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365"/>
        <w:tblW w:w="0" w:type="auto"/>
        <w:tblCellMar>
          <w:left w:w="0" w:type="dxa"/>
          <w:right w:w="0" w:type="dxa"/>
        </w:tblCellMar>
        <w:tblLook w:val="0000" w:firstRow="0" w:lastRow="0" w:firstColumn="0" w:lastColumn="0" w:noHBand="0" w:noVBand="0"/>
      </w:tblPr>
      <w:tblGrid>
        <w:gridCol w:w="8512"/>
      </w:tblGrid>
      <w:tr w:rsidR="00C6575C" w:rsidRPr="000F0E7A" w14:paraId="3B1DB7D1" w14:textId="77777777">
        <w:tc>
          <w:tcPr>
            <w:tcW w:w="8512" w:type="dxa"/>
            <w:shd w:val="clear" w:color="auto" w:fill="auto"/>
            <w:vAlign w:val="center"/>
          </w:tcPr>
          <w:p w14:paraId="0991D825" w14:textId="1BF350AE" w:rsidR="00C6575C" w:rsidRPr="00530C8E" w:rsidRDefault="00C6575C" w:rsidP="00653AF4">
            <w:pPr>
              <w:pStyle w:val="AgreementTitle"/>
            </w:pPr>
            <w:r w:rsidRPr="00530C8E">
              <w:t xml:space="preserve">Interconnection Agreement for </w:t>
            </w:r>
            <w:r w:rsidR="00F05DB3">
              <w:t>Delivery</w:t>
            </w:r>
            <w:r w:rsidR="00202D86">
              <w:t xml:space="preserve"> Point</w:t>
            </w:r>
            <w:r w:rsidR="00476162">
              <w:t>s</w:t>
            </w:r>
          </w:p>
        </w:tc>
      </w:tr>
    </w:tbl>
    <w:p w14:paraId="7E21A57D" w14:textId="77777777" w:rsidR="00C6575C" w:rsidRPr="00530C8E" w:rsidRDefault="00C6575C">
      <w:pPr>
        <w:rPr>
          <w:sz w:val="29"/>
        </w:rPr>
      </w:pPr>
    </w:p>
    <w:p w14:paraId="6BD6A112" w14:textId="77777777" w:rsidR="00C6575C" w:rsidRPr="00530C8E" w:rsidRDefault="009122EF" w:rsidP="00D6006A">
      <w:pPr>
        <w:rPr>
          <w:sz w:val="28"/>
        </w:rPr>
      </w:pPr>
      <w:r>
        <w:rPr>
          <w:sz w:val="28"/>
        </w:rPr>
        <w:t xml:space="preserve">First </w:t>
      </w:r>
      <w:r w:rsidR="00C6575C" w:rsidRPr="00530C8E">
        <w:rPr>
          <w:sz w:val="28"/>
        </w:rPr>
        <w:t>Gas Limited (</w:t>
      </w:r>
      <w:r>
        <w:rPr>
          <w:sz w:val="28"/>
        </w:rPr>
        <w:t>First Gas</w:t>
      </w:r>
      <w:r w:rsidR="00C6575C" w:rsidRPr="00530C8E">
        <w:rPr>
          <w:sz w:val="28"/>
        </w:rPr>
        <w:t xml:space="preserve">) </w:t>
      </w:r>
    </w:p>
    <w:p w14:paraId="23EE28B3" w14:textId="77777777" w:rsidR="00183E69" w:rsidRDefault="009122EF" w:rsidP="00D6006A">
      <w:pPr>
        <w:rPr>
          <w:sz w:val="28"/>
        </w:rPr>
      </w:pPr>
      <w:r>
        <w:rPr>
          <w:sz w:val="28"/>
        </w:rPr>
        <w:t>[     ]</w:t>
      </w:r>
      <w:r w:rsidR="00C6575C" w:rsidRPr="00530C8E">
        <w:rPr>
          <w:sz w:val="28"/>
        </w:rPr>
        <w:t xml:space="preserve"> (the Interconnected Party)</w:t>
      </w:r>
    </w:p>
    <w:p w14:paraId="029C29EE" w14:textId="77777777" w:rsidR="007F5C37" w:rsidRDefault="007F5C37" w:rsidP="00D6006A">
      <w:pPr>
        <w:rPr>
          <w:sz w:val="28"/>
        </w:rPr>
      </w:pPr>
    </w:p>
    <w:p w14:paraId="3C014D34" w14:textId="77777777" w:rsidR="007F5C37" w:rsidRDefault="007F5C37" w:rsidP="00D6006A">
      <w:pPr>
        <w:rPr>
          <w:sz w:val="28"/>
        </w:rPr>
      </w:pPr>
    </w:p>
    <w:p w14:paraId="18FB9126" w14:textId="12980066" w:rsidR="007F5C37" w:rsidRDefault="002F6B1B" w:rsidP="00D6006A">
      <w:pPr>
        <w:rPr>
          <w:sz w:val="28"/>
        </w:rPr>
      </w:pPr>
      <w:del w:id="0" w:author="Bell Gully" w:date="2018-06-29T15:18:00Z">
        <w:r w:rsidDel="00A54305">
          <w:rPr>
            <w:sz w:val="28"/>
          </w:rPr>
          <w:delText xml:space="preserve">December </w:delText>
        </w:r>
      </w:del>
      <w:ins w:id="1" w:author="Bell Gully" w:date="2018-06-29T15:18:00Z">
        <w:r w:rsidR="00A54305">
          <w:rPr>
            <w:sz w:val="28"/>
          </w:rPr>
          <w:t>[</w:t>
        </w:r>
      </w:ins>
      <w:ins w:id="2" w:author="Bell Gully" w:date="2018-08-07T20:48:00Z">
        <w:r w:rsidR="00030185">
          <w:rPr>
            <w:sz w:val="28"/>
          </w:rPr>
          <w:t>August</w:t>
        </w:r>
      </w:ins>
      <w:ins w:id="3" w:author="Bell Gully" w:date="2018-06-29T15:18:00Z">
        <w:r w:rsidR="00A54305">
          <w:rPr>
            <w:sz w:val="28"/>
          </w:rPr>
          <w:t xml:space="preserve"> </w:t>
        </w:r>
      </w:ins>
      <w:ins w:id="4" w:author="Bell Gully" w:date="2018-08-08T08:21:00Z">
        <w:r w:rsidR="004C3E24">
          <w:rPr>
            <w:sz w:val="28"/>
          </w:rPr>
          <w:t>2018</w:t>
        </w:r>
      </w:ins>
      <w:del w:id="5" w:author="Bell Gully" w:date="2018-08-08T08:21:00Z">
        <w:r w:rsidR="009122EF" w:rsidDel="004C3E24">
          <w:rPr>
            <w:sz w:val="28"/>
          </w:rPr>
          <w:delText>201</w:delText>
        </w:r>
        <w:r w:rsidR="00B961EF" w:rsidDel="004C3E24">
          <w:rPr>
            <w:sz w:val="28"/>
          </w:rPr>
          <w:delText>7</w:delText>
        </w:r>
      </w:del>
      <w:ins w:id="6" w:author="Bell Gully" w:date="2018-06-29T15:18:00Z">
        <w:r w:rsidR="00A54305">
          <w:rPr>
            <w:sz w:val="28"/>
          </w:rPr>
          <w:t>]</w:t>
        </w:r>
      </w:ins>
    </w:p>
    <w:p w14:paraId="05FC0D57" w14:textId="77777777" w:rsidR="00183E69" w:rsidRDefault="00183E69" w:rsidP="00D6006A">
      <w:pPr>
        <w:rPr>
          <w:sz w:val="28"/>
        </w:rPr>
      </w:pPr>
    </w:p>
    <w:p w14:paraId="31986E5D" w14:textId="77777777" w:rsidR="00542E90" w:rsidRPr="00530C8E" w:rsidRDefault="00542E90" w:rsidP="00D6006A">
      <w:pPr>
        <w:rPr>
          <w:sz w:val="28"/>
        </w:rPr>
      </w:pPr>
    </w:p>
    <w:p w14:paraId="3FCEC29F" w14:textId="77777777" w:rsidR="00C6575C" w:rsidRPr="00530C8E" w:rsidRDefault="00C6575C" w:rsidP="00D6006A">
      <w:pPr>
        <w:rPr>
          <w:sz w:val="28"/>
        </w:rPr>
      </w:pPr>
    </w:p>
    <w:p w14:paraId="7A0D299F" w14:textId="77777777" w:rsidR="00C6575C" w:rsidRPr="00530C8E" w:rsidRDefault="00C6575C">
      <w:pPr>
        <w:rPr>
          <w:b/>
          <w:bCs/>
        </w:rPr>
        <w:sectPr w:rsidR="00C6575C" w:rsidRPr="00530C8E" w:rsidSect="005F6C2F">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5500" w:right="1701" w:bottom="1701" w:left="1417" w:header="964" w:footer="510" w:gutter="0"/>
          <w:paperSrc w:first="7" w:other="7"/>
          <w:cols w:space="708"/>
          <w:titlePg/>
          <w:docGrid w:linePitch="360"/>
        </w:sectPr>
      </w:pPr>
    </w:p>
    <w:p w14:paraId="6602AD20" w14:textId="77777777" w:rsidR="00C6575C" w:rsidRPr="00530C8E" w:rsidRDefault="00C6575C">
      <w:pPr>
        <w:rPr>
          <w:b/>
          <w:bCs/>
        </w:rPr>
      </w:pPr>
      <w:r w:rsidRPr="00530C8E">
        <w:rPr>
          <w:b/>
          <w:bCs/>
        </w:rPr>
        <w:lastRenderedPageBreak/>
        <w:t>TABLE OF CONTENTS</w:t>
      </w:r>
    </w:p>
    <w:p w14:paraId="22AD24CE" w14:textId="6A41B387" w:rsidR="00255539" w:rsidRDefault="00255539">
      <w:pPr>
        <w:pStyle w:val="TOC1"/>
        <w:rPr>
          <w:rFonts w:asciiTheme="minorHAnsi" w:eastAsiaTheme="minorEastAsia" w:hAnsiTheme="minorHAnsi" w:cstheme="minorBidi"/>
          <w:b w:val="0"/>
          <w:caps w:val="0"/>
          <w:sz w:val="22"/>
          <w:szCs w:val="22"/>
        </w:rPr>
      </w:pPr>
      <w:r>
        <w:rPr>
          <w:b w:val="0"/>
          <w:bCs/>
        </w:rPr>
        <w:fldChar w:fldCharType="begin"/>
      </w:r>
      <w:r>
        <w:rPr>
          <w:b w:val="0"/>
          <w:bCs/>
        </w:rPr>
        <w:instrText xml:space="preserve"> TOC \o "1-1" \h \z \u </w:instrText>
      </w:r>
      <w:r>
        <w:rPr>
          <w:b w:val="0"/>
          <w:bCs/>
        </w:rPr>
        <w:fldChar w:fldCharType="separate"/>
      </w:r>
      <w:hyperlink w:anchor="_Toc521675254" w:history="1">
        <w:r w:rsidRPr="00512B67">
          <w:rPr>
            <w:rStyle w:val="Hyperlink"/>
            <w:snapToGrid w:val="0"/>
          </w:rPr>
          <w:t>1</w:t>
        </w:r>
        <w:r>
          <w:rPr>
            <w:rFonts w:asciiTheme="minorHAnsi" w:eastAsiaTheme="minorEastAsia" w:hAnsiTheme="minorHAnsi" w:cstheme="minorBidi"/>
            <w:b w:val="0"/>
            <w:caps w:val="0"/>
            <w:sz w:val="22"/>
            <w:szCs w:val="22"/>
          </w:rPr>
          <w:tab/>
        </w:r>
        <w:r w:rsidRPr="00512B67">
          <w:rPr>
            <w:rStyle w:val="Hyperlink"/>
            <w:snapToGrid w:val="0"/>
          </w:rPr>
          <w:t>Definition and CONSTRUCTION</w:t>
        </w:r>
        <w:r>
          <w:rPr>
            <w:webHidden/>
          </w:rPr>
          <w:tab/>
        </w:r>
        <w:r>
          <w:rPr>
            <w:webHidden/>
          </w:rPr>
          <w:fldChar w:fldCharType="begin"/>
        </w:r>
        <w:r>
          <w:rPr>
            <w:webHidden/>
          </w:rPr>
          <w:instrText xml:space="preserve"> PAGEREF _Toc521675254 \h </w:instrText>
        </w:r>
        <w:r>
          <w:rPr>
            <w:webHidden/>
          </w:rPr>
        </w:r>
        <w:r>
          <w:rPr>
            <w:webHidden/>
          </w:rPr>
          <w:fldChar w:fldCharType="separate"/>
        </w:r>
        <w:r w:rsidR="005F6C2F">
          <w:rPr>
            <w:webHidden/>
          </w:rPr>
          <w:t>3</w:t>
        </w:r>
        <w:r>
          <w:rPr>
            <w:webHidden/>
          </w:rPr>
          <w:fldChar w:fldCharType="end"/>
        </w:r>
      </w:hyperlink>
    </w:p>
    <w:p w14:paraId="6769A7F5" w14:textId="5EAA7373" w:rsidR="00255539" w:rsidRDefault="009419D6">
      <w:pPr>
        <w:pStyle w:val="TOC1"/>
        <w:rPr>
          <w:rFonts w:asciiTheme="minorHAnsi" w:eastAsiaTheme="minorEastAsia" w:hAnsiTheme="minorHAnsi" w:cstheme="minorBidi"/>
          <w:b w:val="0"/>
          <w:caps w:val="0"/>
          <w:sz w:val="22"/>
          <w:szCs w:val="22"/>
        </w:rPr>
      </w:pPr>
      <w:hyperlink w:anchor="_Toc521675255" w:history="1">
        <w:r w:rsidR="00255539" w:rsidRPr="00512B67">
          <w:rPr>
            <w:rStyle w:val="Hyperlink"/>
            <w:snapToGrid w:val="0"/>
          </w:rPr>
          <w:t>2</w:t>
        </w:r>
        <w:r w:rsidR="00255539">
          <w:rPr>
            <w:rFonts w:asciiTheme="minorHAnsi" w:eastAsiaTheme="minorEastAsia" w:hAnsiTheme="minorHAnsi" w:cstheme="minorBidi"/>
            <w:b w:val="0"/>
            <w:caps w:val="0"/>
            <w:sz w:val="22"/>
            <w:szCs w:val="22"/>
          </w:rPr>
          <w:tab/>
        </w:r>
        <w:r w:rsidR="00255539" w:rsidRPr="00512B67">
          <w:rPr>
            <w:rStyle w:val="Hyperlink"/>
            <w:snapToGrid w:val="0"/>
          </w:rPr>
          <w:t>DELIVERY POINT INTERCONNECtion</w:t>
        </w:r>
        <w:r w:rsidR="00255539">
          <w:rPr>
            <w:webHidden/>
          </w:rPr>
          <w:tab/>
        </w:r>
        <w:r w:rsidR="00255539">
          <w:rPr>
            <w:webHidden/>
          </w:rPr>
          <w:fldChar w:fldCharType="begin"/>
        </w:r>
        <w:r w:rsidR="00255539">
          <w:rPr>
            <w:webHidden/>
          </w:rPr>
          <w:instrText xml:space="preserve"> PAGEREF _Toc521675255 \h </w:instrText>
        </w:r>
        <w:r w:rsidR="00255539">
          <w:rPr>
            <w:webHidden/>
          </w:rPr>
        </w:r>
        <w:r w:rsidR="00255539">
          <w:rPr>
            <w:webHidden/>
          </w:rPr>
          <w:fldChar w:fldCharType="separate"/>
        </w:r>
        <w:r w:rsidR="005F6C2F">
          <w:rPr>
            <w:webHidden/>
          </w:rPr>
          <w:t>10</w:t>
        </w:r>
        <w:r w:rsidR="00255539">
          <w:rPr>
            <w:webHidden/>
          </w:rPr>
          <w:fldChar w:fldCharType="end"/>
        </w:r>
      </w:hyperlink>
    </w:p>
    <w:p w14:paraId="5B5D59E3" w14:textId="63F12ACF" w:rsidR="00255539" w:rsidRDefault="009419D6">
      <w:pPr>
        <w:pStyle w:val="TOC1"/>
        <w:rPr>
          <w:rFonts w:asciiTheme="minorHAnsi" w:eastAsiaTheme="minorEastAsia" w:hAnsiTheme="minorHAnsi" w:cstheme="minorBidi"/>
          <w:b w:val="0"/>
          <w:caps w:val="0"/>
          <w:sz w:val="22"/>
          <w:szCs w:val="22"/>
        </w:rPr>
      </w:pPr>
      <w:hyperlink w:anchor="_Toc521675256" w:history="1">
        <w:r w:rsidR="00255539" w:rsidRPr="00512B67">
          <w:rPr>
            <w:rStyle w:val="Hyperlink"/>
            <w:snapToGrid w:val="0"/>
          </w:rPr>
          <w:t>3</w:t>
        </w:r>
        <w:r w:rsidR="00255539">
          <w:rPr>
            <w:rFonts w:asciiTheme="minorHAnsi" w:eastAsiaTheme="minorEastAsia" w:hAnsiTheme="minorHAnsi" w:cstheme="minorBidi"/>
            <w:b w:val="0"/>
            <w:caps w:val="0"/>
            <w:sz w:val="22"/>
            <w:szCs w:val="22"/>
          </w:rPr>
          <w:tab/>
        </w:r>
        <w:r w:rsidR="00255539" w:rsidRPr="00512B67">
          <w:rPr>
            <w:rStyle w:val="Hyperlink"/>
            <w:snapToGrid w:val="0"/>
          </w:rPr>
          <w:t>gas delivery</w:t>
        </w:r>
        <w:r w:rsidR="00255539">
          <w:rPr>
            <w:webHidden/>
          </w:rPr>
          <w:tab/>
        </w:r>
        <w:r w:rsidR="00255539">
          <w:rPr>
            <w:webHidden/>
          </w:rPr>
          <w:fldChar w:fldCharType="begin"/>
        </w:r>
        <w:r w:rsidR="00255539">
          <w:rPr>
            <w:webHidden/>
          </w:rPr>
          <w:instrText xml:space="preserve"> PAGEREF _Toc521675256 \h </w:instrText>
        </w:r>
        <w:r w:rsidR="00255539">
          <w:rPr>
            <w:webHidden/>
          </w:rPr>
        </w:r>
        <w:r w:rsidR="00255539">
          <w:rPr>
            <w:webHidden/>
          </w:rPr>
          <w:fldChar w:fldCharType="separate"/>
        </w:r>
        <w:r w:rsidR="005F6C2F">
          <w:rPr>
            <w:webHidden/>
          </w:rPr>
          <w:t>12</w:t>
        </w:r>
        <w:r w:rsidR="00255539">
          <w:rPr>
            <w:webHidden/>
          </w:rPr>
          <w:fldChar w:fldCharType="end"/>
        </w:r>
      </w:hyperlink>
    </w:p>
    <w:p w14:paraId="274E4B48" w14:textId="5BE69B17" w:rsidR="00255539" w:rsidRDefault="009419D6">
      <w:pPr>
        <w:pStyle w:val="TOC1"/>
        <w:rPr>
          <w:rFonts w:asciiTheme="minorHAnsi" w:eastAsiaTheme="minorEastAsia" w:hAnsiTheme="minorHAnsi" w:cstheme="minorBidi"/>
          <w:b w:val="0"/>
          <w:caps w:val="0"/>
          <w:sz w:val="22"/>
          <w:szCs w:val="22"/>
        </w:rPr>
      </w:pPr>
      <w:hyperlink w:anchor="_Toc521675257" w:history="1">
        <w:r w:rsidR="00255539" w:rsidRPr="00512B67">
          <w:rPr>
            <w:rStyle w:val="Hyperlink"/>
            <w:snapToGrid w:val="0"/>
          </w:rPr>
          <w:t>4</w:t>
        </w:r>
        <w:r w:rsidR="00255539">
          <w:rPr>
            <w:rFonts w:asciiTheme="minorHAnsi" w:eastAsiaTheme="minorEastAsia" w:hAnsiTheme="minorHAnsi" w:cstheme="minorBidi"/>
            <w:b w:val="0"/>
            <w:caps w:val="0"/>
            <w:sz w:val="22"/>
            <w:szCs w:val="22"/>
          </w:rPr>
          <w:tab/>
        </w:r>
        <w:r w:rsidR="00255539" w:rsidRPr="00512B67">
          <w:rPr>
            <w:rStyle w:val="Hyperlink"/>
            <w:snapToGrid w:val="0"/>
          </w:rPr>
          <w:t>metering and energy quantity reports</w:t>
        </w:r>
        <w:r w:rsidR="00255539">
          <w:rPr>
            <w:webHidden/>
          </w:rPr>
          <w:tab/>
        </w:r>
        <w:r w:rsidR="00255539">
          <w:rPr>
            <w:webHidden/>
          </w:rPr>
          <w:fldChar w:fldCharType="begin"/>
        </w:r>
        <w:r w:rsidR="00255539">
          <w:rPr>
            <w:webHidden/>
          </w:rPr>
          <w:instrText xml:space="preserve"> PAGEREF _Toc521675257 \h </w:instrText>
        </w:r>
        <w:r w:rsidR="00255539">
          <w:rPr>
            <w:webHidden/>
          </w:rPr>
        </w:r>
        <w:r w:rsidR="00255539">
          <w:rPr>
            <w:webHidden/>
          </w:rPr>
          <w:fldChar w:fldCharType="separate"/>
        </w:r>
        <w:r w:rsidR="005F6C2F">
          <w:rPr>
            <w:webHidden/>
          </w:rPr>
          <w:t>14</w:t>
        </w:r>
        <w:r w:rsidR="00255539">
          <w:rPr>
            <w:webHidden/>
          </w:rPr>
          <w:fldChar w:fldCharType="end"/>
        </w:r>
      </w:hyperlink>
    </w:p>
    <w:p w14:paraId="01AADFA1" w14:textId="6B5BC117" w:rsidR="00255539" w:rsidRDefault="009419D6">
      <w:pPr>
        <w:pStyle w:val="TOC1"/>
        <w:rPr>
          <w:rFonts w:asciiTheme="minorHAnsi" w:eastAsiaTheme="minorEastAsia" w:hAnsiTheme="minorHAnsi" w:cstheme="minorBidi"/>
          <w:b w:val="0"/>
          <w:caps w:val="0"/>
          <w:sz w:val="22"/>
          <w:szCs w:val="22"/>
        </w:rPr>
      </w:pPr>
      <w:hyperlink w:anchor="_Toc521675258" w:history="1">
        <w:r w:rsidR="00255539" w:rsidRPr="00512B67">
          <w:rPr>
            <w:rStyle w:val="Hyperlink"/>
            <w:snapToGrid w:val="0"/>
          </w:rPr>
          <w:t>5</w:t>
        </w:r>
        <w:r w:rsidR="00255539">
          <w:rPr>
            <w:rFonts w:asciiTheme="minorHAnsi" w:eastAsiaTheme="minorEastAsia" w:hAnsiTheme="minorHAnsi" w:cstheme="minorBidi"/>
            <w:b w:val="0"/>
            <w:caps w:val="0"/>
            <w:sz w:val="22"/>
            <w:szCs w:val="22"/>
          </w:rPr>
          <w:tab/>
        </w:r>
        <w:r w:rsidR="00255539" w:rsidRPr="00512B67">
          <w:rPr>
            <w:rStyle w:val="Hyperlink"/>
            <w:snapToGrid w:val="0"/>
          </w:rPr>
          <w:t>Energy allocation at Delivery points</w:t>
        </w:r>
        <w:r w:rsidR="00255539">
          <w:rPr>
            <w:webHidden/>
          </w:rPr>
          <w:tab/>
        </w:r>
        <w:r w:rsidR="00255539">
          <w:rPr>
            <w:webHidden/>
          </w:rPr>
          <w:fldChar w:fldCharType="begin"/>
        </w:r>
        <w:r w:rsidR="00255539">
          <w:rPr>
            <w:webHidden/>
          </w:rPr>
          <w:instrText xml:space="preserve"> PAGEREF _Toc521675258 \h </w:instrText>
        </w:r>
        <w:r w:rsidR="00255539">
          <w:rPr>
            <w:webHidden/>
          </w:rPr>
        </w:r>
        <w:r w:rsidR="00255539">
          <w:rPr>
            <w:webHidden/>
          </w:rPr>
          <w:fldChar w:fldCharType="separate"/>
        </w:r>
        <w:r w:rsidR="005F6C2F">
          <w:rPr>
            <w:webHidden/>
          </w:rPr>
          <w:t>18</w:t>
        </w:r>
        <w:r w:rsidR="00255539">
          <w:rPr>
            <w:webHidden/>
          </w:rPr>
          <w:fldChar w:fldCharType="end"/>
        </w:r>
      </w:hyperlink>
    </w:p>
    <w:p w14:paraId="1351C822" w14:textId="646D6249" w:rsidR="00255539" w:rsidRDefault="009419D6">
      <w:pPr>
        <w:pStyle w:val="TOC1"/>
        <w:rPr>
          <w:rFonts w:asciiTheme="minorHAnsi" w:eastAsiaTheme="minorEastAsia" w:hAnsiTheme="minorHAnsi" w:cstheme="minorBidi"/>
          <w:b w:val="0"/>
          <w:caps w:val="0"/>
          <w:sz w:val="22"/>
          <w:szCs w:val="22"/>
        </w:rPr>
      </w:pPr>
      <w:hyperlink w:anchor="_Toc521675259" w:history="1">
        <w:r w:rsidR="00255539" w:rsidRPr="00512B67">
          <w:rPr>
            <w:rStyle w:val="Hyperlink"/>
            <w:snapToGrid w:val="0"/>
          </w:rPr>
          <w:t>6</w:t>
        </w:r>
        <w:r w:rsidR="00255539">
          <w:rPr>
            <w:rFonts w:asciiTheme="minorHAnsi" w:eastAsiaTheme="minorEastAsia" w:hAnsiTheme="minorHAnsi" w:cstheme="minorBidi"/>
            <w:b w:val="0"/>
            <w:caps w:val="0"/>
            <w:sz w:val="22"/>
            <w:szCs w:val="22"/>
          </w:rPr>
          <w:tab/>
        </w:r>
        <w:r w:rsidR="00255539" w:rsidRPr="00512B67">
          <w:rPr>
            <w:rStyle w:val="Hyperlink"/>
            <w:snapToGrid w:val="0"/>
          </w:rPr>
          <w:t>gas quality</w:t>
        </w:r>
        <w:r w:rsidR="00255539">
          <w:rPr>
            <w:webHidden/>
          </w:rPr>
          <w:tab/>
        </w:r>
        <w:r w:rsidR="00255539">
          <w:rPr>
            <w:webHidden/>
          </w:rPr>
          <w:fldChar w:fldCharType="begin"/>
        </w:r>
        <w:r w:rsidR="00255539">
          <w:rPr>
            <w:webHidden/>
          </w:rPr>
          <w:instrText xml:space="preserve"> PAGEREF _Toc521675259 \h </w:instrText>
        </w:r>
        <w:r w:rsidR="00255539">
          <w:rPr>
            <w:webHidden/>
          </w:rPr>
        </w:r>
        <w:r w:rsidR="00255539">
          <w:rPr>
            <w:webHidden/>
          </w:rPr>
          <w:fldChar w:fldCharType="separate"/>
        </w:r>
        <w:r w:rsidR="005F6C2F">
          <w:rPr>
            <w:webHidden/>
          </w:rPr>
          <w:t>19</w:t>
        </w:r>
        <w:r w:rsidR="00255539">
          <w:rPr>
            <w:webHidden/>
          </w:rPr>
          <w:fldChar w:fldCharType="end"/>
        </w:r>
      </w:hyperlink>
    </w:p>
    <w:p w14:paraId="43776D03" w14:textId="37FEE0AB" w:rsidR="00255539" w:rsidRDefault="009419D6">
      <w:pPr>
        <w:pStyle w:val="TOC1"/>
        <w:rPr>
          <w:rFonts w:asciiTheme="minorHAnsi" w:eastAsiaTheme="minorEastAsia" w:hAnsiTheme="minorHAnsi" w:cstheme="minorBidi"/>
          <w:b w:val="0"/>
          <w:caps w:val="0"/>
          <w:sz w:val="22"/>
          <w:szCs w:val="22"/>
        </w:rPr>
      </w:pPr>
      <w:hyperlink w:anchor="_Toc521675260" w:history="1">
        <w:r w:rsidR="00255539" w:rsidRPr="00512B67">
          <w:rPr>
            <w:rStyle w:val="Hyperlink"/>
            <w:snapToGrid w:val="0"/>
          </w:rPr>
          <w:t>7</w:t>
        </w:r>
        <w:r w:rsidR="00255539">
          <w:rPr>
            <w:rFonts w:asciiTheme="minorHAnsi" w:eastAsiaTheme="minorEastAsia" w:hAnsiTheme="minorHAnsi" w:cstheme="minorBidi"/>
            <w:b w:val="0"/>
            <w:caps w:val="0"/>
            <w:sz w:val="22"/>
            <w:szCs w:val="22"/>
          </w:rPr>
          <w:tab/>
        </w:r>
        <w:r w:rsidR="00255539" w:rsidRPr="00512B67">
          <w:rPr>
            <w:rStyle w:val="Hyperlink"/>
            <w:snapToGrid w:val="0"/>
          </w:rPr>
          <w:t>odorisation</w:t>
        </w:r>
        <w:r w:rsidR="00255539">
          <w:rPr>
            <w:webHidden/>
          </w:rPr>
          <w:tab/>
        </w:r>
        <w:r w:rsidR="00255539">
          <w:rPr>
            <w:webHidden/>
          </w:rPr>
          <w:fldChar w:fldCharType="begin"/>
        </w:r>
        <w:r w:rsidR="00255539">
          <w:rPr>
            <w:webHidden/>
          </w:rPr>
          <w:instrText xml:space="preserve"> PAGEREF _Toc521675260 \h </w:instrText>
        </w:r>
        <w:r w:rsidR="00255539">
          <w:rPr>
            <w:webHidden/>
          </w:rPr>
        </w:r>
        <w:r w:rsidR="00255539">
          <w:rPr>
            <w:webHidden/>
          </w:rPr>
          <w:fldChar w:fldCharType="separate"/>
        </w:r>
        <w:r w:rsidR="005F6C2F">
          <w:rPr>
            <w:webHidden/>
          </w:rPr>
          <w:t>21</w:t>
        </w:r>
        <w:r w:rsidR="00255539">
          <w:rPr>
            <w:webHidden/>
          </w:rPr>
          <w:fldChar w:fldCharType="end"/>
        </w:r>
      </w:hyperlink>
    </w:p>
    <w:p w14:paraId="579DE075" w14:textId="6D4F8A30" w:rsidR="00255539" w:rsidRDefault="009419D6">
      <w:pPr>
        <w:pStyle w:val="TOC1"/>
        <w:rPr>
          <w:rFonts w:asciiTheme="minorHAnsi" w:eastAsiaTheme="minorEastAsia" w:hAnsiTheme="minorHAnsi" w:cstheme="minorBidi"/>
          <w:b w:val="0"/>
          <w:caps w:val="0"/>
          <w:sz w:val="22"/>
          <w:szCs w:val="22"/>
        </w:rPr>
      </w:pPr>
      <w:hyperlink w:anchor="_Toc521675261" w:history="1">
        <w:r w:rsidR="00255539" w:rsidRPr="00512B67">
          <w:rPr>
            <w:rStyle w:val="Hyperlink"/>
            <w:snapToGrid w:val="0"/>
          </w:rPr>
          <w:t>8</w:t>
        </w:r>
        <w:r w:rsidR="00255539">
          <w:rPr>
            <w:rFonts w:asciiTheme="minorHAnsi" w:eastAsiaTheme="minorEastAsia" w:hAnsiTheme="minorHAnsi" w:cstheme="minorBidi"/>
            <w:b w:val="0"/>
            <w:caps w:val="0"/>
            <w:sz w:val="22"/>
            <w:szCs w:val="22"/>
          </w:rPr>
          <w:tab/>
        </w:r>
        <w:r w:rsidR="00255539" w:rsidRPr="00512B67">
          <w:rPr>
            <w:rStyle w:val="Hyperlink"/>
            <w:snapToGrid w:val="0"/>
          </w:rPr>
          <w:t>health and safety</w:t>
        </w:r>
        <w:r w:rsidR="00255539">
          <w:rPr>
            <w:webHidden/>
          </w:rPr>
          <w:tab/>
        </w:r>
        <w:r w:rsidR="00255539">
          <w:rPr>
            <w:webHidden/>
          </w:rPr>
          <w:fldChar w:fldCharType="begin"/>
        </w:r>
        <w:r w:rsidR="00255539">
          <w:rPr>
            <w:webHidden/>
          </w:rPr>
          <w:instrText xml:space="preserve"> PAGEREF _Toc521675261 \h </w:instrText>
        </w:r>
        <w:r w:rsidR="00255539">
          <w:rPr>
            <w:webHidden/>
          </w:rPr>
        </w:r>
        <w:r w:rsidR="00255539">
          <w:rPr>
            <w:webHidden/>
          </w:rPr>
          <w:fldChar w:fldCharType="separate"/>
        </w:r>
        <w:r w:rsidR="005F6C2F">
          <w:rPr>
            <w:webHidden/>
          </w:rPr>
          <w:t>21</w:t>
        </w:r>
        <w:r w:rsidR="00255539">
          <w:rPr>
            <w:webHidden/>
          </w:rPr>
          <w:fldChar w:fldCharType="end"/>
        </w:r>
      </w:hyperlink>
    </w:p>
    <w:p w14:paraId="5EB8D692" w14:textId="713C41BC" w:rsidR="00255539" w:rsidRDefault="009419D6">
      <w:pPr>
        <w:pStyle w:val="TOC1"/>
        <w:rPr>
          <w:rFonts w:asciiTheme="minorHAnsi" w:eastAsiaTheme="minorEastAsia" w:hAnsiTheme="minorHAnsi" w:cstheme="minorBidi"/>
          <w:b w:val="0"/>
          <w:caps w:val="0"/>
          <w:sz w:val="22"/>
          <w:szCs w:val="22"/>
        </w:rPr>
      </w:pPr>
      <w:hyperlink w:anchor="_Toc521675262" w:history="1">
        <w:r w:rsidR="00255539" w:rsidRPr="00512B67">
          <w:rPr>
            <w:rStyle w:val="Hyperlink"/>
            <w:snapToGrid w:val="0"/>
          </w:rPr>
          <w:t>9</w:t>
        </w:r>
        <w:r w:rsidR="00255539">
          <w:rPr>
            <w:rFonts w:asciiTheme="minorHAnsi" w:eastAsiaTheme="minorEastAsia" w:hAnsiTheme="minorHAnsi" w:cstheme="minorBidi"/>
            <w:b w:val="0"/>
            <w:caps w:val="0"/>
            <w:sz w:val="22"/>
            <w:szCs w:val="22"/>
          </w:rPr>
          <w:tab/>
        </w:r>
        <w:r w:rsidR="00255539" w:rsidRPr="00512B67">
          <w:rPr>
            <w:rStyle w:val="Hyperlink"/>
            <w:snapToGrid w:val="0"/>
          </w:rPr>
          <w:t>Curtailment</w:t>
        </w:r>
        <w:r w:rsidR="00255539">
          <w:rPr>
            <w:webHidden/>
          </w:rPr>
          <w:tab/>
        </w:r>
        <w:r w:rsidR="00255539">
          <w:rPr>
            <w:webHidden/>
          </w:rPr>
          <w:fldChar w:fldCharType="begin"/>
        </w:r>
        <w:r w:rsidR="00255539">
          <w:rPr>
            <w:webHidden/>
          </w:rPr>
          <w:instrText xml:space="preserve"> PAGEREF _Toc521675262 \h </w:instrText>
        </w:r>
        <w:r w:rsidR="00255539">
          <w:rPr>
            <w:webHidden/>
          </w:rPr>
        </w:r>
        <w:r w:rsidR="00255539">
          <w:rPr>
            <w:webHidden/>
          </w:rPr>
          <w:fldChar w:fldCharType="separate"/>
        </w:r>
        <w:r w:rsidR="005F6C2F">
          <w:rPr>
            <w:webHidden/>
          </w:rPr>
          <w:t>22</w:t>
        </w:r>
        <w:r w:rsidR="00255539">
          <w:rPr>
            <w:webHidden/>
          </w:rPr>
          <w:fldChar w:fldCharType="end"/>
        </w:r>
      </w:hyperlink>
    </w:p>
    <w:p w14:paraId="740C98B8" w14:textId="79592046" w:rsidR="00255539" w:rsidRDefault="009419D6">
      <w:pPr>
        <w:pStyle w:val="TOC1"/>
        <w:rPr>
          <w:rFonts w:asciiTheme="minorHAnsi" w:eastAsiaTheme="minorEastAsia" w:hAnsiTheme="minorHAnsi" w:cstheme="minorBidi"/>
          <w:b w:val="0"/>
          <w:caps w:val="0"/>
          <w:sz w:val="22"/>
          <w:szCs w:val="22"/>
        </w:rPr>
      </w:pPr>
      <w:hyperlink w:anchor="_Toc521675263" w:history="1">
        <w:r w:rsidR="00255539" w:rsidRPr="00512B67">
          <w:rPr>
            <w:rStyle w:val="Hyperlink"/>
            <w:snapToGrid w:val="0"/>
          </w:rPr>
          <w:t>10</w:t>
        </w:r>
        <w:r w:rsidR="00255539">
          <w:rPr>
            <w:rFonts w:asciiTheme="minorHAnsi" w:eastAsiaTheme="minorEastAsia" w:hAnsiTheme="minorHAnsi" w:cstheme="minorBidi"/>
            <w:b w:val="0"/>
            <w:caps w:val="0"/>
            <w:sz w:val="22"/>
            <w:szCs w:val="22"/>
          </w:rPr>
          <w:tab/>
        </w:r>
        <w:r w:rsidR="00255539" w:rsidRPr="00512B67">
          <w:rPr>
            <w:rStyle w:val="Hyperlink"/>
            <w:snapToGrid w:val="0"/>
          </w:rPr>
          <w:t>prudential</w:t>
        </w:r>
        <w:r w:rsidR="00255539">
          <w:rPr>
            <w:webHidden/>
          </w:rPr>
          <w:tab/>
        </w:r>
        <w:r w:rsidR="00255539">
          <w:rPr>
            <w:webHidden/>
          </w:rPr>
          <w:fldChar w:fldCharType="begin"/>
        </w:r>
        <w:r w:rsidR="00255539">
          <w:rPr>
            <w:webHidden/>
          </w:rPr>
          <w:instrText xml:space="preserve"> PAGEREF _Toc521675263 \h </w:instrText>
        </w:r>
        <w:r w:rsidR="00255539">
          <w:rPr>
            <w:webHidden/>
          </w:rPr>
        </w:r>
        <w:r w:rsidR="00255539">
          <w:rPr>
            <w:webHidden/>
          </w:rPr>
          <w:fldChar w:fldCharType="separate"/>
        </w:r>
        <w:r w:rsidR="005F6C2F">
          <w:rPr>
            <w:webHidden/>
          </w:rPr>
          <w:t>25</w:t>
        </w:r>
        <w:r w:rsidR="00255539">
          <w:rPr>
            <w:webHidden/>
          </w:rPr>
          <w:fldChar w:fldCharType="end"/>
        </w:r>
      </w:hyperlink>
    </w:p>
    <w:p w14:paraId="224BCA73" w14:textId="63C436F0" w:rsidR="00255539" w:rsidRDefault="009419D6">
      <w:pPr>
        <w:pStyle w:val="TOC1"/>
        <w:rPr>
          <w:rFonts w:asciiTheme="minorHAnsi" w:eastAsiaTheme="minorEastAsia" w:hAnsiTheme="minorHAnsi" w:cstheme="minorBidi"/>
          <w:b w:val="0"/>
          <w:caps w:val="0"/>
          <w:sz w:val="22"/>
          <w:szCs w:val="22"/>
        </w:rPr>
      </w:pPr>
      <w:hyperlink w:anchor="_Toc521675264" w:history="1">
        <w:r w:rsidR="00255539" w:rsidRPr="00512B67">
          <w:rPr>
            <w:rStyle w:val="Hyperlink"/>
            <w:snapToGrid w:val="0"/>
          </w:rPr>
          <w:t>11</w:t>
        </w:r>
        <w:r w:rsidR="00255539">
          <w:rPr>
            <w:rFonts w:asciiTheme="minorHAnsi" w:eastAsiaTheme="minorEastAsia" w:hAnsiTheme="minorHAnsi" w:cstheme="minorBidi"/>
            <w:b w:val="0"/>
            <w:caps w:val="0"/>
            <w:sz w:val="22"/>
            <w:szCs w:val="22"/>
          </w:rPr>
          <w:tab/>
        </w:r>
        <w:r w:rsidR="00255539" w:rsidRPr="00512B67">
          <w:rPr>
            <w:rStyle w:val="Hyperlink"/>
            <w:snapToGrid w:val="0"/>
          </w:rPr>
          <w:t>fees and charges</w:t>
        </w:r>
        <w:r w:rsidR="00255539">
          <w:rPr>
            <w:webHidden/>
          </w:rPr>
          <w:tab/>
        </w:r>
        <w:r w:rsidR="00255539">
          <w:rPr>
            <w:webHidden/>
          </w:rPr>
          <w:fldChar w:fldCharType="begin"/>
        </w:r>
        <w:r w:rsidR="00255539">
          <w:rPr>
            <w:webHidden/>
          </w:rPr>
          <w:instrText xml:space="preserve"> PAGEREF _Toc521675264 \h </w:instrText>
        </w:r>
        <w:r w:rsidR="00255539">
          <w:rPr>
            <w:webHidden/>
          </w:rPr>
        </w:r>
        <w:r w:rsidR="00255539">
          <w:rPr>
            <w:webHidden/>
          </w:rPr>
          <w:fldChar w:fldCharType="separate"/>
        </w:r>
        <w:r w:rsidR="005F6C2F">
          <w:rPr>
            <w:webHidden/>
          </w:rPr>
          <w:t>27</w:t>
        </w:r>
        <w:r w:rsidR="00255539">
          <w:rPr>
            <w:webHidden/>
          </w:rPr>
          <w:fldChar w:fldCharType="end"/>
        </w:r>
      </w:hyperlink>
    </w:p>
    <w:p w14:paraId="50A25E24" w14:textId="3840143F" w:rsidR="00255539" w:rsidRDefault="009419D6">
      <w:pPr>
        <w:pStyle w:val="TOC1"/>
        <w:rPr>
          <w:rFonts w:asciiTheme="minorHAnsi" w:eastAsiaTheme="minorEastAsia" w:hAnsiTheme="minorHAnsi" w:cstheme="minorBidi"/>
          <w:b w:val="0"/>
          <w:caps w:val="0"/>
          <w:sz w:val="22"/>
          <w:szCs w:val="22"/>
        </w:rPr>
      </w:pPr>
      <w:hyperlink w:anchor="_Toc521675265" w:history="1">
        <w:r w:rsidR="00255539" w:rsidRPr="00512B67">
          <w:rPr>
            <w:rStyle w:val="Hyperlink"/>
            <w:snapToGrid w:val="0"/>
          </w:rPr>
          <w:t>12</w:t>
        </w:r>
        <w:r w:rsidR="00255539">
          <w:rPr>
            <w:rFonts w:asciiTheme="minorHAnsi" w:eastAsiaTheme="minorEastAsia" w:hAnsiTheme="minorHAnsi" w:cstheme="minorBidi"/>
            <w:b w:val="0"/>
            <w:caps w:val="0"/>
            <w:sz w:val="22"/>
            <w:szCs w:val="22"/>
          </w:rPr>
          <w:tab/>
        </w:r>
        <w:r w:rsidR="00255539" w:rsidRPr="00512B67">
          <w:rPr>
            <w:rStyle w:val="Hyperlink"/>
            <w:snapToGrid w:val="0"/>
          </w:rPr>
          <w:t>invoicing and payment</w:t>
        </w:r>
        <w:r w:rsidR="00255539">
          <w:rPr>
            <w:webHidden/>
          </w:rPr>
          <w:tab/>
        </w:r>
        <w:r w:rsidR="00255539">
          <w:rPr>
            <w:webHidden/>
          </w:rPr>
          <w:fldChar w:fldCharType="begin"/>
        </w:r>
        <w:r w:rsidR="00255539">
          <w:rPr>
            <w:webHidden/>
          </w:rPr>
          <w:instrText xml:space="preserve"> PAGEREF _Toc521675265 \h </w:instrText>
        </w:r>
        <w:r w:rsidR="00255539">
          <w:rPr>
            <w:webHidden/>
          </w:rPr>
        </w:r>
        <w:r w:rsidR="00255539">
          <w:rPr>
            <w:webHidden/>
          </w:rPr>
          <w:fldChar w:fldCharType="separate"/>
        </w:r>
        <w:r w:rsidR="005F6C2F">
          <w:rPr>
            <w:webHidden/>
          </w:rPr>
          <w:t>31</w:t>
        </w:r>
        <w:r w:rsidR="00255539">
          <w:rPr>
            <w:webHidden/>
          </w:rPr>
          <w:fldChar w:fldCharType="end"/>
        </w:r>
      </w:hyperlink>
    </w:p>
    <w:p w14:paraId="0002660C" w14:textId="25E9CBE6" w:rsidR="00255539" w:rsidRDefault="009419D6">
      <w:pPr>
        <w:pStyle w:val="TOC1"/>
        <w:rPr>
          <w:rFonts w:asciiTheme="minorHAnsi" w:eastAsiaTheme="minorEastAsia" w:hAnsiTheme="minorHAnsi" w:cstheme="minorBidi"/>
          <w:b w:val="0"/>
          <w:caps w:val="0"/>
          <w:sz w:val="22"/>
          <w:szCs w:val="22"/>
        </w:rPr>
      </w:pPr>
      <w:hyperlink w:anchor="_Toc521675266" w:history="1">
        <w:r w:rsidR="00255539" w:rsidRPr="00512B67">
          <w:rPr>
            <w:rStyle w:val="Hyperlink"/>
          </w:rPr>
          <w:t>13</w:t>
        </w:r>
        <w:r w:rsidR="00255539">
          <w:rPr>
            <w:rFonts w:asciiTheme="minorHAnsi" w:eastAsiaTheme="minorEastAsia" w:hAnsiTheme="minorHAnsi" w:cstheme="minorBidi"/>
            <w:b w:val="0"/>
            <w:caps w:val="0"/>
            <w:sz w:val="22"/>
            <w:szCs w:val="22"/>
          </w:rPr>
          <w:tab/>
        </w:r>
        <w:r w:rsidR="00255539" w:rsidRPr="00512B67">
          <w:rPr>
            <w:rStyle w:val="Hyperlink"/>
          </w:rPr>
          <w:t>ACCESS RIGHTS</w:t>
        </w:r>
        <w:r w:rsidR="00255539">
          <w:rPr>
            <w:webHidden/>
          </w:rPr>
          <w:tab/>
        </w:r>
        <w:r w:rsidR="00255539">
          <w:rPr>
            <w:webHidden/>
          </w:rPr>
          <w:fldChar w:fldCharType="begin"/>
        </w:r>
        <w:r w:rsidR="00255539">
          <w:rPr>
            <w:webHidden/>
          </w:rPr>
          <w:instrText xml:space="preserve"> PAGEREF _Toc521675266 \h </w:instrText>
        </w:r>
        <w:r w:rsidR="00255539">
          <w:rPr>
            <w:webHidden/>
          </w:rPr>
        </w:r>
        <w:r w:rsidR="00255539">
          <w:rPr>
            <w:webHidden/>
          </w:rPr>
          <w:fldChar w:fldCharType="separate"/>
        </w:r>
        <w:r w:rsidR="005F6C2F">
          <w:rPr>
            <w:webHidden/>
          </w:rPr>
          <w:t>33</w:t>
        </w:r>
        <w:r w:rsidR="00255539">
          <w:rPr>
            <w:webHidden/>
          </w:rPr>
          <w:fldChar w:fldCharType="end"/>
        </w:r>
      </w:hyperlink>
    </w:p>
    <w:p w14:paraId="77117B1A" w14:textId="54ED0DEF" w:rsidR="00255539" w:rsidRDefault="009419D6">
      <w:pPr>
        <w:pStyle w:val="TOC1"/>
        <w:rPr>
          <w:rFonts w:asciiTheme="minorHAnsi" w:eastAsiaTheme="minorEastAsia" w:hAnsiTheme="minorHAnsi" w:cstheme="minorBidi"/>
          <w:b w:val="0"/>
          <w:caps w:val="0"/>
          <w:sz w:val="22"/>
          <w:szCs w:val="22"/>
        </w:rPr>
      </w:pPr>
      <w:hyperlink w:anchor="_Toc521675267" w:history="1">
        <w:r w:rsidR="00255539" w:rsidRPr="00512B67">
          <w:rPr>
            <w:rStyle w:val="Hyperlink"/>
            <w:snapToGrid w:val="0"/>
          </w:rPr>
          <w:t>14</w:t>
        </w:r>
        <w:r w:rsidR="00255539">
          <w:rPr>
            <w:rFonts w:asciiTheme="minorHAnsi" w:eastAsiaTheme="minorEastAsia" w:hAnsiTheme="minorHAnsi" w:cstheme="minorBidi"/>
            <w:b w:val="0"/>
            <w:caps w:val="0"/>
            <w:sz w:val="22"/>
            <w:szCs w:val="22"/>
          </w:rPr>
          <w:tab/>
        </w:r>
        <w:r w:rsidR="00255539" w:rsidRPr="00512B67">
          <w:rPr>
            <w:rStyle w:val="Hyperlink"/>
            <w:snapToGrid w:val="0"/>
          </w:rPr>
          <w:t>term and TERMINATION</w:t>
        </w:r>
        <w:r w:rsidR="00255539">
          <w:rPr>
            <w:webHidden/>
          </w:rPr>
          <w:tab/>
        </w:r>
        <w:r w:rsidR="00255539">
          <w:rPr>
            <w:webHidden/>
          </w:rPr>
          <w:fldChar w:fldCharType="begin"/>
        </w:r>
        <w:r w:rsidR="00255539">
          <w:rPr>
            <w:webHidden/>
          </w:rPr>
          <w:instrText xml:space="preserve"> PAGEREF _Toc521675267 \h </w:instrText>
        </w:r>
        <w:r w:rsidR="00255539">
          <w:rPr>
            <w:webHidden/>
          </w:rPr>
        </w:r>
        <w:r w:rsidR="00255539">
          <w:rPr>
            <w:webHidden/>
          </w:rPr>
          <w:fldChar w:fldCharType="separate"/>
        </w:r>
        <w:r w:rsidR="005F6C2F">
          <w:rPr>
            <w:webHidden/>
          </w:rPr>
          <w:t>34</w:t>
        </w:r>
        <w:r w:rsidR="00255539">
          <w:rPr>
            <w:webHidden/>
          </w:rPr>
          <w:fldChar w:fldCharType="end"/>
        </w:r>
      </w:hyperlink>
    </w:p>
    <w:p w14:paraId="74AC7CBE" w14:textId="186C4692" w:rsidR="00255539" w:rsidRDefault="009419D6">
      <w:pPr>
        <w:pStyle w:val="TOC1"/>
        <w:rPr>
          <w:rFonts w:asciiTheme="minorHAnsi" w:eastAsiaTheme="minorEastAsia" w:hAnsiTheme="minorHAnsi" w:cstheme="minorBidi"/>
          <w:b w:val="0"/>
          <w:caps w:val="0"/>
          <w:sz w:val="22"/>
          <w:szCs w:val="22"/>
        </w:rPr>
      </w:pPr>
      <w:hyperlink w:anchor="_Toc521675268" w:history="1">
        <w:r w:rsidR="00255539" w:rsidRPr="00512B67">
          <w:rPr>
            <w:rStyle w:val="Hyperlink"/>
          </w:rPr>
          <w:t>15</w:t>
        </w:r>
        <w:r w:rsidR="00255539">
          <w:rPr>
            <w:rFonts w:asciiTheme="minorHAnsi" w:eastAsiaTheme="minorEastAsia" w:hAnsiTheme="minorHAnsi" w:cstheme="minorBidi"/>
            <w:b w:val="0"/>
            <w:caps w:val="0"/>
            <w:sz w:val="22"/>
            <w:szCs w:val="22"/>
          </w:rPr>
          <w:tab/>
        </w:r>
        <w:r w:rsidR="00255539" w:rsidRPr="00512B67">
          <w:rPr>
            <w:rStyle w:val="Hyperlink"/>
            <w:snapToGrid w:val="0"/>
          </w:rPr>
          <w:t>FORCE MAJEURE</w:t>
        </w:r>
        <w:r w:rsidR="00255539">
          <w:rPr>
            <w:webHidden/>
          </w:rPr>
          <w:tab/>
        </w:r>
        <w:r w:rsidR="00255539">
          <w:rPr>
            <w:webHidden/>
          </w:rPr>
          <w:fldChar w:fldCharType="begin"/>
        </w:r>
        <w:r w:rsidR="00255539">
          <w:rPr>
            <w:webHidden/>
          </w:rPr>
          <w:instrText xml:space="preserve"> PAGEREF _Toc521675268 \h </w:instrText>
        </w:r>
        <w:r w:rsidR="00255539">
          <w:rPr>
            <w:webHidden/>
          </w:rPr>
        </w:r>
        <w:r w:rsidR="00255539">
          <w:rPr>
            <w:webHidden/>
          </w:rPr>
          <w:fldChar w:fldCharType="separate"/>
        </w:r>
        <w:r w:rsidR="005F6C2F">
          <w:rPr>
            <w:webHidden/>
          </w:rPr>
          <w:t>37</w:t>
        </w:r>
        <w:r w:rsidR="00255539">
          <w:rPr>
            <w:webHidden/>
          </w:rPr>
          <w:fldChar w:fldCharType="end"/>
        </w:r>
      </w:hyperlink>
    </w:p>
    <w:p w14:paraId="183A8D2C" w14:textId="71CBF76E" w:rsidR="00255539" w:rsidRDefault="009419D6">
      <w:pPr>
        <w:pStyle w:val="TOC1"/>
        <w:rPr>
          <w:rFonts w:asciiTheme="minorHAnsi" w:eastAsiaTheme="minorEastAsia" w:hAnsiTheme="minorHAnsi" w:cstheme="minorBidi"/>
          <w:b w:val="0"/>
          <w:caps w:val="0"/>
          <w:sz w:val="22"/>
          <w:szCs w:val="22"/>
        </w:rPr>
      </w:pPr>
      <w:hyperlink w:anchor="_Toc521675269" w:history="1">
        <w:r w:rsidR="00255539" w:rsidRPr="00512B67">
          <w:rPr>
            <w:rStyle w:val="Hyperlink"/>
            <w:snapToGrid w:val="0"/>
          </w:rPr>
          <w:t>16</w:t>
        </w:r>
        <w:r w:rsidR="00255539">
          <w:rPr>
            <w:rFonts w:asciiTheme="minorHAnsi" w:eastAsiaTheme="minorEastAsia" w:hAnsiTheme="minorHAnsi" w:cstheme="minorBidi"/>
            <w:b w:val="0"/>
            <w:caps w:val="0"/>
            <w:sz w:val="22"/>
            <w:szCs w:val="22"/>
          </w:rPr>
          <w:tab/>
        </w:r>
        <w:r w:rsidR="00255539" w:rsidRPr="00512B67">
          <w:rPr>
            <w:rStyle w:val="Hyperlink"/>
            <w:snapToGrid w:val="0"/>
          </w:rPr>
          <w:t>LIABILITIES</w:t>
        </w:r>
        <w:r w:rsidR="00255539">
          <w:rPr>
            <w:webHidden/>
          </w:rPr>
          <w:tab/>
        </w:r>
        <w:r w:rsidR="00255539">
          <w:rPr>
            <w:webHidden/>
          </w:rPr>
          <w:fldChar w:fldCharType="begin"/>
        </w:r>
        <w:r w:rsidR="00255539">
          <w:rPr>
            <w:webHidden/>
          </w:rPr>
          <w:instrText xml:space="preserve"> PAGEREF _Toc521675269 \h </w:instrText>
        </w:r>
        <w:r w:rsidR="00255539">
          <w:rPr>
            <w:webHidden/>
          </w:rPr>
        </w:r>
        <w:r w:rsidR="00255539">
          <w:rPr>
            <w:webHidden/>
          </w:rPr>
          <w:fldChar w:fldCharType="separate"/>
        </w:r>
        <w:r w:rsidR="005F6C2F">
          <w:rPr>
            <w:webHidden/>
          </w:rPr>
          <w:t>39</w:t>
        </w:r>
        <w:r w:rsidR="00255539">
          <w:rPr>
            <w:webHidden/>
          </w:rPr>
          <w:fldChar w:fldCharType="end"/>
        </w:r>
      </w:hyperlink>
    </w:p>
    <w:p w14:paraId="1946861C" w14:textId="0A38B476" w:rsidR="00255539" w:rsidRDefault="009419D6">
      <w:pPr>
        <w:pStyle w:val="TOC1"/>
        <w:rPr>
          <w:rFonts w:asciiTheme="minorHAnsi" w:eastAsiaTheme="minorEastAsia" w:hAnsiTheme="minorHAnsi" w:cstheme="minorBidi"/>
          <w:b w:val="0"/>
          <w:caps w:val="0"/>
          <w:sz w:val="22"/>
          <w:szCs w:val="22"/>
        </w:rPr>
      </w:pPr>
      <w:hyperlink w:anchor="_Toc521675270" w:history="1">
        <w:r w:rsidR="00255539" w:rsidRPr="00512B67">
          <w:rPr>
            <w:rStyle w:val="Hyperlink"/>
          </w:rPr>
          <w:t>17</w:t>
        </w:r>
        <w:r w:rsidR="00255539">
          <w:rPr>
            <w:rFonts w:asciiTheme="minorHAnsi" w:eastAsiaTheme="minorEastAsia" w:hAnsiTheme="minorHAnsi" w:cstheme="minorBidi"/>
            <w:b w:val="0"/>
            <w:caps w:val="0"/>
            <w:sz w:val="22"/>
            <w:szCs w:val="22"/>
          </w:rPr>
          <w:tab/>
        </w:r>
        <w:r w:rsidR="00255539" w:rsidRPr="00512B67">
          <w:rPr>
            <w:rStyle w:val="Hyperlink"/>
          </w:rPr>
          <w:t>regulatory change</w:t>
        </w:r>
        <w:r w:rsidR="00255539">
          <w:rPr>
            <w:webHidden/>
          </w:rPr>
          <w:tab/>
        </w:r>
        <w:r w:rsidR="00255539">
          <w:rPr>
            <w:webHidden/>
          </w:rPr>
          <w:fldChar w:fldCharType="begin"/>
        </w:r>
        <w:r w:rsidR="00255539">
          <w:rPr>
            <w:webHidden/>
          </w:rPr>
          <w:instrText xml:space="preserve"> PAGEREF _Toc521675270 \h </w:instrText>
        </w:r>
        <w:r w:rsidR="00255539">
          <w:rPr>
            <w:webHidden/>
          </w:rPr>
        </w:r>
        <w:r w:rsidR="00255539">
          <w:rPr>
            <w:webHidden/>
          </w:rPr>
          <w:fldChar w:fldCharType="separate"/>
        </w:r>
        <w:r w:rsidR="005F6C2F">
          <w:rPr>
            <w:webHidden/>
          </w:rPr>
          <w:t>44</w:t>
        </w:r>
        <w:r w:rsidR="00255539">
          <w:rPr>
            <w:webHidden/>
          </w:rPr>
          <w:fldChar w:fldCharType="end"/>
        </w:r>
      </w:hyperlink>
    </w:p>
    <w:p w14:paraId="4193B1B2" w14:textId="25F69CB4" w:rsidR="00255539" w:rsidRDefault="009419D6">
      <w:pPr>
        <w:pStyle w:val="TOC1"/>
        <w:rPr>
          <w:rFonts w:asciiTheme="minorHAnsi" w:eastAsiaTheme="minorEastAsia" w:hAnsiTheme="minorHAnsi" w:cstheme="minorBidi"/>
          <w:b w:val="0"/>
          <w:caps w:val="0"/>
          <w:sz w:val="22"/>
          <w:szCs w:val="22"/>
        </w:rPr>
      </w:pPr>
      <w:hyperlink w:anchor="_Toc521675271" w:history="1">
        <w:r w:rsidR="00255539" w:rsidRPr="00512B67">
          <w:rPr>
            <w:rStyle w:val="Hyperlink"/>
          </w:rPr>
          <w:t>18</w:t>
        </w:r>
        <w:r w:rsidR="00255539">
          <w:rPr>
            <w:rFonts w:asciiTheme="minorHAnsi" w:eastAsiaTheme="minorEastAsia" w:hAnsiTheme="minorHAnsi" w:cstheme="minorBidi"/>
            <w:b w:val="0"/>
            <w:caps w:val="0"/>
            <w:sz w:val="22"/>
            <w:szCs w:val="22"/>
          </w:rPr>
          <w:tab/>
        </w:r>
        <w:r w:rsidR="00255539" w:rsidRPr="00512B67">
          <w:rPr>
            <w:rStyle w:val="Hyperlink"/>
          </w:rPr>
          <w:t>dispute resolution</w:t>
        </w:r>
        <w:r w:rsidR="00255539">
          <w:rPr>
            <w:webHidden/>
          </w:rPr>
          <w:tab/>
        </w:r>
        <w:r w:rsidR="00255539">
          <w:rPr>
            <w:webHidden/>
          </w:rPr>
          <w:fldChar w:fldCharType="begin"/>
        </w:r>
        <w:r w:rsidR="00255539">
          <w:rPr>
            <w:webHidden/>
          </w:rPr>
          <w:instrText xml:space="preserve"> PAGEREF _Toc521675271 \h </w:instrText>
        </w:r>
        <w:r w:rsidR="00255539">
          <w:rPr>
            <w:webHidden/>
          </w:rPr>
        </w:r>
        <w:r w:rsidR="00255539">
          <w:rPr>
            <w:webHidden/>
          </w:rPr>
          <w:fldChar w:fldCharType="separate"/>
        </w:r>
        <w:r w:rsidR="005F6C2F">
          <w:rPr>
            <w:webHidden/>
          </w:rPr>
          <w:t>45</w:t>
        </w:r>
        <w:r w:rsidR="00255539">
          <w:rPr>
            <w:webHidden/>
          </w:rPr>
          <w:fldChar w:fldCharType="end"/>
        </w:r>
      </w:hyperlink>
    </w:p>
    <w:p w14:paraId="5A14C51E" w14:textId="24BD36D7" w:rsidR="00255539" w:rsidRDefault="009419D6">
      <w:pPr>
        <w:pStyle w:val="TOC1"/>
        <w:rPr>
          <w:rFonts w:asciiTheme="minorHAnsi" w:eastAsiaTheme="minorEastAsia" w:hAnsiTheme="minorHAnsi" w:cstheme="minorBidi"/>
          <w:b w:val="0"/>
          <w:caps w:val="0"/>
          <w:sz w:val="22"/>
          <w:szCs w:val="22"/>
        </w:rPr>
      </w:pPr>
      <w:hyperlink w:anchor="_Toc521675272" w:history="1">
        <w:r w:rsidR="00255539" w:rsidRPr="00512B67">
          <w:rPr>
            <w:rStyle w:val="Hyperlink"/>
          </w:rPr>
          <w:t>19</w:t>
        </w:r>
        <w:r w:rsidR="00255539">
          <w:rPr>
            <w:rFonts w:asciiTheme="minorHAnsi" w:eastAsiaTheme="minorEastAsia" w:hAnsiTheme="minorHAnsi" w:cstheme="minorBidi"/>
            <w:b w:val="0"/>
            <w:caps w:val="0"/>
            <w:sz w:val="22"/>
            <w:szCs w:val="22"/>
          </w:rPr>
          <w:tab/>
        </w:r>
        <w:r w:rsidR="00255539" w:rsidRPr="00512B67">
          <w:rPr>
            <w:rStyle w:val="Hyperlink"/>
            <w:snapToGrid w:val="0"/>
          </w:rPr>
          <w:t>general AND LEGAL</w:t>
        </w:r>
        <w:r w:rsidR="00255539">
          <w:rPr>
            <w:webHidden/>
          </w:rPr>
          <w:tab/>
        </w:r>
        <w:r w:rsidR="00255539">
          <w:rPr>
            <w:webHidden/>
          </w:rPr>
          <w:fldChar w:fldCharType="begin"/>
        </w:r>
        <w:r w:rsidR="00255539">
          <w:rPr>
            <w:webHidden/>
          </w:rPr>
          <w:instrText xml:space="preserve"> PAGEREF _Toc521675272 \h </w:instrText>
        </w:r>
        <w:r w:rsidR="00255539">
          <w:rPr>
            <w:webHidden/>
          </w:rPr>
        </w:r>
        <w:r w:rsidR="00255539">
          <w:rPr>
            <w:webHidden/>
          </w:rPr>
          <w:fldChar w:fldCharType="separate"/>
        </w:r>
        <w:r w:rsidR="005F6C2F">
          <w:rPr>
            <w:webHidden/>
          </w:rPr>
          <w:t>45</w:t>
        </w:r>
        <w:r w:rsidR="00255539">
          <w:rPr>
            <w:webHidden/>
          </w:rPr>
          <w:fldChar w:fldCharType="end"/>
        </w:r>
      </w:hyperlink>
    </w:p>
    <w:p w14:paraId="69DAE65D" w14:textId="7DF6DA6C" w:rsidR="00255539" w:rsidRDefault="009419D6">
      <w:pPr>
        <w:pStyle w:val="TOC1"/>
        <w:rPr>
          <w:rFonts w:asciiTheme="minorHAnsi" w:eastAsiaTheme="minorEastAsia" w:hAnsiTheme="minorHAnsi" w:cstheme="minorBidi"/>
          <w:b w:val="0"/>
          <w:caps w:val="0"/>
          <w:sz w:val="22"/>
          <w:szCs w:val="22"/>
        </w:rPr>
      </w:pPr>
      <w:hyperlink w:anchor="_Toc521675273" w:history="1">
        <w:r w:rsidR="00255539" w:rsidRPr="00512B67">
          <w:rPr>
            <w:rStyle w:val="Hyperlink"/>
          </w:rPr>
          <w:t xml:space="preserve">ICA </w:t>
        </w:r>
        <w:r w:rsidR="00255539" w:rsidRPr="00512B67">
          <w:rPr>
            <w:rStyle w:val="Hyperlink"/>
            <w:snapToGrid w:val="0"/>
            <w:lang w:val="en-AU"/>
          </w:rPr>
          <w:t>schedule one:  Delivery Point details</w:t>
        </w:r>
        <w:r w:rsidR="00255539">
          <w:rPr>
            <w:webHidden/>
          </w:rPr>
          <w:tab/>
        </w:r>
        <w:r w:rsidR="00255539">
          <w:rPr>
            <w:webHidden/>
          </w:rPr>
          <w:fldChar w:fldCharType="begin"/>
        </w:r>
        <w:r w:rsidR="00255539">
          <w:rPr>
            <w:webHidden/>
          </w:rPr>
          <w:instrText xml:space="preserve"> PAGEREF _Toc521675273 \h </w:instrText>
        </w:r>
        <w:r w:rsidR="00255539">
          <w:rPr>
            <w:webHidden/>
          </w:rPr>
        </w:r>
        <w:r w:rsidR="00255539">
          <w:rPr>
            <w:webHidden/>
          </w:rPr>
          <w:fldChar w:fldCharType="separate"/>
        </w:r>
        <w:r w:rsidR="005F6C2F">
          <w:rPr>
            <w:webHidden/>
          </w:rPr>
          <w:t>52</w:t>
        </w:r>
        <w:r w:rsidR="00255539">
          <w:rPr>
            <w:webHidden/>
          </w:rPr>
          <w:fldChar w:fldCharType="end"/>
        </w:r>
      </w:hyperlink>
    </w:p>
    <w:p w14:paraId="0DC46F28" w14:textId="1359DFA6" w:rsidR="00255539" w:rsidRDefault="009419D6">
      <w:pPr>
        <w:pStyle w:val="TOC1"/>
        <w:rPr>
          <w:rFonts w:asciiTheme="minorHAnsi" w:eastAsiaTheme="minorEastAsia" w:hAnsiTheme="minorHAnsi" w:cstheme="minorBidi"/>
          <w:b w:val="0"/>
          <w:caps w:val="0"/>
          <w:sz w:val="22"/>
          <w:szCs w:val="22"/>
        </w:rPr>
      </w:pPr>
      <w:hyperlink w:anchor="_Toc521675274" w:history="1">
        <w:r w:rsidR="00255539" w:rsidRPr="00512B67">
          <w:rPr>
            <w:rStyle w:val="Hyperlink"/>
          </w:rPr>
          <w:t xml:space="preserve">ICA </w:t>
        </w:r>
        <w:r w:rsidR="00255539" w:rsidRPr="00512B67">
          <w:rPr>
            <w:rStyle w:val="Hyperlink"/>
            <w:snapToGrid w:val="0"/>
            <w:lang w:val="en-AU"/>
          </w:rPr>
          <w:t>schedule two:  technical requirements</w:t>
        </w:r>
        <w:r w:rsidR="00255539">
          <w:rPr>
            <w:webHidden/>
          </w:rPr>
          <w:tab/>
        </w:r>
        <w:r w:rsidR="00255539">
          <w:rPr>
            <w:webHidden/>
          </w:rPr>
          <w:fldChar w:fldCharType="begin"/>
        </w:r>
        <w:r w:rsidR="00255539">
          <w:rPr>
            <w:webHidden/>
          </w:rPr>
          <w:instrText xml:space="preserve"> PAGEREF _Toc521675274 \h </w:instrText>
        </w:r>
        <w:r w:rsidR="00255539">
          <w:rPr>
            <w:webHidden/>
          </w:rPr>
        </w:r>
        <w:r w:rsidR="00255539">
          <w:rPr>
            <w:webHidden/>
          </w:rPr>
          <w:fldChar w:fldCharType="separate"/>
        </w:r>
        <w:r w:rsidR="005F6C2F">
          <w:rPr>
            <w:webHidden/>
          </w:rPr>
          <w:t>53</w:t>
        </w:r>
        <w:r w:rsidR="00255539">
          <w:rPr>
            <w:webHidden/>
          </w:rPr>
          <w:fldChar w:fldCharType="end"/>
        </w:r>
      </w:hyperlink>
    </w:p>
    <w:p w14:paraId="43E8FE30" w14:textId="791B30B7" w:rsidR="00255539" w:rsidRDefault="009419D6">
      <w:pPr>
        <w:pStyle w:val="TOC1"/>
        <w:rPr>
          <w:rFonts w:asciiTheme="minorHAnsi" w:eastAsiaTheme="minorEastAsia" w:hAnsiTheme="minorHAnsi" w:cstheme="minorBidi"/>
          <w:b w:val="0"/>
          <w:caps w:val="0"/>
          <w:sz w:val="22"/>
          <w:szCs w:val="22"/>
        </w:rPr>
      </w:pPr>
      <w:hyperlink w:anchor="_Toc521675275" w:history="1">
        <w:r w:rsidR="00255539" w:rsidRPr="00512B67">
          <w:rPr>
            <w:rStyle w:val="Hyperlink"/>
          </w:rPr>
          <w:t xml:space="preserve">ICA </w:t>
        </w:r>
        <w:r w:rsidR="00255539" w:rsidRPr="00512B67">
          <w:rPr>
            <w:rStyle w:val="Hyperlink"/>
            <w:snapToGrid w:val="0"/>
            <w:lang w:val="en-AU"/>
          </w:rPr>
          <w:t>SCHEDULE three:  amending agreement</w:t>
        </w:r>
        <w:r w:rsidR="00255539">
          <w:rPr>
            <w:webHidden/>
          </w:rPr>
          <w:tab/>
        </w:r>
        <w:r w:rsidR="00255539">
          <w:rPr>
            <w:webHidden/>
          </w:rPr>
          <w:fldChar w:fldCharType="begin"/>
        </w:r>
        <w:r w:rsidR="00255539">
          <w:rPr>
            <w:webHidden/>
          </w:rPr>
          <w:instrText xml:space="preserve"> PAGEREF _Toc521675275 \h </w:instrText>
        </w:r>
        <w:r w:rsidR="00255539">
          <w:rPr>
            <w:webHidden/>
          </w:rPr>
        </w:r>
        <w:r w:rsidR="00255539">
          <w:rPr>
            <w:webHidden/>
          </w:rPr>
          <w:fldChar w:fldCharType="separate"/>
        </w:r>
        <w:r w:rsidR="005F6C2F">
          <w:rPr>
            <w:webHidden/>
          </w:rPr>
          <w:t>56</w:t>
        </w:r>
        <w:r w:rsidR="00255539">
          <w:rPr>
            <w:webHidden/>
          </w:rPr>
          <w:fldChar w:fldCharType="end"/>
        </w:r>
      </w:hyperlink>
    </w:p>
    <w:p w14:paraId="704A41E8" w14:textId="655C1F39" w:rsidR="00C6575C" w:rsidRPr="00530C8E" w:rsidRDefault="00255539">
      <w:pPr>
        <w:pStyle w:val="TOC1"/>
        <w:sectPr w:rsidR="00C6575C" w:rsidRPr="00530C8E" w:rsidSect="005F6C2F">
          <w:headerReference w:type="default" r:id="rId14"/>
          <w:pgSz w:w="11907" w:h="16840" w:code="9"/>
          <w:pgMar w:top="1984" w:right="1701" w:bottom="1701" w:left="1417" w:header="964" w:footer="510" w:gutter="0"/>
          <w:paperSrc w:first="7" w:other="7"/>
          <w:cols w:space="708"/>
          <w:docGrid w:linePitch="360"/>
        </w:sectPr>
      </w:pPr>
      <w:r>
        <w:rPr>
          <w:b w:val="0"/>
          <w:bCs/>
        </w:rPr>
        <w:fldChar w:fldCharType="end"/>
      </w:r>
    </w:p>
    <w:p w14:paraId="6BCF5C63" w14:textId="77777777" w:rsidR="000A44BF" w:rsidRDefault="000A44BF">
      <w:pPr>
        <w:spacing w:after="0" w:line="240" w:lineRule="auto"/>
        <w:rPr>
          <w:b/>
          <w:caps/>
        </w:rPr>
      </w:pPr>
      <w:bookmarkStart w:id="10" w:name="AgreementTitleSubHeader2"/>
      <w:r>
        <w:br w:type="page"/>
      </w:r>
    </w:p>
    <w:bookmarkEnd w:id="10"/>
    <w:p w14:paraId="0D182C97" w14:textId="77777777" w:rsidR="00C6575C" w:rsidRPr="00530C8E" w:rsidRDefault="00C6575C">
      <w:pPr>
        <w:rPr>
          <w:b/>
          <w:bCs/>
        </w:rPr>
      </w:pPr>
      <w:r w:rsidRPr="00530C8E">
        <w:rPr>
          <w:b/>
          <w:bCs/>
        </w:rPr>
        <w:lastRenderedPageBreak/>
        <w:t>PARTIES</w:t>
      </w:r>
      <w:r w:rsidR="00CE3AD2">
        <w:rPr>
          <w:b/>
          <w:bCs/>
        </w:rPr>
        <w:t>:</w:t>
      </w:r>
    </w:p>
    <w:p w14:paraId="7373629C" w14:textId="77777777" w:rsidR="00C6575C" w:rsidRPr="00530C8E" w:rsidRDefault="009122EF">
      <w:r>
        <w:rPr>
          <w:b/>
        </w:rPr>
        <w:t>First</w:t>
      </w:r>
      <w:r w:rsidRPr="00530C8E">
        <w:rPr>
          <w:b/>
        </w:rPr>
        <w:t xml:space="preserve"> </w:t>
      </w:r>
      <w:r w:rsidR="00C6575C" w:rsidRPr="00530C8E">
        <w:rPr>
          <w:b/>
        </w:rPr>
        <w:t>Gas Limited</w:t>
      </w:r>
      <w:r w:rsidR="00C6575C" w:rsidRPr="00530C8E">
        <w:t xml:space="preserve"> (</w:t>
      </w:r>
      <w:r>
        <w:rPr>
          <w:i/>
        </w:rPr>
        <w:t>First Gas</w:t>
      </w:r>
      <w:r w:rsidR="00C6575C" w:rsidRPr="00530C8E">
        <w:t>)</w:t>
      </w:r>
    </w:p>
    <w:p w14:paraId="2C9AFEFF" w14:textId="77777777" w:rsidR="00C6575C" w:rsidRPr="00530C8E" w:rsidRDefault="009122EF">
      <w:r>
        <w:rPr>
          <w:b/>
        </w:rPr>
        <w:t>[         ]</w:t>
      </w:r>
      <w:r w:rsidR="00CE5533">
        <w:rPr>
          <w:b/>
        </w:rPr>
        <w:t xml:space="preserve"> </w:t>
      </w:r>
      <w:r w:rsidR="00230F2B">
        <w:rPr>
          <w:b/>
        </w:rPr>
        <w:t>Limited</w:t>
      </w:r>
      <w:r w:rsidR="00495554">
        <w:t xml:space="preserve"> </w:t>
      </w:r>
      <w:r w:rsidR="00C6575C" w:rsidRPr="00530C8E">
        <w:t>(</w:t>
      </w:r>
      <w:r w:rsidR="00C6575C" w:rsidRPr="00530C8E">
        <w:rPr>
          <w:i/>
        </w:rPr>
        <w:t>the Interconnected Party</w:t>
      </w:r>
      <w:r w:rsidR="00C6575C" w:rsidRPr="00530C8E">
        <w:t>)</w:t>
      </w:r>
    </w:p>
    <w:p w14:paraId="51354E15" w14:textId="77777777" w:rsidR="00C6575C" w:rsidRPr="00530C8E" w:rsidRDefault="00C6575C">
      <w:r w:rsidRPr="00530C8E">
        <w:rPr>
          <w:b/>
        </w:rPr>
        <w:t>BACKGROUND:</w:t>
      </w:r>
    </w:p>
    <w:p w14:paraId="0501667B" w14:textId="0FDE889E" w:rsidR="00C6575C" w:rsidRDefault="00A64DF4" w:rsidP="009871BE">
      <w:pPr>
        <w:numPr>
          <w:ilvl w:val="0"/>
          <w:numId w:val="3"/>
        </w:numPr>
      </w:pPr>
      <w:r>
        <w:t>First Gas</w:t>
      </w:r>
      <w:r w:rsidR="00C6575C" w:rsidRPr="00530C8E">
        <w:t xml:space="preserve"> owns and operates </w:t>
      </w:r>
      <w:r w:rsidR="00BB4B29">
        <w:t>the</w:t>
      </w:r>
      <w:r w:rsidR="00DF18AD">
        <w:t xml:space="preserve"> </w:t>
      </w:r>
      <w:r w:rsidR="00FB2AF0">
        <w:t>Transmission System</w:t>
      </w:r>
      <w:r w:rsidR="00C6575C" w:rsidRPr="00530C8E">
        <w:t>.</w:t>
      </w:r>
    </w:p>
    <w:p w14:paraId="21C530E9" w14:textId="5F2A7A76" w:rsidR="001F6D2E" w:rsidRPr="00530C8E" w:rsidRDefault="00AD3A1D" w:rsidP="009871BE">
      <w:pPr>
        <w:numPr>
          <w:ilvl w:val="0"/>
          <w:numId w:val="3"/>
        </w:numPr>
      </w:pPr>
      <w:r>
        <w:t>As at the date of this Agreement, the</w:t>
      </w:r>
      <w:r w:rsidR="001F6D2E">
        <w:t xml:space="preserve"> Interconnected Party </w:t>
      </w:r>
      <w:r w:rsidR="00091672">
        <w:t>is connected to</w:t>
      </w:r>
      <w:r>
        <w:t xml:space="preserve"> </w:t>
      </w:r>
      <w:r w:rsidR="00A64DF4">
        <w:t xml:space="preserve">First Gas’ Pipeline at the </w:t>
      </w:r>
      <w:r w:rsidR="00C775F6">
        <w:t>existing</w:t>
      </w:r>
      <w:r w:rsidR="008A4481">
        <w:t xml:space="preserve"> </w:t>
      </w:r>
      <w:r w:rsidR="00F05DB3">
        <w:t>Delivery</w:t>
      </w:r>
      <w:r w:rsidR="00A64DF4">
        <w:t xml:space="preserve"> Point</w:t>
      </w:r>
      <w:r w:rsidR="00C775F6">
        <w:t>s</w:t>
      </w:r>
      <w:r w:rsidR="001F6D2E">
        <w:t xml:space="preserve">. </w:t>
      </w:r>
    </w:p>
    <w:p w14:paraId="24F22546" w14:textId="4FDBC8D3" w:rsidR="00BB322E" w:rsidRPr="00BB322E" w:rsidRDefault="00384CF8" w:rsidP="009871BE">
      <w:pPr>
        <w:numPr>
          <w:ilvl w:val="0"/>
          <w:numId w:val="3"/>
        </w:numPr>
        <w:rPr>
          <w:snapToGrid w:val="0"/>
        </w:rPr>
      </w:pPr>
      <w:r w:rsidRPr="00DF18AD">
        <w:rPr>
          <w:iCs/>
        </w:rPr>
        <w:t xml:space="preserve">The </w:t>
      </w:r>
      <w:r w:rsidR="00A64DF4">
        <w:rPr>
          <w:iCs/>
        </w:rPr>
        <w:t xml:space="preserve">Parties have agreed to enter into this </w:t>
      </w:r>
      <w:r w:rsidR="00255E52">
        <w:rPr>
          <w:iCs/>
        </w:rPr>
        <w:t>A</w:t>
      </w:r>
      <w:r w:rsidR="00A64DF4">
        <w:rPr>
          <w:iCs/>
        </w:rPr>
        <w:t xml:space="preserve">greement to set out the terms on </w:t>
      </w:r>
      <w:r w:rsidR="00A64DF4">
        <w:t>which the Interconnected Party</w:t>
      </w:r>
      <w:r w:rsidR="00D54016" w:rsidRPr="00F27205">
        <w:t xml:space="preserve"> </w:t>
      </w:r>
      <w:r w:rsidR="00AD3A1D">
        <w:t xml:space="preserve">may continue to </w:t>
      </w:r>
      <w:r w:rsidR="00D54016">
        <w:t xml:space="preserve">connect </w:t>
      </w:r>
      <w:r w:rsidR="00D54016" w:rsidRPr="00F27205">
        <w:t>to</w:t>
      </w:r>
      <w:r w:rsidR="003E4ED1">
        <w:t xml:space="preserve">, and </w:t>
      </w:r>
      <w:r w:rsidR="00F05DB3">
        <w:t>take</w:t>
      </w:r>
      <w:r w:rsidR="003E4ED1">
        <w:t xml:space="preserve"> Gas </w:t>
      </w:r>
      <w:r w:rsidR="00F05DB3">
        <w:t>from</w:t>
      </w:r>
      <w:ins w:id="11" w:author="Bell Gully" w:date="2018-06-29T15:18:00Z">
        <w:r w:rsidR="00A54305">
          <w:t>,</w:t>
        </w:r>
      </w:ins>
      <w:r w:rsidR="00D54016" w:rsidRPr="00F27205">
        <w:t xml:space="preserve"> </w:t>
      </w:r>
      <w:r w:rsidR="00D54016">
        <w:t>First Gas</w:t>
      </w:r>
      <w:r w:rsidR="00D54016" w:rsidRPr="00F27205">
        <w:t xml:space="preserve">’ </w:t>
      </w:r>
      <w:r w:rsidR="00D54016">
        <w:t xml:space="preserve">Pipeline at the </w:t>
      </w:r>
      <w:r w:rsidR="00C775F6">
        <w:t>existing</w:t>
      </w:r>
      <w:r w:rsidR="008A4481">
        <w:t xml:space="preserve"> </w:t>
      </w:r>
      <w:r w:rsidR="00F05DB3">
        <w:t>Delivery</w:t>
      </w:r>
      <w:r w:rsidR="00D54016">
        <w:t xml:space="preserve"> Point</w:t>
      </w:r>
      <w:r w:rsidR="00C775F6">
        <w:t>s</w:t>
      </w:r>
      <w:r w:rsidR="00091672">
        <w:t>,</w:t>
      </w:r>
      <w:r w:rsidR="008A4481">
        <w:t xml:space="preserve"> and </w:t>
      </w:r>
      <w:r w:rsidR="00D54016">
        <w:t>at</w:t>
      </w:r>
      <w:ins w:id="12" w:author="Bell Gully" w:date="2018-07-12T20:37:00Z">
        <w:r w:rsidR="00B31B9B">
          <w:t xml:space="preserve"> any</w:t>
        </w:r>
      </w:ins>
      <w:r w:rsidR="00D54016">
        <w:t xml:space="preserve"> Additional </w:t>
      </w:r>
      <w:r w:rsidR="00F05DB3">
        <w:t>Delivery</w:t>
      </w:r>
      <w:r w:rsidR="00D54016">
        <w:t xml:space="preserve"> Points</w:t>
      </w:r>
      <w:r w:rsidR="00C775F6">
        <w:t xml:space="preserve"> in future</w:t>
      </w:r>
      <w:r w:rsidR="00896D3F">
        <w:t>.</w:t>
      </w:r>
    </w:p>
    <w:p w14:paraId="788CC4F8" w14:textId="77777777" w:rsidR="00C6575C" w:rsidRPr="00BB322E" w:rsidRDefault="00BB322E" w:rsidP="00D70179">
      <w:pPr>
        <w:rPr>
          <w:b/>
          <w:snapToGrid w:val="0"/>
        </w:rPr>
      </w:pPr>
      <w:r w:rsidRPr="00BB322E">
        <w:rPr>
          <w:b/>
        </w:rPr>
        <w:t>AGREEMENT:</w:t>
      </w:r>
      <w:r w:rsidR="00896D3F" w:rsidRPr="00BB322E">
        <w:rPr>
          <w:b/>
        </w:rPr>
        <w:t xml:space="preserve"> </w:t>
      </w:r>
    </w:p>
    <w:p w14:paraId="44AE1AC4" w14:textId="49346B4F" w:rsidR="009D5B33" w:rsidRDefault="009D5B33" w:rsidP="009871BE">
      <w:pPr>
        <w:pStyle w:val="Heading1"/>
        <w:numPr>
          <w:ilvl w:val="0"/>
          <w:numId w:val="4"/>
        </w:numPr>
        <w:rPr>
          <w:snapToGrid w:val="0"/>
        </w:rPr>
      </w:pPr>
      <w:bookmarkStart w:id="13" w:name="_Toc377732192"/>
      <w:bookmarkStart w:id="14" w:name="_Toc377733521"/>
      <w:bookmarkStart w:id="15" w:name="_Toc377733791"/>
      <w:bookmarkStart w:id="16" w:name="_Toc377733935"/>
      <w:bookmarkStart w:id="17" w:name="_Toc377738136"/>
      <w:bookmarkStart w:id="18" w:name="_Toc377738547"/>
      <w:bookmarkStart w:id="19" w:name="_Toc377738704"/>
      <w:bookmarkStart w:id="20" w:name="_Toc377738928"/>
      <w:bookmarkStart w:id="21" w:name="_Toc377739085"/>
      <w:bookmarkStart w:id="22" w:name="_Toc377739157"/>
      <w:bookmarkStart w:id="23" w:name="_Toc378062567"/>
      <w:bookmarkStart w:id="24" w:name="_Toc377732193"/>
      <w:bookmarkStart w:id="25" w:name="_Toc377733522"/>
      <w:bookmarkStart w:id="26" w:name="_Toc377733792"/>
      <w:bookmarkStart w:id="27" w:name="_Toc377733936"/>
      <w:bookmarkStart w:id="28" w:name="_Toc377738137"/>
      <w:bookmarkStart w:id="29" w:name="_Toc377738548"/>
      <w:bookmarkStart w:id="30" w:name="_Toc377738705"/>
      <w:bookmarkStart w:id="31" w:name="_Toc377738929"/>
      <w:bookmarkStart w:id="32" w:name="_Toc377739086"/>
      <w:bookmarkStart w:id="33" w:name="_Toc377739158"/>
      <w:bookmarkStart w:id="34" w:name="_Toc378062568"/>
      <w:bookmarkStart w:id="35" w:name="_Toc377732194"/>
      <w:bookmarkStart w:id="36" w:name="_Toc377733523"/>
      <w:bookmarkStart w:id="37" w:name="_Toc377733793"/>
      <w:bookmarkStart w:id="38" w:name="_Toc377733937"/>
      <w:bookmarkStart w:id="39" w:name="_Toc377738138"/>
      <w:bookmarkStart w:id="40" w:name="_Toc377738549"/>
      <w:bookmarkStart w:id="41" w:name="_Toc377738706"/>
      <w:bookmarkStart w:id="42" w:name="_Toc377738930"/>
      <w:bookmarkStart w:id="43" w:name="_Toc377739087"/>
      <w:bookmarkStart w:id="44" w:name="_Toc377739159"/>
      <w:bookmarkStart w:id="45" w:name="_Toc378062569"/>
      <w:bookmarkStart w:id="46" w:name="_Toc377732195"/>
      <w:bookmarkStart w:id="47" w:name="_Toc377733524"/>
      <w:bookmarkStart w:id="48" w:name="_Toc377733794"/>
      <w:bookmarkStart w:id="49" w:name="_Toc377733938"/>
      <w:bookmarkStart w:id="50" w:name="_Toc377738139"/>
      <w:bookmarkStart w:id="51" w:name="_Toc377738550"/>
      <w:bookmarkStart w:id="52" w:name="_Toc377738707"/>
      <w:bookmarkStart w:id="53" w:name="_Toc377738931"/>
      <w:bookmarkStart w:id="54" w:name="_Toc377739088"/>
      <w:bookmarkStart w:id="55" w:name="_Toc377739160"/>
      <w:bookmarkStart w:id="56" w:name="_Toc378062570"/>
      <w:bookmarkStart w:id="57" w:name="_Toc377732196"/>
      <w:bookmarkStart w:id="58" w:name="_Toc377733525"/>
      <w:bookmarkStart w:id="59" w:name="_Toc377733795"/>
      <w:bookmarkStart w:id="60" w:name="_Toc377733939"/>
      <w:bookmarkStart w:id="61" w:name="_Toc377738140"/>
      <w:bookmarkStart w:id="62" w:name="_Toc377738551"/>
      <w:bookmarkStart w:id="63" w:name="_Toc377738708"/>
      <w:bookmarkStart w:id="64" w:name="_Toc377738932"/>
      <w:bookmarkStart w:id="65" w:name="_Toc377739089"/>
      <w:bookmarkStart w:id="66" w:name="_Toc377739161"/>
      <w:bookmarkStart w:id="67" w:name="_Toc378062571"/>
      <w:bookmarkStart w:id="68" w:name="_Toc377732197"/>
      <w:bookmarkStart w:id="69" w:name="_Toc377733526"/>
      <w:bookmarkStart w:id="70" w:name="_Toc377733796"/>
      <w:bookmarkStart w:id="71" w:name="_Toc377733940"/>
      <w:bookmarkStart w:id="72" w:name="_Toc377738141"/>
      <w:bookmarkStart w:id="73" w:name="_Toc377738552"/>
      <w:bookmarkStart w:id="74" w:name="_Toc377738709"/>
      <w:bookmarkStart w:id="75" w:name="_Toc377738933"/>
      <w:bookmarkStart w:id="76" w:name="_Toc377739090"/>
      <w:bookmarkStart w:id="77" w:name="_Toc377739162"/>
      <w:bookmarkStart w:id="78" w:name="_Toc378062572"/>
      <w:bookmarkStart w:id="79" w:name="_Toc377732198"/>
      <w:bookmarkStart w:id="80" w:name="_Toc377733527"/>
      <w:bookmarkStart w:id="81" w:name="_Toc377733797"/>
      <w:bookmarkStart w:id="82" w:name="_Toc377733941"/>
      <w:bookmarkStart w:id="83" w:name="_Toc377738142"/>
      <w:bookmarkStart w:id="84" w:name="_Toc377738553"/>
      <w:bookmarkStart w:id="85" w:name="_Toc377738710"/>
      <w:bookmarkStart w:id="86" w:name="_Toc377738934"/>
      <w:bookmarkStart w:id="87" w:name="_Toc377739091"/>
      <w:bookmarkStart w:id="88" w:name="_Toc377739163"/>
      <w:bookmarkStart w:id="89" w:name="_Toc378062573"/>
      <w:bookmarkStart w:id="90" w:name="_Toc377732199"/>
      <w:bookmarkStart w:id="91" w:name="_Toc377733528"/>
      <w:bookmarkStart w:id="92" w:name="_Toc377733798"/>
      <w:bookmarkStart w:id="93" w:name="_Toc377733942"/>
      <w:bookmarkStart w:id="94" w:name="_Toc377738143"/>
      <w:bookmarkStart w:id="95" w:name="_Toc377738554"/>
      <w:bookmarkStart w:id="96" w:name="_Toc377738711"/>
      <w:bookmarkStart w:id="97" w:name="_Toc377738935"/>
      <w:bookmarkStart w:id="98" w:name="_Toc377739092"/>
      <w:bookmarkStart w:id="99" w:name="_Toc377739164"/>
      <w:bookmarkStart w:id="100" w:name="_Toc378062574"/>
      <w:bookmarkStart w:id="101" w:name="_Toc377732200"/>
      <w:bookmarkStart w:id="102" w:name="_Toc377733529"/>
      <w:bookmarkStart w:id="103" w:name="_Toc377733799"/>
      <w:bookmarkStart w:id="104" w:name="_Toc377733943"/>
      <w:bookmarkStart w:id="105" w:name="_Toc377738144"/>
      <w:bookmarkStart w:id="106" w:name="_Toc377738555"/>
      <w:bookmarkStart w:id="107" w:name="_Toc377738712"/>
      <w:bookmarkStart w:id="108" w:name="_Toc377738936"/>
      <w:bookmarkStart w:id="109" w:name="_Toc377739093"/>
      <w:bookmarkStart w:id="110" w:name="_Toc377739165"/>
      <w:bookmarkStart w:id="111" w:name="_Toc378062575"/>
      <w:bookmarkStart w:id="112" w:name="_Toc377732201"/>
      <w:bookmarkStart w:id="113" w:name="_Toc377733530"/>
      <w:bookmarkStart w:id="114" w:name="_Toc377733800"/>
      <w:bookmarkStart w:id="115" w:name="_Toc377733944"/>
      <w:bookmarkStart w:id="116" w:name="_Toc377738145"/>
      <w:bookmarkStart w:id="117" w:name="_Toc377738556"/>
      <w:bookmarkStart w:id="118" w:name="_Toc377738713"/>
      <w:bookmarkStart w:id="119" w:name="_Toc377738937"/>
      <w:bookmarkStart w:id="120" w:name="_Toc377739094"/>
      <w:bookmarkStart w:id="121" w:name="_Toc377739166"/>
      <w:bookmarkStart w:id="122" w:name="_Toc378062576"/>
      <w:bookmarkStart w:id="123" w:name="_Toc377732202"/>
      <w:bookmarkStart w:id="124" w:name="_Toc377733531"/>
      <w:bookmarkStart w:id="125" w:name="_Toc377733801"/>
      <w:bookmarkStart w:id="126" w:name="_Toc377733945"/>
      <w:bookmarkStart w:id="127" w:name="_Toc377738146"/>
      <w:bookmarkStart w:id="128" w:name="_Toc377738557"/>
      <w:bookmarkStart w:id="129" w:name="_Toc377738714"/>
      <w:bookmarkStart w:id="130" w:name="_Toc377738938"/>
      <w:bookmarkStart w:id="131" w:name="_Toc377739095"/>
      <w:bookmarkStart w:id="132" w:name="_Toc377739167"/>
      <w:bookmarkStart w:id="133" w:name="_Toc378062577"/>
      <w:bookmarkStart w:id="134" w:name="_Toc377732203"/>
      <w:bookmarkStart w:id="135" w:name="_Toc377733532"/>
      <w:bookmarkStart w:id="136" w:name="_Toc377733802"/>
      <w:bookmarkStart w:id="137" w:name="_Toc377733946"/>
      <w:bookmarkStart w:id="138" w:name="_Toc377738147"/>
      <w:bookmarkStart w:id="139" w:name="_Toc377738558"/>
      <w:bookmarkStart w:id="140" w:name="_Toc377738715"/>
      <w:bookmarkStart w:id="141" w:name="_Toc377738939"/>
      <w:bookmarkStart w:id="142" w:name="_Toc377739096"/>
      <w:bookmarkStart w:id="143" w:name="_Toc377739168"/>
      <w:bookmarkStart w:id="144" w:name="_Toc378062578"/>
      <w:bookmarkStart w:id="145" w:name="_Toc377732204"/>
      <w:bookmarkStart w:id="146" w:name="_Toc377733533"/>
      <w:bookmarkStart w:id="147" w:name="_Toc377733803"/>
      <w:bookmarkStart w:id="148" w:name="_Toc377733947"/>
      <w:bookmarkStart w:id="149" w:name="_Toc377738148"/>
      <w:bookmarkStart w:id="150" w:name="_Toc377738559"/>
      <w:bookmarkStart w:id="151" w:name="_Toc377738716"/>
      <w:bookmarkStart w:id="152" w:name="_Toc377738940"/>
      <w:bookmarkStart w:id="153" w:name="_Toc377739097"/>
      <w:bookmarkStart w:id="154" w:name="_Toc377739169"/>
      <w:bookmarkStart w:id="155" w:name="_Toc378062579"/>
      <w:bookmarkStart w:id="156" w:name="_Toc377732205"/>
      <w:bookmarkStart w:id="157" w:name="_Toc377733534"/>
      <w:bookmarkStart w:id="158" w:name="_Toc377733804"/>
      <w:bookmarkStart w:id="159" w:name="_Toc377733948"/>
      <w:bookmarkStart w:id="160" w:name="_Toc377738149"/>
      <w:bookmarkStart w:id="161" w:name="_Toc377738560"/>
      <w:bookmarkStart w:id="162" w:name="_Toc377738717"/>
      <w:bookmarkStart w:id="163" w:name="_Toc377738941"/>
      <w:bookmarkStart w:id="164" w:name="_Toc377739098"/>
      <w:bookmarkStart w:id="165" w:name="_Toc377739170"/>
      <w:bookmarkStart w:id="166" w:name="_Toc378062580"/>
      <w:bookmarkStart w:id="167" w:name="_Toc377732206"/>
      <w:bookmarkStart w:id="168" w:name="_Toc377733535"/>
      <w:bookmarkStart w:id="169" w:name="_Toc377733805"/>
      <w:bookmarkStart w:id="170" w:name="_Toc377733949"/>
      <w:bookmarkStart w:id="171" w:name="_Toc377738150"/>
      <w:bookmarkStart w:id="172" w:name="_Toc377738561"/>
      <w:bookmarkStart w:id="173" w:name="_Toc377738718"/>
      <w:bookmarkStart w:id="174" w:name="_Toc377738942"/>
      <w:bookmarkStart w:id="175" w:name="_Toc377739099"/>
      <w:bookmarkStart w:id="176" w:name="_Toc377739171"/>
      <w:bookmarkStart w:id="177" w:name="_Toc378062581"/>
      <w:bookmarkStart w:id="178" w:name="_Toc377732207"/>
      <w:bookmarkStart w:id="179" w:name="_Toc377733536"/>
      <w:bookmarkStart w:id="180" w:name="_Toc377733806"/>
      <w:bookmarkStart w:id="181" w:name="_Toc377733950"/>
      <w:bookmarkStart w:id="182" w:name="_Toc377738151"/>
      <w:bookmarkStart w:id="183" w:name="_Toc377738562"/>
      <w:bookmarkStart w:id="184" w:name="_Toc377738719"/>
      <w:bookmarkStart w:id="185" w:name="_Toc377738943"/>
      <w:bookmarkStart w:id="186" w:name="_Toc377739100"/>
      <w:bookmarkStart w:id="187" w:name="_Toc377739172"/>
      <w:bookmarkStart w:id="188" w:name="_Toc378062582"/>
      <w:bookmarkStart w:id="189" w:name="_Toc377732208"/>
      <w:bookmarkStart w:id="190" w:name="_Toc377733537"/>
      <w:bookmarkStart w:id="191" w:name="_Toc377733807"/>
      <w:bookmarkStart w:id="192" w:name="_Toc377733951"/>
      <w:bookmarkStart w:id="193" w:name="_Toc377738152"/>
      <w:bookmarkStart w:id="194" w:name="_Toc377738563"/>
      <w:bookmarkStart w:id="195" w:name="_Toc377738720"/>
      <w:bookmarkStart w:id="196" w:name="_Toc377738944"/>
      <w:bookmarkStart w:id="197" w:name="_Toc377739101"/>
      <w:bookmarkStart w:id="198" w:name="_Toc377739173"/>
      <w:bookmarkStart w:id="199" w:name="_Toc378062583"/>
      <w:bookmarkStart w:id="200" w:name="_Toc312050231"/>
      <w:bookmarkStart w:id="201" w:name="_Toc312050232"/>
      <w:bookmarkStart w:id="202" w:name="_Toc377732209"/>
      <w:bookmarkStart w:id="203" w:name="_Toc377733538"/>
      <w:bookmarkStart w:id="204" w:name="_Toc377733808"/>
      <w:bookmarkStart w:id="205" w:name="_Toc377733952"/>
      <w:bookmarkStart w:id="206" w:name="_Toc377738153"/>
      <w:bookmarkStart w:id="207" w:name="_Toc377738564"/>
      <w:bookmarkStart w:id="208" w:name="_Toc377738721"/>
      <w:bookmarkStart w:id="209" w:name="_Toc377738945"/>
      <w:bookmarkStart w:id="210" w:name="_Toc377739102"/>
      <w:bookmarkStart w:id="211" w:name="_Toc377739174"/>
      <w:bookmarkStart w:id="212" w:name="_Toc378062584"/>
      <w:bookmarkStart w:id="213" w:name="_Toc377732210"/>
      <w:bookmarkStart w:id="214" w:name="_Toc377733539"/>
      <w:bookmarkStart w:id="215" w:name="_Toc377733809"/>
      <w:bookmarkStart w:id="216" w:name="_Toc377733953"/>
      <w:bookmarkStart w:id="217" w:name="_Toc377738154"/>
      <w:bookmarkStart w:id="218" w:name="_Toc377738565"/>
      <w:bookmarkStart w:id="219" w:name="_Toc377738722"/>
      <w:bookmarkStart w:id="220" w:name="_Toc377738946"/>
      <w:bookmarkStart w:id="221" w:name="_Toc377739103"/>
      <w:bookmarkStart w:id="222" w:name="_Toc377739175"/>
      <w:bookmarkStart w:id="223" w:name="_Toc378062585"/>
      <w:bookmarkStart w:id="224" w:name="_Toc377732211"/>
      <w:bookmarkStart w:id="225" w:name="_Toc377733540"/>
      <w:bookmarkStart w:id="226" w:name="_Toc377733810"/>
      <w:bookmarkStart w:id="227" w:name="_Toc377733954"/>
      <w:bookmarkStart w:id="228" w:name="_Toc377738155"/>
      <w:bookmarkStart w:id="229" w:name="_Toc377738566"/>
      <w:bookmarkStart w:id="230" w:name="_Toc377738723"/>
      <w:bookmarkStart w:id="231" w:name="_Toc377738947"/>
      <w:bookmarkStart w:id="232" w:name="_Toc377739104"/>
      <w:bookmarkStart w:id="233" w:name="_Toc377739176"/>
      <w:bookmarkStart w:id="234" w:name="_Toc378062586"/>
      <w:bookmarkStart w:id="235" w:name="_Toc377732212"/>
      <w:bookmarkStart w:id="236" w:name="_Toc377733541"/>
      <w:bookmarkStart w:id="237" w:name="_Toc377733811"/>
      <w:bookmarkStart w:id="238" w:name="_Toc377733955"/>
      <w:bookmarkStart w:id="239" w:name="_Toc377738156"/>
      <w:bookmarkStart w:id="240" w:name="_Toc377738567"/>
      <w:bookmarkStart w:id="241" w:name="_Toc377738724"/>
      <w:bookmarkStart w:id="242" w:name="_Toc377738948"/>
      <w:bookmarkStart w:id="243" w:name="_Toc377739105"/>
      <w:bookmarkStart w:id="244" w:name="_Toc377739177"/>
      <w:bookmarkStart w:id="245" w:name="_Toc378062587"/>
      <w:bookmarkStart w:id="246" w:name="_Toc377732213"/>
      <w:bookmarkStart w:id="247" w:name="_Toc377733542"/>
      <w:bookmarkStart w:id="248" w:name="_Toc377733812"/>
      <w:bookmarkStart w:id="249" w:name="_Toc377733956"/>
      <w:bookmarkStart w:id="250" w:name="_Toc377738157"/>
      <w:bookmarkStart w:id="251" w:name="_Toc377738568"/>
      <w:bookmarkStart w:id="252" w:name="_Toc377738725"/>
      <w:bookmarkStart w:id="253" w:name="_Toc377738949"/>
      <w:bookmarkStart w:id="254" w:name="_Toc377739106"/>
      <w:bookmarkStart w:id="255" w:name="_Toc377739178"/>
      <w:bookmarkStart w:id="256" w:name="_Toc378062588"/>
      <w:bookmarkStart w:id="257" w:name="_Toc377732214"/>
      <w:bookmarkStart w:id="258" w:name="_Toc377733543"/>
      <w:bookmarkStart w:id="259" w:name="_Toc377733813"/>
      <w:bookmarkStart w:id="260" w:name="_Toc377733957"/>
      <w:bookmarkStart w:id="261" w:name="_Toc377738158"/>
      <w:bookmarkStart w:id="262" w:name="_Toc377738569"/>
      <w:bookmarkStart w:id="263" w:name="_Toc377738726"/>
      <w:bookmarkStart w:id="264" w:name="_Toc377738950"/>
      <w:bookmarkStart w:id="265" w:name="_Toc377739107"/>
      <w:bookmarkStart w:id="266" w:name="_Toc377739179"/>
      <w:bookmarkStart w:id="267" w:name="_Toc378062589"/>
      <w:bookmarkStart w:id="268" w:name="_Toc377732215"/>
      <w:bookmarkStart w:id="269" w:name="_Toc377733544"/>
      <w:bookmarkStart w:id="270" w:name="_Toc377733814"/>
      <w:bookmarkStart w:id="271" w:name="_Toc377733958"/>
      <w:bookmarkStart w:id="272" w:name="_Toc377738159"/>
      <w:bookmarkStart w:id="273" w:name="_Toc377738570"/>
      <w:bookmarkStart w:id="274" w:name="_Toc377738727"/>
      <w:bookmarkStart w:id="275" w:name="_Toc377738951"/>
      <w:bookmarkStart w:id="276" w:name="_Toc377739108"/>
      <w:bookmarkStart w:id="277" w:name="_Toc377739180"/>
      <w:bookmarkStart w:id="278" w:name="_Toc378062590"/>
      <w:bookmarkStart w:id="279" w:name="_Toc377732216"/>
      <w:bookmarkStart w:id="280" w:name="_Toc377733545"/>
      <w:bookmarkStart w:id="281" w:name="_Toc377733815"/>
      <w:bookmarkStart w:id="282" w:name="_Toc377733959"/>
      <w:bookmarkStart w:id="283" w:name="_Toc377738160"/>
      <w:bookmarkStart w:id="284" w:name="_Toc377738571"/>
      <w:bookmarkStart w:id="285" w:name="_Toc377738728"/>
      <w:bookmarkStart w:id="286" w:name="_Toc377738952"/>
      <w:bookmarkStart w:id="287" w:name="_Toc377739109"/>
      <w:bookmarkStart w:id="288" w:name="_Toc377739181"/>
      <w:bookmarkStart w:id="289" w:name="_Toc378062591"/>
      <w:bookmarkStart w:id="290" w:name="_Toc377732217"/>
      <w:bookmarkStart w:id="291" w:name="_Toc377733546"/>
      <w:bookmarkStart w:id="292" w:name="_Toc377733816"/>
      <w:bookmarkStart w:id="293" w:name="_Toc377733960"/>
      <w:bookmarkStart w:id="294" w:name="_Toc377738161"/>
      <w:bookmarkStart w:id="295" w:name="_Toc377738572"/>
      <w:bookmarkStart w:id="296" w:name="_Toc377738729"/>
      <w:bookmarkStart w:id="297" w:name="_Toc377738953"/>
      <w:bookmarkStart w:id="298" w:name="_Toc377739110"/>
      <w:bookmarkStart w:id="299" w:name="_Toc377739182"/>
      <w:bookmarkStart w:id="300" w:name="_Toc378062592"/>
      <w:bookmarkStart w:id="301" w:name="_Toc377732218"/>
      <w:bookmarkStart w:id="302" w:name="_Toc377733547"/>
      <w:bookmarkStart w:id="303" w:name="_Toc377733817"/>
      <w:bookmarkStart w:id="304" w:name="_Toc377733961"/>
      <w:bookmarkStart w:id="305" w:name="_Toc377738162"/>
      <w:bookmarkStart w:id="306" w:name="_Toc377738573"/>
      <w:bookmarkStart w:id="307" w:name="_Toc377738730"/>
      <w:bookmarkStart w:id="308" w:name="_Toc377738954"/>
      <w:bookmarkStart w:id="309" w:name="_Toc377739111"/>
      <w:bookmarkStart w:id="310" w:name="_Toc377739183"/>
      <w:bookmarkStart w:id="311" w:name="_Toc378062593"/>
      <w:bookmarkStart w:id="312" w:name="_Toc377732219"/>
      <w:bookmarkStart w:id="313" w:name="_Toc377733548"/>
      <w:bookmarkStart w:id="314" w:name="_Toc377733818"/>
      <w:bookmarkStart w:id="315" w:name="_Toc377733962"/>
      <w:bookmarkStart w:id="316" w:name="_Toc377738163"/>
      <w:bookmarkStart w:id="317" w:name="_Toc377738574"/>
      <w:bookmarkStart w:id="318" w:name="_Toc377738731"/>
      <w:bookmarkStart w:id="319" w:name="_Toc377738955"/>
      <w:bookmarkStart w:id="320" w:name="_Toc377739112"/>
      <w:bookmarkStart w:id="321" w:name="_Toc377739184"/>
      <w:bookmarkStart w:id="322" w:name="_Toc378062594"/>
      <w:bookmarkStart w:id="323" w:name="_Toc377732220"/>
      <w:bookmarkStart w:id="324" w:name="_Toc377733549"/>
      <w:bookmarkStart w:id="325" w:name="_Toc377733819"/>
      <w:bookmarkStart w:id="326" w:name="_Toc377733963"/>
      <w:bookmarkStart w:id="327" w:name="_Toc377738164"/>
      <w:bookmarkStart w:id="328" w:name="_Toc377738575"/>
      <w:bookmarkStart w:id="329" w:name="_Toc377738732"/>
      <w:bookmarkStart w:id="330" w:name="_Toc377738956"/>
      <w:bookmarkStart w:id="331" w:name="_Toc377739113"/>
      <w:bookmarkStart w:id="332" w:name="_Toc377739185"/>
      <w:bookmarkStart w:id="333" w:name="_Toc378062595"/>
      <w:bookmarkStart w:id="334" w:name="_Toc215651658"/>
      <w:bookmarkStart w:id="335" w:name="_Toc215651659"/>
      <w:bookmarkStart w:id="336" w:name="_Toc422303871"/>
      <w:bookmarkStart w:id="337" w:name="_Toc422303872"/>
      <w:bookmarkStart w:id="338" w:name="_Toc422303896"/>
      <w:bookmarkStart w:id="339" w:name="_Toc422303930"/>
      <w:bookmarkStart w:id="340" w:name="_Toc422303932"/>
      <w:bookmarkStart w:id="341" w:name="_Toc422303933"/>
      <w:bookmarkStart w:id="342" w:name="_Toc422297932"/>
      <w:bookmarkStart w:id="343" w:name="_Toc422302516"/>
      <w:bookmarkStart w:id="344" w:name="_Toc422302856"/>
      <w:bookmarkStart w:id="345" w:name="_Toc422303036"/>
      <w:bookmarkStart w:id="346" w:name="_Toc422303218"/>
      <w:bookmarkStart w:id="347" w:name="_Toc422303375"/>
      <w:bookmarkStart w:id="348" w:name="_Toc422303488"/>
      <w:bookmarkStart w:id="349" w:name="_Toc422297934"/>
      <w:bookmarkStart w:id="350" w:name="_Toc422302518"/>
      <w:bookmarkStart w:id="351" w:name="_Toc422302858"/>
      <w:bookmarkStart w:id="352" w:name="_Toc422303038"/>
      <w:bookmarkStart w:id="353" w:name="_Toc422303220"/>
      <w:bookmarkStart w:id="354" w:name="_Toc422303377"/>
      <w:bookmarkStart w:id="355" w:name="_Toc422303490"/>
      <w:bookmarkStart w:id="356" w:name="_Toc422297937"/>
      <w:bookmarkStart w:id="357" w:name="_Toc422302521"/>
      <w:bookmarkStart w:id="358" w:name="_Toc422302861"/>
      <w:bookmarkStart w:id="359" w:name="_Toc422303041"/>
      <w:bookmarkStart w:id="360" w:name="_Toc422303223"/>
      <w:bookmarkStart w:id="361" w:name="_Toc422303380"/>
      <w:bookmarkStart w:id="362" w:name="_Toc422303493"/>
      <w:bookmarkStart w:id="363" w:name="_Toc521675254"/>
      <w:bookmarkStart w:id="364" w:name="_Toc57649806"/>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ins w:id="365" w:author="Bell Gully" w:date="2018-07-07T21:29:00Z">
        <w:r>
          <w:rPr>
            <w:snapToGrid w:val="0"/>
          </w:rPr>
          <w:t>Definition and CONSTRUCTION</w:t>
        </w:r>
      </w:ins>
      <w:bookmarkEnd w:id="363"/>
    </w:p>
    <w:p w14:paraId="01E59C32" w14:textId="77777777" w:rsidR="0033050E" w:rsidRDefault="0033050E" w:rsidP="0033050E">
      <w:pPr>
        <w:pStyle w:val="Heading2"/>
      </w:pPr>
      <w:r w:rsidRPr="00E71D4E">
        <w:rPr>
          <w:snapToGrid w:val="0"/>
          <w:lang w:val="en-AU"/>
        </w:rPr>
        <w:t>Defined Terms</w:t>
      </w:r>
    </w:p>
    <w:p w14:paraId="60A5DA7E" w14:textId="6488E460" w:rsidR="0033050E" w:rsidRDefault="0033050E" w:rsidP="0033050E">
      <w:pPr>
        <w:numPr>
          <w:ilvl w:val="1"/>
          <w:numId w:val="4"/>
        </w:numPr>
      </w:pPr>
      <w:r>
        <w:t xml:space="preserve">Subject to </w:t>
      </w:r>
      <w:r w:rsidRPr="00AB5247">
        <w:rPr>
          <w:i/>
        </w:rPr>
        <w:t xml:space="preserve">section </w:t>
      </w:r>
      <w:del w:id="366" w:author="Bell Gully" w:date="2018-07-12T20:37:00Z">
        <w:r w:rsidRPr="00AB5247" w:rsidDel="00B31B9B">
          <w:rPr>
            <w:i/>
          </w:rPr>
          <w:delText>2</w:delText>
        </w:r>
      </w:del>
      <w:ins w:id="367" w:author="Bell Gully" w:date="2018-07-12T20:37:00Z">
        <w:r w:rsidR="00B31B9B">
          <w:rPr>
            <w:i/>
          </w:rPr>
          <w:t>1</w:t>
        </w:r>
      </w:ins>
      <w:del w:id="368" w:author="Bell Gully" w:date="2018-07-14T10:00:00Z">
        <w:r w:rsidRPr="00AB5247" w:rsidDel="00BB4A05">
          <w:rPr>
            <w:i/>
          </w:rPr>
          <w:delText>0</w:delText>
        </w:r>
      </w:del>
      <w:r w:rsidRPr="00AB5247">
        <w:rPr>
          <w:i/>
        </w:rPr>
        <w:t>.2</w:t>
      </w:r>
      <w:r>
        <w:t xml:space="preserve">, capitalised terms </w:t>
      </w:r>
      <w:ins w:id="369" w:author="Bell Gully" w:date="2018-06-29T14:56:00Z">
        <w:r>
          <w:t xml:space="preserve">used but not defined in this Agreement are to </w:t>
        </w:r>
      </w:ins>
      <w:r>
        <w:t>have the meaning given to those terms in the Code</w:t>
      </w:r>
      <w:ins w:id="370" w:author="Bell Gully" w:date="2018-06-29T14:56:00Z">
        <w:r>
          <w:t xml:space="preserve"> </w:t>
        </w:r>
      </w:ins>
      <w:ins w:id="371" w:author="Bell Gully" w:date="2018-08-05T15:16:00Z">
        <w:r w:rsidR="00C906BA">
          <w:t xml:space="preserve">with any necessary changes for the context </w:t>
        </w:r>
      </w:ins>
      <w:ins w:id="372" w:author="Bell Gully" w:date="2018-06-29T14:56:00Z">
        <w:r>
          <w:t>(including as such terms may be amended from time to time in accordance with the requirements of the Code and thereafter read with any necessary changes for the context)</w:t>
        </w:r>
      </w:ins>
      <w:r>
        <w:t>.</w:t>
      </w:r>
    </w:p>
    <w:p w14:paraId="55BBF3AF" w14:textId="77777777" w:rsidR="0033050E" w:rsidRDefault="0033050E" w:rsidP="0033050E">
      <w:pPr>
        <w:numPr>
          <w:ilvl w:val="1"/>
          <w:numId w:val="4"/>
        </w:numPr>
      </w:pPr>
      <w:r>
        <w:t>In this Agreement:</w:t>
      </w:r>
    </w:p>
    <w:p w14:paraId="26805E3D" w14:textId="77777777" w:rsidR="0033050E" w:rsidRDefault="0033050E" w:rsidP="0033050E">
      <w:pPr>
        <w:ind w:left="624"/>
        <w:rPr>
          <w:iCs/>
        </w:rPr>
      </w:pPr>
      <w:r w:rsidRPr="00F27205">
        <w:rPr>
          <w:i/>
          <w:iCs/>
        </w:rPr>
        <w:t xml:space="preserve">Additional </w:t>
      </w:r>
      <w:r>
        <w:rPr>
          <w:i/>
          <w:iCs/>
        </w:rPr>
        <w:t>Delivery</w:t>
      </w:r>
      <w:r w:rsidRPr="00F27205">
        <w:rPr>
          <w:i/>
          <w:iCs/>
        </w:rPr>
        <w:t xml:space="preserve"> Point</w:t>
      </w:r>
      <w:r w:rsidRPr="00F27205">
        <w:rPr>
          <w:iCs/>
        </w:rPr>
        <w:t xml:space="preserve"> means</w:t>
      </w:r>
      <w:r>
        <w:rPr>
          <w:iCs/>
        </w:rPr>
        <w:t xml:space="preserve"> a Delivery Point that:</w:t>
      </w:r>
    </w:p>
    <w:p w14:paraId="25ABFF96" w14:textId="77777777" w:rsidR="0033050E" w:rsidRPr="009B0F87" w:rsidRDefault="0033050E" w:rsidP="0033050E">
      <w:pPr>
        <w:numPr>
          <w:ilvl w:val="2"/>
          <w:numId w:val="18"/>
        </w:numPr>
      </w:pPr>
      <w:r>
        <w:rPr>
          <w:iCs/>
        </w:rPr>
        <w:t xml:space="preserve">is built </w:t>
      </w:r>
      <w:ins w:id="373" w:author="Bell Gully" w:date="2018-06-29T14:56:00Z">
        <w:r>
          <w:rPr>
            <w:iCs/>
          </w:rPr>
          <w:t xml:space="preserve">and commissioned </w:t>
        </w:r>
      </w:ins>
      <w:r w:rsidRPr="00F27205">
        <w:rPr>
          <w:iCs/>
        </w:rPr>
        <w:t>after the Commencement Date</w:t>
      </w:r>
      <w:r>
        <w:rPr>
          <w:iCs/>
        </w:rPr>
        <w:t>;</w:t>
      </w:r>
      <w:r w:rsidRPr="00F27205">
        <w:rPr>
          <w:iCs/>
        </w:rPr>
        <w:t xml:space="preserve"> or</w:t>
      </w:r>
    </w:p>
    <w:p w14:paraId="5278E486" w14:textId="77777777" w:rsidR="0033050E" w:rsidRPr="009B0F87" w:rsidRDefault="0033050E" w:rsidP="0033050E">
      <w:pPr>
        <w:numPr>
          <w:ilvl w:val="2"/>
          <w:numId w:val="18"/>
        </w:numPr>
      </w:pPr>
      <w:r>
        <w:rPr>
          <w:iCs/>
        </w:rPr>
        <w:t>is in operation on the Commencement Date</w:t>
      </w:r>
      <w:r w:rsidRPr="00F27205">
        <w:rPr>
          <w:iCs/>
        </w:rPr>
        <w:t xml:space="preserve"> </w:t>
      </w:r>
      <w:r>
        <w:rPr>
          <w:iCs/>
        </w:rPr>
        <w:t xml:space="preserve">but </w:t>
      </w:r>
      <w:r w:rsidRPr="00F27205">
        <w:rPr>
          <w:iCs/>
        </w:rPr>
        <w:t xml:space="preserve">which </w:t>
      </w:r>
      <w:r>
        <w:rPr>
          <w:iCs/>
        </w:rPr>
        <w:t>First Gas agrees to make</w:t>
      </w:r>
      <w:r w:rsidRPr="00F27205">
        <w:rPr>
          <w:iCs/>
        </w:rPr>
        <w:t xml:space="preserve"> material (</w:t>
      </w:r>
      <w:r>
        <w:rPr>
          <w:iCs/>
        </w:rPr>
        <w:t>in the opinion of First Gas</w:t>
      </w:r>
      <w:r w:rsidRPr="00F27205">
        <w:rPr>
          <w:iCs/>
        </w:rPr>
        <w:t>)</w:t>
      </w:r>
      <w:r>
        <w:rPr>
          <w:iCs/>
        </w:rPr>
        <w:t xml:space="preserve"> modifications to at any later date</w:t>
      </w:r>
      <w:r w:rsidRPr="00F27205">
        <w:rPr>
          <w:iCs/>
        </w:rPr>
        <w:t xml:space="preserve">, </w:t>
      </w:r>
    </w:p>
    <w:p w14:paraId="02E3CA04" w14:textId="77777777" w:rsidR="0033050E" w:rsidRDefault="0033050E" w:rsidP="0033050E">
      <w:pPr>
        <w:ind w:left="624"/>
        <w:rPr>
          <w:iCs/>
        </w:rPr>
      </w:pPr>
      <w:proofErr w:type="gramStart"/>
      <w:ins w:id="374" w:author="Bell Gully" w:date="2018-06-29T14:56:00Z">
        <w:r>
          <w:rPr>
            <w:iCs/>
          </w:rPr>
          <w:t>and</w:t>
        </w:r>
        <w:proofErr w:type="gramEnd"/>
        <w:r>
          <w:rPr>
            <w:iCs/>
          </w:rPr>
          <w:t xml:space="preserve"> </w:t>
        </w:r>
      </w:ins>
      <w:r>
        <w:rPr>
          <w:iCs/>
        </w:rPr>
        <w:t xml:space="preserve">that is </w:t>
      </w:r>
      <w:r w:rsidRPr="00F27205">
        <w:rPr>
          <w:iCs/>
        </w:rPr>
        <w:t xml:space="preserve">incorporated into this Agreement pursuant to an </w:t>
      </w:r>
      <w:r>
        <w:rPr>
          <w:iCs/>
        </w:rPr>
        <w:t>A</w:t>
      </w:r>
      <w:r w:rsidRPr="00F27205">
        <w:rPr>
          <w:iCs/>
        </w:rPr>
        <w:t xml:space="preserve">mending </w:t>
      </w:r>
      <w:r>
        <w:rPr>
          <w:iCs/>
        </w:rPr>
        <w:t>A</w:t>
      </w:r>
      <w:r w:rsidRPr="00F27205">
        <w:rPr>
          <w:iCs/>
        </w:rPr>
        <w:t>greement;</w:t>
      </w:r>
    </w:p>
    <w:p w14:paraId="77C9AD0D" w14:textId="77777777" w:rsidR="0033050E" w:rsidRDefault="0033050E" w:rsidP="0033050E">
      <w:pPr>
        <w:ind w:left="624"/>
      </w:pPr>
      <w:r w:rsidRPr="00530C8E">
        <w:rPr>
          <w:i/>
          <w:iCs/>
        </w:rPr>
        <w:t xml:space="preserve">Agreement </w:t>
      </w:r>
      <w:r w:rsidRPr="00530C8E">
        <w:t xml:space="preserve">means this </w:t>
      </w:r>
      <w:r>
        <w:t>“Interconnection A</w:t>
      </w:r>
      <w:r w:rsidRPr="00530C8E">
        <w:t>greement for</w:t>
      </w:r>
      <w:r>
        <w:t xml:space="preserve"> Delivery Points”</w:t>
      </w:r>
      <w:r w:rsidRPr="00530C8E">
        <w:t>, including the schedules and appendices (if any) annexed;</w:t>
      </w:r>
    </w:p>
    <w:p w14:paraId="0F00D55F" w14:textId="01DDC150" w:rsidR="0033050E" w:rsidRPr="00530C8E" w:rsidRDefault="0033050E" w:rsidP="0033050E">
      <w:pPr>
        <w:ind w:left="624"/>
      </w:pPr>
      <w:r>
        <w:rPr>
          <w:i/>
        </w:rPr>
        <w:t xml:space="preserve">Amending Agreement </w:t>
      </w:r>
      <w:r>
        <w:t xml:space="preserve">means an agreement, substantially in the form attached at </w:t>
      </w:r>
      <w:ins w:id="375" w:author="Bell Gully" w:date="2018-08-08T15:51:00Z">
        <w:r w:rsidR="0042491C" w:rsidRPr="0042491C">
          <w:t xml:space="preserve">ICA </w:t>
        </w:r>
      </w:ins>
      <w:r>
        <w:t xml:space="preserve">Schedule </w:t>
      </w:r>
      <w:proofErr w:type="gramStart"/>
      <w:r>
        <w:t>Three, that</w:t>
      </w:r>
      <w:proofErr w:type="gramEnd"/>
      <w:r>
        <w:t xml:space="preserve"> provides for an Additional Delivery Point;</w:t>
      </w:r>
    </w:p>
    <w:p w14:paraId="2E065B7B" w14:textId="29FFF5D0" w:rsidR="0033050E" w:rsidRPr="00530C8E" w:rsidDel="00E500DF" w:rsidRDefault="0033050E" w:rsidP="0033050E">
      <w:pPr>
        <w:ind w:left="624"/>
        <w:rPr>
          <w:del w:id="376" w:author="Bell Gully" w:date="2018-08-09T15:38:00Z"/>
        </w:rPr>
      </w:pPr>
      <w:del w:id="377" w:author="Bell Gully" w:date="2018-08-09T15:38:00Z">
        <w:r w:rsidRPr="00530C8E" w:rsidDel="00E500DF">
          <w:rPr>
            <w:i/>
            <w:iCs/>
          </w:rPr>
          <w:delText>Calorific Value</w:delText>
        </w:r>
        <w:r w:rsidRPr="00530C8E" w:rsidDel="00E500DF">
          <w:delText xml:space="preserve"> means the energy content of </w:delText>
        </w:r>
        <w:r w:rsidDel="00E500DF">
          <w:delText>g</w:delText>
        </w:r>
        <w:r w:rsidRPr="00530C8E" w:rsidDel="00E500DF">
          <w:delText>as, expressed in units of Megajoules per standard cubic metre;</w:delText>
        </w:r>
      </w:del>
    </w:p>
    <w:p w14:paraId="7B4205E4" w14:textId="77777777" w:rsidR="00353C38" w:rsidRPr="00925C36" w:rsidRDefault="00353C38" w:rsidP="00353C38">
      <w:pPr>
        <w:keepNext/>
        <w:ind w:left="624"/>
        <w:rPr>
          <w:ins w:id="378" w:author="Bell Gully" w:date="2018-07-23T17:04:00Z"/>
        </w:rPr>
      </w:pPr>
      <w:ins w:id="379" w:author="Bell Gully" w:date="2018-07-23T17:04:00Z">
        <w:r w:rsidRPr="00D26ABA">
          <w:rPr>
            <w:i/>
          </w:rPr>
          <w:lastRenderedPageBreak/>
          <w:t xml:space="preserve">Capped Amounts </w:t>
        </w:r>
        <w:r>
          <w:t xml:space="preserve">means the amounts specified in </w:t>
        </w:r>
        <w:r w:rsidRPr="00925C36">
          <w:rPr>
            <w:i/>
          </w:rPr>
          <w:t>section 16.4</w:t>
        </w:r>
        <w:r>
          <w:rPr>
            <w:i/>
          </w:rPr>
          <w:t>(a) and (b)</w:t>
        </w:r>
        <w:r>
          <w:t xml:space="preserve"> (as adjusted in accordance with </w:t>
        </w:r>
        <w:r w:rsidRPr="00925C36">
          <w:rPr>
            <w:i/>
          </w:rPr>
          <w:t>section 16.5</w:t>
        </w:r>
        <w:r>
          <w:t xml:space="preserve"> as applicable);</w:t>
        </w:r>
      </w:ins>
    </w:p>
    <w:p w14:paraId="4ED9D536" w14:textId="77777777" w:rsidR="0033050E" w:rsidRPr="00D220AB" w:rsidRDefault="0033050E" w:rsidP="0033050E">
      <w:pPr>
        <w:ind w:left="624"/>
        <w:rPr>
          <w:bCs/>
        </w:rPr>
      </w:pPr>
      <w:r>
        <w:rPr>
          <w:bCs/>
          <w:i/>
          <w:iCs/>
        </w:rPr>
        <w:t>Charges</w:t>
      </w:r>
      <w:r>
        <w:rPr>
          <w:bCs/>
        </w:rPr>
        <w:t xml:space="preserve"> means all amounts payable by the Interconnected Party under this Agreement </w:t>
      </w:r>
      <w:ins w:id="380" w:author="Bell Gully" w:date="2018-07-09T10:27:00Z">
        <w:r>
          <w:rPr>
            <w:bCs/>
          </w:rPr>
          <w:t>(</w:t>
        </w:r>
      </w:ins>
      <w:r>
        <w:rPr>
          <w:bCs/>
        </w:rPr>
        <w:t>except OBA Charges</w:t>
      </w:r>
      <w:ins w:id="381" w:author="Bell Gully" w:date="2018-07-09T10:27:00Z">
        <w:r>
          <w:rPr>
            <w:bCs/>
          </w:rPr>
          <w:t xml:space="preserve">), including any Interconnection Fee or </w:t>
        </w:r>
        <w:proofErr w:type="spellStart"/>
        <w:r>
          <w:rPr>
            <w:bCs/>
          </w:rPr>
          <w:t>Odorisation</w:t>
        </w:r>
        <w:proofErr w:type="spellEnd"/>
        <w:r>
          <w:rPr>
            <w:bCs/>
          </w:rPr>
          <w:t xml:space="preserve"> fee (each o</w:t>
        </w:r>
      </w:ins>
      <w:ins w:id="382" w:author="Bell Gully" w:date="2018-07-09T10:28:00Z">
        <w:r>
          <w:rPr>
            <w:bCs/>
          </w:rPr>
          <w:t>f which may be specified in $/Day or some other basis) and any Termination Fee</w:t>
        </w:r>
      </w:ins>
      <w:r w:rsidRPr="00D220AB">
        <w:rPr>
          <w:bCs/>
        </w:rPr>
        <w:t xml:space="preserve">; </w:t>
      </w:r>
    </w:p>
    <w:p w14:paraId="15D554EF" w14:textId="77777777" w:rsidR="0033050E" w:rsidRPr="00530C8E" w:rsidRDefault="0033050E" w:rsidP="0033050E">
      <w:pPr>
        <w:ind w:left="624"/>
        <w:rPr>
          <w:bCs/>
        </w:rPr>
      </w:pPr>
      <w:r w:rsidRPr="00530C8E">
        <w:rPr>
          <w:bCs/>
          <w:i/>
          <w:iCs/>
        </w:rPr>
        <w:t>Code</w:t>
      </w:r>
      <w:r w:rsidRPr="00530C8E">
        <w:rPr>
          <w:bCs/>
          <w:iCs/>
        </w:rPr>
        <w:t xml:space="preserve"> means the </w:t>
      </w:r>
      <w:r>
        <w:rPr>
          <w:bCs/>
          <w:iCs/>
        </w:rPr>
        <w:t>Gas Transmission Access Code</w:t>
      </w:r>
      <w:r w:rsidRPr="00530C8E">
        <w:rPr>
          <w:bCs/>
        </w:rPr>
        <w:t xml:space="preserve">, as amended </w:t>
      </w:r>
      <w:r>
        <w:rPr>
          <w:bCs/>
        </w:rPr>
        <w:t>or replaced</w:t>
      </w:r>
      <w:r w:rsidRPr="00530C8E">
        <w:rPr>
          <w:bCs/>
          <w:iCs/>
        </w:rPr>
        <w:t>;</w:t>
      </w:r>
    </w:p>
    <w:p w14:paraId="3427FFE9" w14:textId="27E1E947" w:rsidR="0033050E" w:rsidRDefault="0033050E" w:rsidP="0033050E">
      <w:pPr>
        <w:ind w:left="624"/>
      </w:pPr>
      <w:r w:rsidRPr="00530C8E">
        <w:rPr>
          <w:bCs/>
          <w:i/>
          <w:iCs/>
        </w:rPr>
        <w:t>Commencement Date</w:t>
      </w:r>
      <w:r w:rsidRPr="00E500DF">
        <w:t xml:space="preserve"> </w:t>
      </w:r>
      <w:ins w:id="383" w:author="Bell Gully" w:date="2018-08-09T15:38:00Z">
        <w:r w:rsidR="00E500DF" w:rsidRPr="00E500DF">
          <w:t>mean</w:t>
        </w:r>
        <w:r w:rsidR="00E500DF">
          <w:t>s the later of [•] and the date it is signed by both Parties</w:t>
        </w:r>
      </w:ins>
      <w:del w:id="384" w:author="Bell Gully" w:date="2018-08-09T15:38:00Z">
        <w:r w:rsidRPr="00540E5C" w:rsidDel="00E500DF">
          <w:delText xml:space="preserve">has the meaning set out in </w:delText>
        </w:r>
        <w:r w:rsidRPr="00540E5C" w:rsidDel="00E500DF">
          <w:rPr>
            <w:i/>
          </w:rPr>
          <w:delText xml:space="preserve">section </w:delText>
        </w:r>
        <w:r w:rsidDel="00E500DF">
          <w:rPr>
            <w:i/>
          </w:rPr>
          <w:delText>14.1</w:delText>
        </w:r>
      </w:del>
      <w:r w:rsidRPr="00530C8E">
        <w:t>;</w:t>
      </w:r>
    </w:p>
    <w:p w14:paraId="7D915220" w14:textId="77777777" w:rsidR="0033050E" w:rsidRDefault="0033050E" w:rsidP="0033050E">
      <w:pPr>
        <w:ind w:left="624"/>
        <w:rPr>
          <w:iCs/>
        </w:rPr>
      </w:pPr>
      <w:r w:rsidRPr="00CE26DC">
        <w:rPr>
          <w:i/>
        </w:rPr>
        <w:t>Credit Support</w:t>
      </w:r>
      <w:r w:rsidRPr="00CE26DC">
        <w:rPr>
          <w:iCs/>
        </w:rPr>
        <w:t xml:space="preserve"> means the credit support arrangements set out in </w:t>
      </w:r>
      <w:r w:rsidRPr="00CE26DC">
        <w:rPr>
          <w:i/>
        </w:rPr>
        <w:t>section</w:t>
      </w:r>
      <w:r>
        <w:rPr>
          <w:i/>
        </w:rPr>
        <w:t xml:space="preserve"> 10.1(b)</w:t>
      </w:r>
      <w:r w:rsidRPr="00CE26DC">
        <w:rPr>
          <w:iCs/>
        </w:rPr>
        <w:t>;</w:t>
      </w:r>
    </w:p>
    <w:p w14:paraId="4B089694" w14:textId="50E46D36" w:rsidR="0033050E" w:rsidRPr="00F27205" w:rsidRDefault="0033050E" w:rsidP="0033050E">
      <w:pPr>
        <w:ind w:left="624"/>
      </w:pPr>
      <w:r w:rsidRPr="00F27205">
        <w:rPr>
          <w:i/>
          <w:iCs/>
        </w:rPr>
        <w:t>Delivery Point</w:t>
      </w:r>
      <w:r w:rsidRPr="00F27205">
        <w:t xml:space="preserve"> means a </w:t>
      </w:r>
      <w:ins w:id="385" w:author="Bell Gully" w:date="2018-08-05T15:16:00Z">
        <w:r w:rsidR="00C906BA">
          <w:t xml:space="preserve">station or </w:t>
        </w:r>
      </w:ins>
      <w:r w:rsidRPr="00F27205">
        <w:t>facility</w:t>
      </w:r>
      <w:ins w:id="386" w:author="Bell Gully" w:date="2018-07-09T10:28:00Z">
        <w:r>
          <w:t>, including any associated land and equipment,</w:t>
        </w:r>
      </w:ins>
      <w:r w:rsidRPr="00F27205">
        <w:t xml:space="preserve"> that complies with the technical requirements in </w:t>
      </w:r>
      <w:ins w:id="387" w:author="Bell Gully" w:date="2018-08-08T15:51:00Z">
        <w:r w:rsidR="0042491C">
          <w:t xml:space="preserve">ICA </w:t>
        </w:r>
      </w:ins>
      <w:r w:rsidRPr="00F27205">
        <w:t>Schedule Two</w:t>
      </w:r>
      <w:r>
        <w:t xml:space="preserve"> </w:t>
      </w:r>
      <w:r w:rsidRPr="00F27205">
        <w:t xml:space="preserve">at which Gas is taken (or </w:t>
      </w:r>
      <w:r>
        <w:t>may</w:t>
      </w:r>
      <w:r w:rsidRPr="00F27205">
        <w:t xml:space="preserve"> be taken) from </w:t>
      </w:r>
      <w:r>
        <w:t>First Gas</w:t>
      </w:r>
      <w:r w:rsidRPr="00F27205">
        <w:t>’ Pipeline into the Interconnected Party’s Pipeline, and includes any Additional Delivery Point</w:t>
      </w:r>
      <w:ins w:id="388" w:author="Bell Gully" w:date="2018-06-29T16:17:00Z">
        <w:r>
          <w:t xml:space="preserve"> which complie</w:t>
        </w:r>
      </w:ins>
      <w:ins w:id="389" w:author="Bell Gully" w:date="2018-07-02T12:45:00Z">
        <w:r>
          <w:t>s</w:t>
        </w:r>
      </w:ins>
      <w:ins w:id="390" w:author="Bell Gully" w:date="2018-06-29T16:17:00Z">
        <w:r>
          <w:t xml:space="preserve"> with the technical requirements set out in </w:t>
        </w:r>
      </w:ins>
      <w:ins w:id="391" w:author="Bell Gully" w:date="2018-08-08T15:52:00Z">
        <w:r w:rsidR="0042491C">
          <w:t xml:space="preserve">ICA </w:t>
        </w:r>
      </w:ins>
      <w:ins w:id="392" w:author="Bell Gully" w:date="2018-06-29T16:17:00Z">
        <w:r>
          <w:t>Schedule Two</w:t>
        </w:r>
      </w:ins>
      <w:r w:rsidRPr="00F27205">
        <w:t>, in each case</w:t>
      </w:r>
      <w:ins w:id="393" w:author="Bell Gully" w:date="2018-07-09T10:33:00Z">
        <w:r>
          <w:t xml:space="preserve"> which is the subject of this Agreement</w:t>
        </w:r>
      </w:ins>
      <w:r w:rsidRPr="00F27205">
        <w:t xml:space="preserve"> details of which are set out in </w:t>
      </w:r>
      <w:ins w:id="394" w:author="Bell Gully" w:date="2018-08-08T15:52:00Z">
        <w:r w:rsidR="0042491C">
          <w:t xml:space="preserve">ICA </w:t>
        </w:r>
      </w:ins>
      <w:r w:rsidRPr="00F27205">
        <w:t>Schedule One;</w:t>
      </w:r>
      <w:r>
        <w:t xml:space="preserve"> </w:t>
      </w:r>
    </w:p>
    <w:p w14:paraId="23857679" w14:textId="77777777" w:rsidR="0033050E" w:rsidRDefault="0033050E" w:rsidP="0033050E">
      <w:pPr>
        <w:ind w:left="624"/>
      </w:pPr>
      <w:r w:rsidRPr="00F27205">
        <w:rPr>
          <w:i/>
          <w:iCs/>
        </w:rPr>
        <w:t>Delivery Pressure</w:t>
      </w:r>
      <w:r w:rsidRPr="00F27205">
        <w:rPr>
          <w:b/>
          <w:bCs/>
        </w:rPr>
        <w:t xml:space="preserve"> </w:t>
      </w:r>
      <w:r w:rsidRPr="00F27205">
        <w:t xml:space="preserve">means the pressure at which Gas is taken, or </w:t>
      </w:r>
      <w:r>
        <w:t xml:space="preserve">made </w:t>
      </w:r>
      <w:r w:rsidRPr="00F27205">
        <w:t>available to be taken</w:t>
      </w:r>
      <w:ins w:id="395" w:author="Bell Gully" w:date="2018-06-29T16:17:00Z">
        <w:r>
          <w:t>,</w:t>
        </w:r>
      </w:ins>
      <w:r w:rsidRPr="00F27205">
        <w:t xml:space="preserve"> at a Delivery Point;</w:t>
      </w:r>
    </w:p>
    <w:p w14:paraId="521EB71A" w14:textId="77777777" w:rsidR="0033050E" w:rsidRPr="00530C8E" w:rsidRDefault="0033050E" w:rsidP="0033050E">
      <w:pPr>
        <w:ind w:left="624"/>
      </w:pPr>
      <w:r w:rsidRPr="00530C8E">
        <w:rPr>
          <w:bCs/>
          <w:i/>
          <w:iCs/>
        </w:rPr>
        <w:t>Emergency</w:t>
      </w:r>
      <w:r w:rsidRPr="00530C8E">
        <w:t xml:space="preserve"> means </w:t>
      </w:r>
      <w:del w:id="396" w:author="Bell Gully" w:date="2018-06-29T14:57:00Z">
        <w:r w:rsidRPr="00530C8E" w:rsidDel="00E5036E">
          <w:delText xml:space="preserve">a state of affairs, or </w:delText>
        </w:r>
      </w:del>
      <w:r w:rsidRPr="00530C8E">
        <w:t xml:space="preserve">an event or circumstance </w:t>
      </w:r>
      <w:r>
        <w:t xml:space="preserve">(or a series of events or circumstances) </w:t>
      </w:r>
      <w:del w:id="397" w:author="Bell Gully" w:date="2018-06-29T14:58:00Z">
        <w:r w:rsidRPr="00530C8E" w:rsidDel="00E5036E">
          <w:delText xml:space="preserve">that </w:delText>
        </w:r>
        <w:r w:rsidDel="00E5036E">
          <w:delText>a Party</w:delText>
        </w:r>
      </w:del>
      <w:ins w:id="398" w:author="Bell Gully" w:date="2018-06-29T14:58:00Z">
        <w:r>
          <w:t>which First Gas</w:t>
        </w:r>
      </w:ins>
      <w:r w:rsidRPr="00530C8E">
        <w:t xml:space="preserve"> determines to be an emergency, irrespective of </w:t>
      </w:r>
      <w:r>
        <w:t>its</w:t>
      </w:r>
      <w:r w:rsidRPr="00530C8E">
        <w:t xml:space="preserve"> cause </w:t>
      </w:r>
      <w:r>
        <w:t>or whoever</w:t>
      </w:r>
      <w:r w:rsidRPr="00530C8E">
        <w:t xml:space="preserve"> </w:t>
      </w:r>
      <w:ins w:id="399" w:author="Bell Gully" w:date="2018-06-29T14:58:00Z">
        <w:r>
          <w:t xml:space="preserve">(including First Gas) </w:t>
        </w:r>
      </w:ins>
      <w:r w:rsidRPr="00530C8E">
        <w:t xml:space="preserve">may have caused or contributed to </w:t>
      </w:r>
      <w:r>
        <w:t>that</w:t>
      </w:r>
      <w:r w:rsidRPr="00530C8E">
        <w:t xml:space="preserve"> emergency</w:t>
      </w:r>
      <w:ins w:id="400" w:author="Bell Gully" w:date="2018-06-29T14:58:00Z">
        <w:r>
          <w:t>.  An Emergency exists where First Gas considers</w:t>
        </w:r>
      </w:ins>
      <w:del w:id="401" w:author="Bell Gully" w:date="2018-06-29T14:58:00Z">
        <w:r w:rsidDel="00E5036E">
          <w:delText>, including where</w:delText>
        </w:r>
      </w:del>
      <w:r w:rsidRPr="00530C8E">
        <w:rPr>
          <w:lang w:val="en-AU"/>
        </w:rPr>
        <w:t>:</w:t>
      </w:r>
    </w:p>
    <w:p w14:paraId="7F6354A8" w14:textId="5D79B0EF" w:rsidR="0033050E" w:rsidRPr="002B788A" w:rsidRDefault="0033050E" w:rsidP="0033050E">
      <w:pPr>
        <w:numPr>
          <w:ilvl w:val="2"/>
          <w:numId w:val="8"/>
        </w:numPr>
        <w:rPr>
          <w:snapToGrid w:val="0"/>
          <w:lang w:val="en-AU"/>
        </w:rPr>
      </w:pPr>
      <w:ins w:id="402" w:author="Bell Gully" w:date="2018-06-29T14:59:00Z">
        <w:r>
          <w:rPr>
            <w:snapToGrid w:val="0"/>
            <w:lang w:val="en-AU"/>
          </w:rPr>
          <w:t xml:space="preserve">the safety of the Transmission System or </w:t>
        </w:r>
      </w:ins>
      <w:del w:id="403" w:author="Bell Gully" w:date="2018-06-29T14:59:00Z">
        <w:r w:rsidDel="00E7692C">
          <w:rPr>
            <w:snapToGrid w:val="0"/>
            <w:lang w:val="en-AU"/>
          </w:rPr>
          <w:delText xml:space="preserve">a Party reasonably believes that </w:delText>
        </w:r>
      </w:del>
      <w:r w:rsidRPr="002B788A">
        <w:rPr>
          <w:snapToGrid w:val="0"/>
          <w:lang w:val="en-AU"/>
        </w:rPr>
        <w:t xml:space="preserve">the safe transportation of Gas </w:t>
      </w:r>
      <w:del w:id="404" w:author="Bell Gully" w:date="2018-07-12T20:37:00Z">
        <w:r w:rsidDel="00B31B9B">
          <w:rPr>
            <w:snapToGrid w:val="0"/>
            <w:lang w:val="en-AU"/>
          </w:rPr>
          <w:delText>in its own</w:delText>
        </w:r>
        <w:r w:rsidRPr="002B788A" w:rsidDel="00B31B9B">
          <w:rPr>
            <w:snapToGrid w:val="0"/>
            <w:lang w:val="en-AU"/>
          </w:rPr>
          <w:delText xml:space="preserve"> or the </w:delText>
        </w:r>
        <w:r w:rsidDel="00B31B9B">
          <w:rPr>
            <w:snapToGrid w:val="0"/>
            <w:lang w:val="en-AU"/>
          </w:rPr>
          <w:delText>other</w:delText>
        </w:r>
        <w:r w:rsidRPr="002B788A" w:rsidDel="00B31B9B">
          <w:rPr>
            <w:snapToGrid w:val="0"/>
            <w:lang w:val="en-AU"/>
          </w:rPr>
          <w:delText xml:space="preserve"> Party’s Pipeline </w:delText>
        </w:r>
      </w:del>
      <w:r w:rsidRPr="002B788A">
        <w:rPr>
          <w:snapToGrid w:val="0"/>
          <w:lang w:val="en-AU"/>
        </w:rPr>
        <w:t>is significantly at risk</w:t>
      </w:r>
      <w:ins w:id="405" w:author="Bell Gully" w:date="2018-06-29T14:59:00Z">
        <w:r>
          <w:rPr>
            <w:snapToGrid w:val="0"/>
            <w:lang w:val="en-AU"/>
          </w:rPr>
          <w:t>, including as a result of circumstances upstream or downstream of the Transmission System</w:t>
        </w:r>
      </w:ins>
      <w:r w:rsidRPr="002B788A">
        <w:rPr>
          <w:snapToGrid w:val="0"/>
          <w:lang w:val="en-AU"/>
        </w:rPr>
        <w:t xml:space="preserve">; </w:t>
      </w:r>
    </w:p>
    <w:p w14:paraId="20B3A6AC" w14:textId="50620DB7" w:rsidR="0033050E" w:rsidRDefault="0033050E" w:rsidP="0033050E">
      <w:pPr>
        <w:numPr>
          <w:ilvl w:val="2"/>
          <w:numId w:val="8"/>
        </w:numPr>
        <w:rPr>
          <w:snapToGrid w:val="0"/>
          <w:lang w:val="en-AU"/>
        </w:rPr>
      </w:pPr>
      <w:r w:rsidRPr="00530C8E">
        <w:rPr>
          <w:snapToGrid w:val="0"/>
          <w:lang w:val="en-AU"/>
        </w:rPr>
        <w:t xml:space="preserve">Gas </w:t>
      </w:r>
      <w:ins w:id="406" w:author="Bell Gully" w:date="2018-06-29T14:59:00Z">
        <w:r>
          <w:rPr>
            <w:snapToGrid w:val="0"/>
            <w:lang w:val="en-AU"/>
          </w:rPr>
          <w:t xml:space="preserve">is at a pressure, or is of a quality, </w:t>
        </w:r>
      </w:ins>
      <w:ins w:id="407" w:author="Bell Gully" w:date="2018-08-14T20:36:00Z">
        <w:r w:rsidR="004018C3">
          <w:rPr>
            <w:snapToGrid w:val="0"/>
            <w:lang w:val="en-AU"/>
          </w:rPr>
          <w:t>that</w:t>
        </w:r>
      </w:ins>
      <w:ins w:id="408" w:author="Bell Gully" w:date="2018-06-29T14:59:00Z">
        <w:r>
          <w:rPr>
            <w:snapToGrid w:val="0"/>
            <w:lang w:val="en-AU"/>
          </w:rPr>
          <w:t xml:space="preserve"> constitutes a hazard to persons, property or the environment, including where Gas </w:t>
        </w:r>
      </w:ins>
      <w:r>
        <w:rPr>
          <w:snapToGrid w:val="0"/>
          <w:lang w:val="en-AU"/>
        </w:rPr>
        <w:t xml:space="preserve">in First Gas’ </w:t>
      </w:r>
      <w:r w:rsidRPr="00530C8E">
        <w:rPr>
          <w:snapToGrid w:val="0"/>
          <w:lang w:val="en-AU"/>
        </w:rPr>
        <w:t>Pipeline</w:t>
      </w:r>
      <w:ins w:id="409" w:author="Bell Gully" w:date="2018-06-29T15:00:00Z">
        <w:r>
          <w:rPr>
            <w:snapToGrid w:val="0"/>
            <w:lang w:val="en-AU"/>
          </w:rPr>
          <w:t>, the Interconnected Party’s Pipeline</w:t>
        </w:r>
      </w:ins>
      <w:r w:rsidRPr="00530C8E">
        <w:rPr>
          <w:snapToGrid w:val="0"/>
          <w:lang w:val="en-AU"/>
        </w:rPr>
        <w:t xml:space="preserve"> </w:t>
      </w:r>
      <w:r>
        <w:rPr>
          <w:snapToGrid w:val="0"/>
          <w:lang w:val="en-AU"/>
        </w:rPr>
        <w:t xml:space="preserve">or at a Delivery Point </w:t>
      </w:r>
      <w:r w:rsidRPr="00530C8E">
        <w:rPr>
          <w:snapToGrid w:val="0"/>
          <w:lang w:val="en-AU"/>
        </w:rPr>
        <w:t xml:space="preserve">is </w:t>
      </w:r>
      <w:r>
        <w:rPr>
          <w:snapToGrid w:val="0"/>
          <w:lang w:val="en-AU"/>
        </w:rPr>
        <w:t>at a pressure, or is of</w:t>
      </w:r>
      <w:r w:rsidRPr="00530C8E">
        <w:rPr>
          <w:snapToGrid w:val="0"/>
          <w:lang w:val="en-AU"/>
        </w:rPr>
        <w:t xml:space="preserve"> </w:t>
      </w:r>
      <w:r>
        <w:rPr>
          <w:snapToGrid w:val="0"/>
          <w:lang w:val="en-AU"/>
        </w:rPr>
        <w:t>a</w:t>
      </w:r>
      <w:r w:rsidRPr="00530C8E">
        <w:rPr>
          <w:snapToGrid w:val="0"/>
          <w:lang w:val="en-AU"/>
        </w:rPr>
        <w:t xml:space="preserve"> quality</w:t>
      </w:r>
      <w:ins w:id="410" w:author="Bell Gully" w:date="2018-06-29T15:00:00Z">
        <w:r>
          <w:rPr>
            <w:snapToGrid w:val="0"/>
            <w:lang w:val="en-AU"/>
          </w:rPr>
          <w:t>,</w:t>
        </w:r>
      </w:ins>
      <w:r w:rsidRPr="00530C8E">
        <w:rPr>
          <w:snapToGrid w:val="0"/>
          <w:lang w:val="en-AU"/>
        </w:rPr>
        <w:t xml:space="preserve"> </w:t>
      </w:r>
      <w:del w:id="411" w:author="Bell Gully" w:date="2018-07-12T20:38:00Z">
        <w:r w:rsidRPr="00530C8E" w:rsidDel="00B31B9B">
          <w:rPr>
            <w:snapToGrid w:val="0"/>
            <w:lang w:val="en-AU"/>
          </w:rPr>
          <w:delText>as to</w:delText>
        </w:r>
      </w:del>
      <w:ins w:id="412" w:author="Bell Gully" w:date="2018-07-12T20:38:00Z">
        <w:r w:rsidR="00B31B9B">
          <w:rPr>
            <w:snapToGrid w:val="0"/>
            <w:lang w:val="en-AU"/>
          </w:rPr>
          <w:t>that</w:t>
        </w:r>
      </w:ins>
      <w:r w:rsidRPr="00530C8E">
        <w:rPr>
          <w:snapToGrid w:val="0"/>
          <w:lang w:val="en-AU"/>
        </w:rPr>
        <w:t xml:space="preserve"> constitute</w:t>
      </w:r>
      <w:ins w:id="413" w:author="Bell Gully" w:date="2018-07-12T20:38:00Z">
        <w:r w:rsidR="00B31B9B">
          <w:rPr>
            <w:snapToGrid w:val="0"/>
            <w:lang w:val="en-AU"/>
          </w:rPr>
          <w:t>s</w:t>
        </w:r>
      </w:ins>
      <w:r w:rsidRPr="00530C8E">
        <w:rPr>
          <w:snapToGrid w:val="0"/>
          <w:lang w:val="en-AU"/>
        </w:rPr>
        <w:t xml:space="preserve"> a </w:t>
      </w:r>
      <w:r>
        <w:rPr>
          <w:snapToGrid w:val="0"/>
          <w:lang w:val="en-AU"/>
        </w:rPr>
        <w:t xml:space="preserve">hazard </w:t>
      </w:r>
      <w:r w:rsidRPr="00530C8E">
        <w:rPr>
          <w:snapToGrid w:val="0"/>
          <w:lang w:val="en-AU"/>
        </w:rPr>
        <w:t xml:space="preserve">to </w:t>
      </w:r>
      <w:del w:id="414" w:author="Bell Gully" w:date="2018-06-29T15:00:00Z">
        <w:r w:rsidDel="00E7692C">
          <w:rPr>
            <w:snapToGrid w:val="0"/>
            <w:lang w:val="en-AU"/>
          </w:rPr>
          <w:delText>that</w:delText>
        </w:r>
        <w:r w:rsidRPr="00530C8E" w:rsidDel="00E7692C">
          <w:rPr>
            <w:snapToGrid w:val="0"/>
            <w:lang w:val="en-AU"/>
          </w:rPr>
          <w:delText xml:space="preserve"> </w:delText>
        </w:r>
      </w:del>
      <w:ins w:id="415" w:author="Bell Gully" w:date="2018-06-29T15:00:00Z">
        <w:r>
          <w:rPr>
            <w:snapToGrid w:val="0"/>
            <w:lang w:val="en-AU"/>
          </w:rPr>
          <w:t>First Gas’</w:t>
        </w:r>
        <w:r w:rsidRPr="00530C8E">
          <w:rPr>
            <w:snapToGrid w:val="0"/>
            <w:lang w:val="en-AU"/>
          </w:rPr>
          <w:t xml:space="preserve"> </w:t>
        </w:r>
      </w:ins>
      <w:r>
        <w:rPr>
          <w:snapToGrid w:val="0"/>
          <w:lang w:val="en-AU"/>
        </w:rPr>
        <w:t xml:space="preserve">Pipeline, </w:t>
      </w:r>
      <w:ins w:id="416" w:author="Bell Gully" w:date="2018-06-29T15:00:00Z">
        <w:r>
          <w:rPr>
            <w:snapToGrid w:val="0"/>
            <w:lang w:val="en-AU"/>
          </w:rPr>
          <w:t xml:space="preserve">the </w:t>
        </w:r>
      </w:ins>
      <w:r>
        <w:rPr>
          <w:snapToGrid w:val="0"/>
          <w:lang w:val="en-AU"/>
        </w:rPr>
        <w:t>Delivery Point or</w:t>
      </w:r>
      <w:r w:rsidRPr="00530C8E">
        <w:rPr>
          <w:snapToGrid w:val="0"/>
          <w:lang w:val="en-AU"/>
        </w:rPr>
        <w:t xml:space="preserve"> </w:t>
      </w:r>
      <w:r>
        <w:rPr>
          <w:snapToGrid w:val="0"/>
          <w:lang w:val="en-AU"/>
        </w:rPr>
        <w:t>the Interconnected Party’s Pipeline</w:t>
      </w:r>
      <w:r w:rsidRPr="00530C8E">
        <w:rPr>
          <w:snapToGrid w:val="0"/>
          <w:lang w:val="en-AU"/>
        </w:rPr>
        <w:t>;</w:t>
      </w:r>
      <w:r>
        <w:rPr>
          <w:snapToGrid w:val="0"/>
          <w:lang w:val="en-AU"/>
        </w:rPr>
        <w:t xml:space="preserve"> </w:t>
      </w:r>
    </w:p>
    <w:p w14:paraId="270DCEDB" w14:textId="7C13E1F1" w:rsidR="0033050E" w:rsidRPr="008D5053" w:rsidRDefault="0033050E" w:rsidP="0033050E">
      <w:pPr>
        <w:numPr>
          <w:ilvl w:val="2"/>
          <w:numId w:val="8"/>
        </w:numPr>
        <w:rPr>
          <w:ins w:id="417" w:author="Bell Gully" w:date="2018-06-29T15:01:00Z"/>
          <w:snapToGrid w:val="0"/>
          <w:lang w:val="en-AU"/>
        </w:rPr>
      </w:pPr>
      <w:r w:rsidRPr="00DE6912">
        <w:rPr>
          <w:snapToGrid w:val="0"/>
        </w:rPr>
        <w:t xml:space="preserve">First Gas’ ability to </w:t>
      </w:r>
      <w:r>
        <w:rPr>
          <w:snapToGrid w:val="0"/>
        </w:rPr>
        <w:t>make</w:t>
      </w:r>
      <w:r w:rsidRPr="00DE6912">
        <w:rPr>
          <w:snapToGrid w:val="0"/>
        </w:rPr>
        <w:t xml:space="preserve"> Gas available </w:t>
      </w:r>
      <w:del w:id="418" w:author="Bell Gully" w:date="2018-07-12T20:38:00Z">
        <w:r w:rsidDel="00B31B9B">
          <w:rPr>
            <w:snapToGrid w:val="0"/>
          </w:rPr>
          <w:delText xml:space="preserve">for the Interconnected Party to take </w:delText>
        </w:r>
      </w:del>
      <w:r>
        <w:rPr>
          <w:snapToGrid w:val="0"/>
        </w:rPr>
        <w:t>at a Delivery</w:t>
      </w:r>
      <w:r w:rsidRPr="00DE6912">
        <w:rPr>
          <w:snapToGrid w:val="0"/>
        </w:rPr>
        <w:t xml:space="preserve"> Point</w:t>
      </w:r>
      <w:ins w:id="419" w:author="Bell Gully" w:date="2018-06-29T15:01:00Z">
        <w:r>
          <w:rPr>
            <w:snapToGrid w:val="0"/>
          </w:rPr>
          <w:t xml:space="preserve"> </w:t>
        </w:r>
      </w:ins>
      <w:ins w:id="420" w:author="Bell Gully" w:date="2018-07-09T10:33:00Z">
        <w:r>
          <w:rPr>
            <w:snapToGrid w:val="0"/>
            <w:lang w:val="en-AU"/>
          </w:rPr>
          <w:t>(or to make gas available at a Delivery Point)</w:t>
        </w:r>
        <w:r w:rsidRPr="00DE6912">
          <w:rPr>
            <w:snapToGrid w:val="0"/>
          </w:rPr>
          <w:t xml:space="preserve"> is impaired</w:t>
        </w:r>
        <w:r>
          <w:rPr>
            <w:snapToGrid w:val="0"/>
          </w:rPr>
          <w:t xml:space="preserve">; </w:t>
        </w:r>
        <w:r>
          <w:rPr>
            <w:snapToGrid w:val="0"/>
            <w:lang w:val="en-AU"/>
          </w:rPr>
          <w:t>or</w:t>
        </w:r>
      </w:ins>
    </w:p>
    <w:p w14:paraId="4C1F38F6" w14:textId="6671213E" w:rsidR="0033050E" w:rsidRPr="00530C8E" w:rsidRDefault="0033050E" w:rsidP="0033050E">
      <w:pPr>
        <w:numPr>
          <w:ilvl w:val="2"/>
          <w:numId w:val="8"/>
        </w:numPr>
        <w:rPr>
          <w:snapToGrid w:val="0"/>
          <w:lang w:val="en-AU"/>
        </w:rPr>
      </w:pPr>
      <w:bookmarkStart w:id="421" w:name="_Hlk499116035"/>
      <w:ins w:id="422" w:author="Bell Gully" w:date="2018-07-09T10:33:00Z">
        <w:r>
          <w:rPr>
            <w:snapToGrid w:val="0"/>
            <w:lang w:val="en-AU"/>
          </w:rPr>
          <w:t>First Gas’ ability to maintain safe pressures within a pip</w:t>
        </w:r>
      </w:ins>
      <w:ins w:id="423" w:author="Bell Gully" w:date="2018-07-09T10:34:00Z">
        <w:r>
          <w:rPr>
            <w:snapToGrid w:val="0"/>
            <w:lang w:val="en-AU"/>
          </w:rPr>
          <w:t>eline is affected or threatened</w:t>
        </w:r>
      </w:ins>
      <w:ins w:id="424" w:author="Bell Gully" w:date="2018-08-10T14:25:00Z">
        <w:r w:rsidR="00F721FA">
          <w:rPr>
            <w:snapToGrid w:val="0"/>
            <w:lang w:val="en-AU"/>
          </w:rPr>
          <w:t>,</w:t>
        </w:r>
      </w:ins>
      <w:ins w:id="425" w:author="Bell Gully" w:date="2018-07-09T10:34:00Z">
        <w:r>
          <w:rPr>
            <w:snapToGrid w:val="0"/>
            <w:lang w:val="en-AU"/>
          </w:rPr>
          <w:t xml:space="preserve"> </w:t>
        </w:r>
      </w:ins>
      <w:ins w:id="426" w:author="Bell Gully" w:date="2018-08-05T15:17:00Z">
        <w:r w:rsidR="00C906BA">
          <w:rPr>
            <w:snapToGrid w:val="0"/>
            <w:lang w:val="en-AU"/>
          </w:rPr>
          <w:t xml:space="preserve">including </w:t>
        </w:r>
      </w:ins>
      <w:ins w:id="427" w:author="Bell Gully" w:date="2018-07-09T10:34:00Z">
        <w:r>
          <w:rPr>
            <w:snapToGrid w:val="0"/>
            <w:lang w:val="en-AU"/>
          </w:rPr>
          <w:t xml:space="preserve">where </w:t>
        </w:r>
      </w:ins>
      <w:r>
        <w:rPr>
          <w:snapToGrid w:val="0"/>
          <w:lang w:val="en-AU"/>
        </w:rPr>
        <w:t>the take of</w:t>
      </w:r>
      <w:r w:rsidRPr="006020DB">
        <w:rPr>
          <w:snapToGrid w:val="0"/>
          <w:lang w:val="en-AU"/>
        </w:rPr>
        <w:t xml:space="preserve"> Gas at </w:t>
      </w:r>
      <w:r>
        <w:rPr>
          <w:snapToGrid w:val="0"/>
          <w:lang w:val="en-AU"/>
        </w:rPr>
        <w:t>a</w:t>
      </w:r>
      <w:r w:rsidRPr="006020DB">
        <w:rPr>
          <w:snapToGrid w:val="0"/>
          <w:lang w:val="en-AU"/>
        </w:rPr>
        <w:t xml:space="preserve"> </w:t>
      </w:r>
      <w:r>
        <w:rPr>
          <w:snapToGrid w:val="0"/>
          <w:lang w:val="en-AU"/>
        </w:rPr>
        <w:t>Delivery</w:t>
      </w:r>
      <w:r w:rsidRPr="006020DB">
        <w:rPr>
          <w:snapToGrid w:val="0"/>
          <w:lang w:val="en-AU"/>
        </w:rPr>
        <w:t xml:space="preserve"> Point exceeds </w:t>
      </w:r>
      <w:r>
        <w:rPr>
          <w:snapToGrid w:val="0"/>
          <w:lang w:val="en-AU"/>
        </w:rPr>
        <w:t xml:space="preserve">its </w:t>
      </w:r>
      <w:r w:rsidRPr="006020DB">
        <w:rPr>
          <w:snapToGrid w:val="0"/>
          <w:lang w:val="en-AU"/>
        </w:rPr>
        <w:t xml:space="preserve">Maximum Design Flow </w:t>
      </w:r>
      <w:r>
        <w:rPr>
          <w:snapToGrid w:val="0"/>
          <w:lang w:val="en-AU"/>
        </w:rPr>
        <w:t>R</w:t>
      </w:r>
      <w:r w:rsidRPr="006020DB">
        <w:rPr>
          <w:snapToGrid w:val="0"/>
          <w:lang w:val="en-AU"/>
        </w:rPr>
        <w:t>ate</w:t>
      </w:r>
      <w:ins w:id="428" w:author="Bell Gully" w:date="2018-06-29T14:57:00Z">
        <w:r>
          <w:rPr>
            <w:snapToGrid w:val="0"/>
            <w:lang w:val="en-AU"/>
          </w:rPr>
          <w:t>,</w:t>
        </w:r>
      </w:ins>
      <w:r>
        <w:rPr>
          <w:snapToGrid w:val="0"/>
          <w:lang w:val="en-AU"/>
        </w:rPr>
        <w:t xml:space="preserve"> </w:t>
      </w:r>
      <w:del w:id="429" w:author="Bell Gully" w:date="2018-07-12T20:38:00Z">
        <w:r w:rsidDel="00B31B9B">
          <w:rPr>
            <w:snapToGrid w:val="0"/>
            <w:lang w:val="en-AU"/>
          </w:rPr>
          <w:delText xml:space="preserve">or </w:delText>
        </w:r>
      </w:del>
      <w:r>
        <w:rPr>
          <w:snapToGrid w:val="0"/>
          <w:lang w:val="en-AU"/>
        </w:rPr>
        <w:t>Physical MHQ</w:t>
      </w:r>
      <w:del w:id="430" w:author="Bell Gully" w:date="2018-07-12T20:38:00Z">
        <w:r w:rsidDel="00B31B9B">
          <w:rPr>
            <w:snapToGrid w:val="0"/>
            <w:lang w:val="en-AU"/>
          </w:rPr>
          <w:delText>,</w:delText>
        </w:r>
      </w:del>
      <w:r w:rsidRPr="006020DB">
        <w:rPr>
          <w:snapToGrid w:val="0"/>
          <w:lang w:val="en-AU"/>
        </w:rPr>
        <w:t xml:space="preserve"> or the </w:t>
      </w:r>
      <w:r>
        <w:rPr>
          <w:snapToGrid w:val="0"/>
          <w:lang w:val="en-AU"/>
        </w:rPr>
        <w:t>quantity</w:t>
      </w:r>
      <w:r w:rsidRPr="006020DB">
        <w:rPr>
          <w:snapToGrid w:val="0"/>
          <w:lang w:val="en-AU"/>
        </w:rPr>
        <w:t xml:space="preserve"> specified in an Operational Flow Order</w:t>
      </w:r>
      <w:bookmarkEnd w:id="421"/>
      <w:r>
        <w:rPr>
          <w:snapToGrid w:val="0"/>
          <w:lang w:val="en-AU"/>
        </w:rPr>
        <w:t xml:space="preserve">; </w:t>
      </w:r>
      <w:r w:rsidRPr="00530C8E">
        <w:rPr>
          <w:snapToGrid w:val="0"/>
          <w:lang w:val="en-AU"/>
        </w:rPr>
        <w:t xml:space="preserve"> </w:t>
      </w:r>
    </w:p>
    <w:p w14:paraId="64D9260F" w14:textId="77777777" w:rsidR="0033050E" w:rsidRDefault="0033050E" w:rsidP="0033050E">
      <w:pPr>
        <w:ind w:left="624"/>
      </w:pPr>
      <w:r w:rsidRPr="00530C8E">
        <w:rPr>
          <w:i/>
          <w:iCs/>
        </w:rPr>
        <w:lastRenderedPageBreak/>
        <w:t>Expiry Date</w:t>
      </w:r>
      <w:r w:rsidRPr="00530C8E">
        <w:t xml:space="preserve"> </w:t>
      </w:r>
      <w:r>
        <w:t xml:space="preserve">has the meaning set out in </w:t>
      </w:r>
      <w:r w:rsidRPr="00540E5C">
        <w:rPr>
          <w:i/>
        </w:rPr>
        <w:t xml:space="preserve">section </w:t>
      </w:r>
      <w:r>
        <w:rPr>
          <w:i/>
        </w:rPr>
        <w:t>14.2</w:t>
      </w:r>
      <w:r w:rsidRPr="00530C8E">
        <w:t>;</w:t>
      </w:r>
    </w:p>
    <w:p w14:paraId="7995EE7A" w14:textId="77777777" w:rsidR="0033050E" w:rsidRPr="00530C8E" w:rsidRDefault="0033050E" w:rsidP="0033050E">
      <w:pPr>
        <w:ind w:left="624"/>
      </w:pPr>
      <w:r w:rsidRPr="00530C8E">
        <w:rPr>
          <w:i/>
          <w:iCs/>
        </w:rPr>
        <w:t xml:space="preserve">Force Majeure Event </w:t>
      </w:r>
      <w:r w:rsidRPr="00530C8E">
        <w:t xml:space="preserve">means an event or circumstance beyond the reasonable control of a Party which results in or causes a failure or inability by </w:t>
      </w:r>
      <w:r>
        <w:t>that</w:t>
      </w:r>
      <w:r w:rsidRPr="00530C8E">
        <w:t xml:space="preserve"> Party in the performance of any obligations imposed on it by this Agreement, notwithstanding the exercise by </w:t>
      </w:r>
      <w:r>
        <w:t>that</w:t>
      </w:r>
      <w:r w:rsidRPr="00530C8E">
        <w:t xml:space="preserve"> Party of reasonable care and, subject to the foregoing, shall include any event or circumstance which </w:t>
      </w:r>
      <w:r>
        <w:t>causes a Critical Contingency to be determined and/or any action or inaction of a Party necessary to comply with the CCM Regulations</w:t>
      </w:r>
      <w:r w:rsidRPr="005F1552">
        <w:t xml:space="preserve"> </w:t>
      </w:r>
      <w:r>
        <w:t>which causes a failure or inability of the kind described above</w:t>
      </w:r>
      <w:r w:rsidRPr="00530C8E">
        <w:t xml:space="preserve">; </w:t>
      </w:r>
    </w:p>
    <w:p w14:paraId="07EAC725" w14:textId="77777777" w:rsidR="0033050E" w:rsidRDefault="0033050E" w:rsidP="0033050E">
      <w:pPr>
        <w:ind w:left="624"/>
      </w:pPr>
      <w:r w:rsidRPr="00530C8E">
        <w:rPr>
          <w:i/>
        </w:rPr>
        <w:t xml:space="preserve">Gas-on Date </w:t>
      </w:r>
      <w:r>
        <w:t>means the date on which the Interconnected Party may first take Gas at a Delivery Point (or</w:t>
      </w:r>
      <w:ins w:id="431" w:author="Bell Gully" w:date="2018-06-29T15:02:00Z">
        <w:r>
          <w:t xml:space="preserve">, subject to </w:t>
        </w:r>
        <w:r w:rsidRPr="008D5053">
          <w:rPr>
            <w:i/>
          </w:rPr>
          <w:t>section 2.</w:t>
        </w:r>
        <w:r>
          <w:rPr>
            <w:i/>
          </w:rPr>
          <w:t>12</w:t>
        </w:r>
        <w:r>
          <w:t>,</w:t>
        </w:r>
      </w:ins>
      <w:r>
        <w:t xml:space="preserve"> </w:t>
      </w:r>
      <w:ins w:id="432" w:author="Bell Gully" w:date="2018-06-29T15:02:00Z">
        <w:r>
          <w:t>a</w:t>
        </w:r>
      </w:ins>
      <w:ins w:id="433" w:author="Bell Gully" w:date="2018-07-09T11:15:00Z">
        <w:r>
          <w:t>n</w:t>
        </w:r>
      </w:ins>
      <w:ins w:id="434" w:author="Bell Gully" w:date="2018-06-29T15:02:00Z">
        <w:r>
          <w:t xml:space="preserve"> </w:t>
        </w:r>
      </w:ins>
      <w:r>
        <w:t>Additional Delivery Point)</w:t>
      </w:r>
      <w:ins w:id="435" w:author="Bell Gully" w:date="2018-07-09T10:34:00Z">
        <w:r>
          <w:t>, but not where small quantities of Gas</w:t>
        </w:r>
      </w:ins>
      <w:ins w:id="436" w:author="Bell Gully" w:date="2018-07-09T10:56:00Z">
        <w:r>
          <w:t xml:space="preserve"> are taken solely for </w:t>
        </w:r>
      </w:ins>
      <w:ins w:id="437" w:author="Bell Gully" w:date="2018-07-09T10:57:00Z">
        <w:r>
          <w:t>commissioning purposes</w:t>
        </w:r>
      </w:ins>
      <w:r w:rsidRPr="00530C8E">
        <w:t>;</w:t>
      </w:r>
    </w:p>
    <w:p w14:paraId="73086A9C" w14:textId="459C7B34" w:rsidR="00E500DF" w:rsidRPr="00E500DF" w:rsidRDefault="00E500DF" w:rsidP="0033050E">
      <w:pPr>
        <w:ind w:left="624"/>
        <w:rPr>
          <w:ins w:id="438" w:author="Bell Gully" w:date="2018-08-09T15:40:00Z"/>
        </w:rPr>
      </w:pPr>
      <w:ins w:id="439" w:author="Bell Gully" w:date="2018-08-09T15:40:00Z">
        <w:r>
          <w:rPr>
            <w:i/>
          </w:rPr>
          <w:t>Gross Calorific Value</w:t>
        </w:r>
        <w:r>
          <w:t xml:space="preserve"> has the meaning set out in NZS 5259:2015 “Gas Measurement”;</w:t>
        </w:r>
      </w:ins>
    </w:p>
    <w:p w14:paraId="54E67DA1" w14:textId="6A6D0291" w:rsidR="0033050E" w:rsidRDefault="0033050E" w:rsidP="0033050E">
      <w:pPr>
        <w:ind w:left="624"/>
        <w:rPr>
          <w:i/>
        </w:rPr>
      </w:pPr>
      <w:r w:rsidRPr="00530C8E">
        <w:rPr>
          <w:i/>
        </w:rPr>
        <w:t>Hazardous</w:t>
      </w:r>
      <w:r w:rsidRPr="00530C8E">
        <w:t xml:space="preserve"> means, in relation to </w:t>
      </w:r>
      <w:r>
        <w:t>an</w:t>
      </w:r>
      <w:r w:rsidRPr="00530C8E">
        <w:t xml:space="preserve"> area or space, </w:t>
      </w:r>
      <w:bookmarkStart w:id="440" w:name="_Hlk499211049"/>
      <w:r>
        <w:t xml:space="preserve">where that </w:t>
      </w:r>
      <w:r w:rsidRPr="00530C8E">
        <w:rPr>
          <w:lang w:val="en-AU"/>
        </w:rPr>
        <w:t xml:space="preserve">area or space is hazardous or potentially hazardous in </w:t>
      </w:r>
      <w:r>
        <w:rPr>
          <w:lang w:val="en-AU"/>
        </w:rPr>
        <w:t xml:space="preserve">respect of the </w:t>
      </w:r>
      <w:r w:rsidRPr="00530C8E">
        <w:rPr>
          <w:lang w:val="en-AU"/>
        </w:rPr>
        <w:t>electrical equipment</w:t>
      </w:r>
      <w:r>
        <w:rPr>
          <w:lang w:val="en-AU"/>
        </w:rPr>
        <w:t xml:space="preserve"> that may be installed there</w:t>
      </w:r>
      <w:r w:rsidRPr="00530C8E">
        <w:rPr>
          <w:lang w:val="en-AU"/>
        </w:rPr>
        <w:t xml:space="preserve">, as defined in </w:t>
      </w:r>
      <w:r>
        <w:rPr>
          <w:lang w:val="en-AU"/>
        </w:rPr>
        <w:t xml:space="preserve">accordance with </w:t>
      </w:r>
      <w:r w:rsidRPr="00530C8E">
        <w:rPr>
          <w:lang w:val="en-AU"/>
        </w:rPr>
        <w:t>AS/NZS2430</w:t>
      </w:r>
      <w:bookmarkEnd w:id="440"/>
      <w:r w:rsidRPr="00530C8E">
        <w:rPr>
          <w:lang w:val="en-AU"/>
        </w:rPr>
        <w:t>;</w:t>
      </w:r>
    </w:p>
    <w:p w14:paraId="70417072" w14:textId="1B947A31" w:rsidR="0042491C" w:rsidRDefault="0042491C" w:rsidP="0042491C">
      <w:pPr>
        <w:ind w:left="624"/>
        <w:rPr>
          <w:ins w:id="441" w:author="Bell Gully" w:date="2018-08-08T15:54:00Z"/>
        </w:rPr>
      </w:pPr>
      <w:ins w:id="442" w:author="Bell Gully" w:date="2018-08-08T15:54:00Z">
        <w:r w:rsidRPr="0042491C">
          <w:rPr>
            <w:i/>
          </w:rPr>
          <w:t>ICA</w:t>
        </w:r>
        <w:r w:rsidRPr="0042491C">
          <w:t xml:space="preserve"> </w:t>
        </w:r>
        <w:r w:rsidRPr="0042491C">
          <w:rPr>
            <w:i/>
          </w:rPr>
          <w:t xml:space="preserve">Schedule One </w:t>
        </w:r>
        <w:r w:rsidRPr="0042491C">
          <w:t>means ICA Schedule One to this Agreement, including as amended or updated pursuant to this Agreement and including</w:t>
        </w:r>
      </w:ins>
      <w:ins w:id="443" w:author="Bell Gully" w:date="2018-08-14T20:56:00Z">
        <w:r w:rsidR="006917B0">
          <w:t xml:space="preserve"> any</w:t>
        </w:r>
      </w:ins>
      <w:ins w:id="444" w:author="Bell Gully" w:date="2018-08-08T15:54:00Z">
        <w:r w:rsidRPr="0042491C">
          <w:t xml:space="preserve"> </w:t>
        </w:r>
      </w:ins>
      <w:ins w:id="445" w:author="Bell Gully" w:date="2018-08-14T20:37:00Z">
        <w:r w:rsidR="00F858AA">
          <w:t>amendment to</w:t>
        </w:r>
      </w:ins>
      <w:ins w:id="446" w:author="Bell Gully" w:date="2018-08-08T15:54:00Z">
        <w:r w:rsidRPr="0042491C">
          <w:t xml:space="preserve"> ICA Schedule One in respect of an Additional Delivery Point</w:t>
        </w:r>
      </w:ins>
      <w:ins w:id="447" w:author="Bell Gully" w:date="2018-08-15T12:29:00Z">
        <w:r w:rsidR="00A6367F">
          <w:t xml:space="preserve"> or </w:t>
        </w:r>
        <w:proofErr w:type="spellStart"/>
        <w:r w:rsidR="00A6367F">
          <w:t>Odorisation</w:t>
        </w:r>
        <w:proofErr w:type="spellEnd"/>
        <w:r w:rsidR="00A6367F">
          <w:t xml:space="preserve"> Facilities</w:t>
        </w:r>
      </w:ins>
      <w:ins w:id="448" w:author="Bell Gully" w:date="2018-08-08T15:54:00Z">
        <w:r w:rsidRPr="0042491C">
          <w:t xml:space="preserve"> incorporated into this Agreement;</w:t>
        </w:r>
      </w:ins>
    </w:p>
    <w:p w14:paraId="296E6341" w14:textId="11C54A02" w:rsidR="0033050E" w:rsidRPr="00530C8E" w:rsidRDefault="0033050E" w:rsidP="0033050E">
      <w:pPr>
        <w:ind w:left="624"/>
        <w:rPr>
          <w:bCs/>
        </w:rPr>
      </w:pPr>
      <w:r>
        <w:rPr>
          <w:i/>
        </w:rPr>
        <w:t>Interconnection Fee</w:t>
      </w:r>
      <w:r w:rsidRPr="009A4A4A">
        <w:t xml:space="preserve"> </w:t>
      </w:r>
      <w:ins w:id="449" w:author="Bell Gully" w:date="2018-06-29T15:04:00Z">
        <w:r>
          <w:t xml:space="preserve">means the interconnection fees referred to as such in </w:t>
        </w:r>
      </w:ins>
      <w:ins w:id="450" w:author="Bell Gully" w:date="2018-08-08T15:52:00Z">
        <w:r w:rsidR="0042491C">
          <w:t xml:space="preserve">ICA </w:t>
        </w:r>
      </w:ins>
      <w:ins w:id="451" w:author="Bell Gully" w:date="2018-06-29T15:04:00Z">
        <w:r>
          <w:t>Schedule One (including as amended, updated or added to pursuant to this Agreement) or determined</w:t>
        </w:r>
      </w:ins>
      <w:ins w:id="452" w:author="Bell Gully" w:date="2018-06-29T15:06:00Z">
        <w:r>
          <w:t xml:space="preserve"> and notified by First Gas</w:t>
        </w:r>
      </w:ins>
      <w:ins w:id="453" w:author="Bell Gully" w:date="2018-06-29T15:04:00Z">
        <w:r>
          <w:t xml:space="preserve"> in accordance with </w:t>
        </w:r>
        <w:r w:rsidRPr="00256183">
          <w:rPr>
            <w:i/>
          </w:rPr>
          <w:t xml:space="preserve">section </w:t>
        </w:r>
        <w:r>
          <w:rPr>
            <w:i/>
          </w:rPr>
          <w:t xml:space="preserve">11 </w:t>
        </w:r>
        <w:r w:rsidRPr="008D5053">
          <w:t xml:space="preserve">or </w:t>
        </w:r>
        <w:r w:rsidRPr="00E7692C">
          <w:t>otherwise</w:t>
        </w:r>
        <w:r w:rsidRPr="008D5053">
          <w:t xml:space="preserve"> in </w:t>
        </w:r>
        <w:r w:rsidRPr="00E7692C">
          <w:t>accordance</w:t>
        </w:r>
        <w:r w:rsidRPr="008D5053">
          <w:t xml:space="preserve"> with this Agreement</w:t>
        </w:r>
        <w:r>
          <w:rPr>
            <w:i/>
          </w:rPr>
          <w:t xml:space="preserve"> </w:t>
        </w:r>
        <w:r w:rsidRPr="00810427">
          <w:t>(as applicable)</w:t>
        </w:r>
      </w:ins>
      <w:del w:id="454" w:author="Bell Gully" w:date="2018-06-29T15:04:00Z">
        <w:r w:rsidDel="00E7692C">
          <w:delText xml:space="preserve">means the fee for a Delivery Point referred to in Schedule One, determined and notified by First Gas in accordance with </w:delText>
        </w:r>
        <w:r w:rsidRPr="00256183" w:rsidDel="00E7692C">
          <w:rPr>
            <w:i/>
          </w:rPr>
          <w:delText xml:space="preserve">section </w:delText>
        </w:r>
        <w:r w:rsidDel="00E7692C">
          <w:rPr>
            <w:i/>
          </w:rPr>
          <w:delText>11</w:delText>
        </w:r>
      </w:del>
      <w:r w:rsidRPr="009A4A4A">
        <w:t>;</w:t>
      </w:r>
    </w:p>
    <w:p w14:paraId="0AE27F52" w14:textId="77777777" w:rsidR="0033050E" w:rsidRDefault="0033050E" w:rsidP="0033050E">
      <w:pPr>
        <w:ind w:left="624"/>
      </w:pPr>
      <w:r w:rsidRPr="00530C8E">
        <w:rPr>
          <w:i/>
          <w:iCs/>
        </w:rPr>
        <w:t xml:space="preserve">Interconnected Party </w:t>
      </w:r>
      <w:r w:rsidRPr="00530C8E">
        <w:t xml:space="preserve">means the Party named as the Interconnected Party in </w:t>
      </w:r>
      <w:r>
        <w:t>this Agreement</w:t>
      </w:r>
      <w:r w:rsidRPr="00530C8E">
        <w:t>;</w:t>
      </w:r>
    </w:p>
    <w:p w14:paraId="2E3B23F0" w14:textId="2259B339" w:rsidR="0033050E" w:rsidRDefault="0033050E" w:rsidP="0033050E">
      <w:pPr>
        <w:pStyle w:val="ListParagraph"/>
        <w:ind w:left="624"/>
      </w:pPr>
      <w:r>
        <w:rPr>
          <w:bCs/>
          <w:i/>
          <w:iCs/>
        </w:rPr>
        <w:t xml:space="preserve">Interconnected Party </w:t>
      </w:r>
      <w:r w:rsidRPr="00AA0F56">
        <w:rPr>
          <w:bCs/>
          <w:i/>
          <w:iCs/>
        </w:rPr>
        <w:t xml:space="preserve">Equipment </w:t>
      </w:r>
      <w:r w:rsidRPr="00530C8E">
        <w:t xml:space="preserve">means equipment </w:t>
      </w:r>
      <w:r>
        <w:t xml:space="preserve">owned and/or controlled by the Interconnected </w:t>
      </w:r>
      <w:r w:rsidRPr="00530C8E">
        <w:t>Party</w:t>
      </w:r>
      <w:r>
        <w:t xml:space="preserve"> (other than its Pipeline) </w:t>
      </w:r>
      <w:r w:rsidRPr="00530C8E">
        <w:t xml:space="preserve">at </w:t>
      </w:r>
      <w:r>
        <w:t xml:space="preserve">a Delivery Point, </w:t>
      </w:r>
      <w:del w:id="455" w:author="Bell Gully" w:date="2018-06-29T16:18:00Z">
        <w:r w:rsidDel="008D5053">
          <w:delText xml:space="preserve">as </w:delText>
        </w:r>
      </w:del>
      <w:ins w:id="456" w:author="Bell Gully" w:date="2018-06-29T16:18:00Z">
        <w:r>
          <w:t xml:space="preserve">and includes the equipment </w:t>
        </w:r>
      </w:ins>
      <w:r>
        <w:t xml:space="preserve">described </w:t>
      </w:r>
      <w:ins w:id="457" w:author="Bell Gully" w:date="2018-06-29T16:18:00Z">
        <w:r>
          <w:t xml:space="preserve">as such </w:t>
        </w:r>
      </w:ins>
      <w:r>
        <w:t xml:space="preserve">in </w:t>
      </w:r>
      <w:ins w:id="458" w:author="Bell Gully" w:date="2018-08-08T15:52:00Z">
        <w:r w:rsidR="0042491C">
          <w:t xml:space="preserve">ICA </w:t>
        </w:r>
      </w:ins>
      <w:r>
        <w:t>Schedule One</w:t>
      </w:r>
      <w:r w:rsidRPr="00530C8E">
        <w:t>;</w:t>
      </w:r>
    </w:p>
    <w:p w14:paraId="2DDE7C0A" w14:textId="03187F1B" w:rsidR="0033050E" w:rsidRDefault="0033050E" w:rsidP="0033050E">
      <w:pPr>
        <w:ind w:left="624"/>
      </w:pPr>
      <w:r w:rsidRPr="00530C8E">
        <w:rPr>
          <w:bCs/>
          <w:i/>
          <w:iCs/>
        </w:rPr>
        <w:t>Interconnection Point</w:t>
      </w:r>
      <w:r w:rsidRPr="00530C8E">
        <w:t xml:space="preserve"> means the point at which </w:t>
      </w:r>
      <w:r>
        <w:t>the Interconnected Party’s Pipeline physically connects to a Delivery Point, being the demarcation point between the Parties’ respective assets</w:t>
      </w:r>
      <w:r w:rsidRPr="00F27205">
        <w:t xml:space="preserve">, as </w:t>
      </w:r>
      <w:r>
        <w:t>defined</w:t>
      </w:r>
      <w:r w:rsidRPr="00F27205">
        <w:t xml:space="preserve"> in </w:t>
      </w:r>
      <w:ins w:id="459" w:author="Bell Gully" w:date="2018-08-08T15:52:00Z">
        <w:r w:rsidR="0042491C">
          <w:t xml:space="preserve">ICA </w:t>
        </w:r>
      </w:ins>
      <w:r w:rsidRPr="00F27205">
        <w:t>Schedule One</w:t>
      </w:r>
      <w:r w:rsidRPr="00873C71">
        <w:t>;</w:t>
      </w:r>
    </w:p>
    <w:p w14:paraId="4B495AE8" w14:textId="77777777" w:rsidR="0033050E" w:rsidRDefault="0033050E" w:rsidP="0033050E">
      <w:pPr>
        <w:ind w:left="624"/>
        <w:rPr>
          <w:bCs/>
          <w:iCs/>
        </w:rPr>
      </w:pPr>
      <w:r>
        <w:rPr>
          <w:bCs/>
          <w:i/>
          <w:iCs/>
        </w:rPr>
        <w:t>Invoice Dispute</w:t>
      </w:r>
      <w:r w:rsidRPr="000D22A2">
        <w:rPr>
          <w:bCs/>
          <w:iCs/>
        </w:rPr>
        <w:t xml:space="preserve"> has the meaning set out in </w:t>
      </w:r>
      <w:r w:rsidRPr="000D22A2">
        <w:rPr>
          <w:bCs/>
          <w:i/>
          <w:iCs/>
        </w:rPr>
        <w:t>section 12.6</w:t>
      </w:r>
      <w:r w:rsidRPr="000D22A2">
        <w:rPr>
          <w:bCs/>
          <w:iCs/>
        </w:rPr>
        <w:t>;</w:t>
      </w:r>
    </w:p>
    <w:p w14:paraId="583156DD" w14:textId="77777777" w:rsidR="0033050E" w:rsidRDefault="0033050E" w:rsidP="0033050E">
      <w:pPr>
        <w:ind w:left="624" w:firstLine="6"/>
      </w:pPr>
      <w:r w:rsidRPr="00F27205">
        <w:rPr>
          <w:bCs/>
          <w:i/>
          <w:iCs/>
        </w:rPr>
        <w:t xml:space="preserve">Lease </w:t>
      </w:r>
      <w:r w:rsidRPr="00F27205">
        <w:rPr>
          <w:bCs/>
          <w:iCs/>
        </w:rPr>
        <w:t xml:space="preserve">means </w:t>
      </w:r>
      <w:r>
        <w:rPr>
          <w:bCs/>
          <w:iCs/>
        </w:rPr>
        <w:t>an</w:t>
      </w:r>
      <w:r w:rsidRPr="00F27205">
        <w:rPr>
          <w:bCs/>
          <w:iCs/>
        </w:rPr>
        <w:t xml:space="preserve"> agreement under which </w:t>
      </w:r>
      <w:r>
        <w:rPr>
          <w:bCs/>
          <w:iCs/>
        </w:rPr>
        <w:t>First Gas</w:t>
      </w:r>
      <w:r w:rsidRPr="00F27205">
        <w:rPr>
          <w:bCs/>
          <w:iCs/>
        </w:rPr>
        <w:t xml:space="preserve"> leases </w:t>
      </w:r>
      <w:r>
        <w:rPr>
          <w:bCs/>
          <w:iCs/>
        </w:rPr>
        <w:t xml:space="preserve">from the Interconnected Party </w:t>
      </w:r>
      <w:r w:rsidRPr="00F27205">
        <w:rPr>
          <w:bCs/>
          <w:iCs/>
        </w:rPr>
        <w:t xml:space="preserve">the land on which a </w:t>
      </w:r>
      <w:r>
        <w:rPr>
          <w:bCs/>
          <w:iCs/>
        </w:rPr>
        <w:t>Delivery</w:t>
      </w:r>
      <w:r w:rsidRPr="00F27205">
        <w:rPr>
          <w:bCs/>
          <w:iCs/>
        </w:rPr>
        <w:t xml:space="preserve"> Point is located;</w:t>
      </w:r>
      <w:r>
        <w:rPr>
          <w:bCs/>
          <w:iCs/>
        </w:rPr>
        <w:t xml:space="preserve"> </w:t>
      </w:r>
      <w:r w:rsidRPr="00F27205">
        <w:rPr>
          <w:bCs/>
          <w:iCs/>
        </w:rPr>
        <w:t xml:space="preserve"> </w:t>
      </w:r>
    </w:p>
    <w:p w14:paraId="77DE3B4B" w14:textId="1FA7C736" w:rsidR="0033050E" w:rsidRDefault="0033050E" w:rsidP="0033050E">
      <w:pPr>
        <w:ind w:left="624"/>
      </w:pPr>
      <w:r w:rsidRPr="00530C8E">
        <w:rPr>
          <w:bCs/>
          <w:i/>
          <w:iCs/>
        </w:rPr>
        <w:t xml:space="preserve">MAOP </w:t>
      </w:r>
      <w:r w:rsidRPr="00530C8E">
        <w:t>means maximum allowable operating pressure;</w:t>
      </w:r>
    </w:p>
    <w:p w14:paraId="23959260" w14:textId="44826631" w:rsidR="0033050E" w:rsidRDefault="0033050E" w:rsidP="0033050E">
      <w:pPr>
        <w:ind w:left="624"/>
      </w:pPr>
      <w:r>
        <w:rPr>
          <w:i/>
          <w:iCs/>
        </w:rPr>
        <w:lastRenderedPageBreak/>
        <w:t xml:space="preserve">Maximum </w:t>
      </w:r>
      <w:r w:rsidRPr="00F27205">
        <w:rPr>
          <w:i/>
          <w:iCs/>
        </w:rPr>
        <w:t>Delivery Pressure</w:t>
      </w:r>
      <w:r w:rsidRPr="00F27205">
        <w:rPr>
          <w:b/>
          <w:bCs/>
        </w:rPr>
        <w:t xml:space="preserve"> </w:t>
      </w:r>
      <w:r>
        <w:t xml:space="preserve">has the meaning </w:t>
      </w:r>
      <w:r w:rsidRPr="00D573DB">
        <w:rPr>
          <w:bCs/>
          <w:iCs/>
        </w:rPr>
        <w:t xml:space="preserve">set out in </w:t>
      </w:r>
      <w:ins w:id="460" w:author="Bell Gully" w:date="2018-08-08T15:52:00Z">
        <w:r w:rsidR="0042491C">
          <w:t xml:space="preserve">ICA </w:t>
        </w:r>
      </w:ins>
      <w:r w:rsidRPr="00D573DB">
        <w:rPr>
          <w:bCs/>
          <w:iCs/>
        </w:rPr>
        <w:t>Schedule One</w:t>
      </w:r>
      <w:r w:rsidRPr="00F27205">
        <w:t>;</w:t>
      </w:r>
    </w:p>
    <w:p w14:paraId="3C1D3688" w14:textId="12159D6D" w:rsidR="0033050E" w:rsidRDefault="0033050E" w:rsidP="0033050E">
      <w:pPr>
        <w:ind w:left="624"/>
      </w:pPr>
      <w:r w:rsidRPr="00530C8E">
        <w:rPr>
          <w:bCs/>
          <w:i/>
          <w:iCs/>
        </w:rPr>
        <w:t>Maximum Design Flow Rate</w:t>
      </w:r>
      <w:r w:rsidRPr="00530C8E">
        <w:t xml:space="preserve"> means the maximum flow rate of Gas that </w:t>
      </w:r>
      <w:r>
        <w:t>a</w:t>
      </w:r>
      <w:r w:rsidRPr="00530C8E">
        <w:t xml:space="preserve"> </w:t>
      </w:r>
      <w:r>
        <w:t>Delivery</w:t>
      </w:r>
      <w:r w:rsidRPr="00530C8E">
        <w:t xml:space="preserve"> Point </w:t>
      </w:r>
      <w:r>
        <w:t xml:space="preserve">and </w:t>
      </w:r>
      <w:r w:rsidRPr="00530C8E">
        <w:t>Metering</w:t>
      </w:r>
      <w:r>
        <w:t xml:space="preserve"> </w:t>
      </w:r>
      <w:r w:rsidRPr="00530C8E">
        <w:t>are</w:t>
      </w:r>
      <w:r>
        <w:t xml:space="preserve"> </w:t>
      </w:r>
      <w:r w:rsidRPr="00530C8E">
        <w:t>designed to have flow through them</w:t>
      </w:r>
      <w:r>
        <w:t xml:space="preserve"> and</w:t>
      </w:r>
      <w:r w:rsidRPr="00530C8E">
        <w:t xml:space="preserve">, </w:t>
      </w:r>
      <w:r>
        <w:t>in the case of Metering</w:t>
      </w:r>
      <w:ins w:id="461" w:author="Bell Gully" w:date="2018-07-12T20:38:00Z">
        <w:r w:rsidR="00B31B9B">
          <w:t>,</w:t>
        </w:r>
      </w:ins>
      <w:r>
        <w:t xml:space="preserve"> Accurately measure, </w:t>
      </w:r>
      <w:r w:rsidRPr="00530C8E">
        <w:t xml:space="preserve">as set out in </w:t>
      </w:r>
      <w:ins w:id="462" w:author="Bell Gully" w:date="2018-08-08T15:52:00Z">
        <w:r w:rsidR="0042491C">
          <w:t xml:space="preserve">ICA </w:t>
        </w:r>
      </w:ins>
      <w:r>
        <w:t>Schedule One</w:t>
      </w:r>
      <w:r w:rsidRPr="00530C8E">
        <w:t>;</w:t>
      </w:r>
    </w:p>
    <w:p w14:paraId="47C1C816" w14:textId="1255C6DA" w:rsidR="0033050E" w:rsidRDefault="0033050E" w:rsidP="0033050E">
      <w:pPr>
        <w:ind w:left="624"/>
      </w:pPr>
      <w:r w:rsidRPr="00530C8E">
        <w:rPr>
          <w:bCs/>
          <w:i/>
          <w:iCs/>
        </w:rPr>
        <w:t>Metering</w:t>
      </w:r>
      <w:r w:rsidRPr="00530C8E">
        <w:t xml:space="preserve"> means </w:t>
      </w:r>
      <w:r>
        <w:t>First Gas’</w:t>
      </w:r>
      <w:r w:rsidRPr="00530C8E">
        <w:t xml:space="preserve"> equipment</w:t>
      </w:r>
      <w:r>
        <w:t xml:space="preserve"> </w:t>
      </w:r>
      <w:r w:rsidRPr="00F27205">
        <w:t xml:space="preserve">at the location set out in </w:t>
      </w:r>
      <w:ins w:id="463" w:author="Bell Gully" w:date="2018-08-08T15:52:00Z">
        <w:r w:rsidR="0042491C">
          <w:t xml:space="preserve">ICA </w:t>
        </w:r>
      </w:ins>
      <w:r w:rsidRPr="00F27205">
        <w:t>Schedule One</w:t>
      </w:r>
      <w:r>
        <w:t xml:space="preserve"> and </w:t>
      </w:r>
      <w:r w:rsidRPr="00F27205">
        <w:t>complying</w:t>
      </w:r>
      <w:r>
        <w:t xml:space="preserve"> with the Metering Requirements</w:t>
      </w:r>
      <w:ins w:id="464" w:author="Bell Gully" w:date="2018-06-29T15:07:00Z">
        <w:r>
          <w:t>,</w:t>
        </w:r>
      </w:ins>
      <w:r w:rsidRPr="00F27205">
        <w:t xml:space="preserve"> which measures </w:t>
      </w:r>
      <w:r w:rsidRPr="00530C8E">
        <w:t>the quantities of Gas</w:t>
      </w:r>
      <w:r>
        <w:rPr>
          <w:bCs/>
          <w:iCs/>
        </w:rPr>
        <w:t xml:space="preserve"> taken from</w:t>
      </w:r>
      <w:r>
        <w:t xml:space="preserve"> First Gas’ Pipeline at a Delivery Point</w:t>
      </w:r>
      <w:ins w:id="465" w:author="Bell Gully" w:date="2018-06-29T15:07:00Z">
        <w:r>
          <w:t xml:space="preserve"> in accordance with the requirements of this Agreement</w:t>
        </w:r>
      </w:ins>
      <w:r w:rsidRPr="00530C8E">
        <w:t xml:space="preserve">; </w:t>
      </w:r>
    </w:p>
    <w:p w14:paraId="7025D52C" w14:textId="746EC264" w:rsidR="0033050E" w:rsidRPr="00530C8E" w:rsidRDefault="0033050E" w:rsidP="0033050E">
      <w:pPr>
        <w:ind w:left="624"/>
      </w:pPr>
      <w:r w:rsidRPr="00530C8E">
        <w:rPr>
          <w:i/>
        </w:rPr>
        <w:t xml:space="preserve">Minimum Design Flow Rate </w:t>
      </w:r>
      <w:r w:rsidRPr="00530C8E">
        <w:t xml:space="preserve">means the minimum flow rate of Gas that </w:t>
      </w:r>
      <w:r>
        <w:t>a</w:t>
      </w:r>
      <w:r w:rsidRPr="00530C8E">
        <w:t xml:space="preserve"> </w:t>
      </w:r>
      <w:r>
        <w:t>Delivery Point and</w:t>
      </w:r>
      <w:ins w:id="466" w:author="Bell Gully" w:date="2018-06-29T15:08:00Z">
        <w:r>
          <w:t>/or</w:t>
        </w:r>
      </w:ins>
      <w:r>
        <w:t xml:space="preserve"> </w:t>
      </w:r>
      <w:r w:rsidRPr="00530C8E">
        <w:t xml:space="preserve">Metering </w:t>
      </w:r>
      <w:r>
        <w:t xml:space="preserve">are </w:t>
      </w:r>
      <w:r w:rsidRPr="00530C8E">
        <w:t xml:space="preserve">designed to </w:t>
      </w:r>
      <w:r>
        <w:t>have flow through them and, in the case of Metering</w:t>
      </w:r>
      <w:ins w:id="467" w:author="Bell Gully" w:date="2018-06-29T15:08:00Z">
        <w:r>
          <w:t>,</w:t>
        </w:r>
      </w:ins>
      <w:r>
        <w:t xml:space="preserve"> Accurately </w:t>
      </w:r>
      <w:r w:rsidRPr="00530C8E">
        <w:t xml:space="preserve">measure, as set out in </w:t>
      </w:r>
      <w:ins w:id="468" w:author="Bell Gully" w:date="2018-08-08T15:52:00Z">
        <w:r w:rsidR="0042491C">
          <w:t xml:space="preserve">ICA </w:t>
        </w:r>
      </w:ins>
      <w:r>
        <w:t>Schedule One</w:t>
      </w:r>
      <w:r w:rsidRPr="00530C8E">
        <w:t>;</w:t>
      </w:r>
    </w:p>
    <w:p w14:paraId="766FE960" w14:textId="77777777" w:rsidR="0033050E" w:rsidRDefault="0033050E" w:rsidP="0033050E">
      <w:pPr>
        <w:ind w:left="624"/>
      </w:pPr>
      <w:r w:rsidRPr="00F27205">
        <w:rPr>
          <w:i/>
        </w:rPr>
        <w:t>Nominal Delivery Pressure</w:t>
      </w:r>
      <w:r w:rsidRPr="00F27205">
        <w:t xml:space="preserve"> means the setting of the active pressure regulator in the </w:t>
      </w:r>
      <w:r>
        <w:t>working</w:t>
      </w:r>
      <w:r w:rsidRPr="00F27205">
        <w:t xml:space="preserve"> pressure control stream at a Delivery Point;</w:t>
      </w:r>
    </w:p>
    <w:p w14:paraId="3E58F366" w14:textId="77777777" w:rsidR="0033050E" w:rsidRDefault="0033050E" w:rsidP="0033050E">
      <w:pPr>
        <w:ind w:left="624"/>
      </w:pPr>
      <w:r>
        <w:rPr>
          <w:i/>
        </w:rPr>
        <w:t>OBA Charges</w:t>
      </w:r>
      <w:r w:rsidRPr="00DD489D">
        <w:t xml:space="preserve"> has the meaning set out in </w:t>
      </w:r>
      <w:r w:rsidRPr="00DD489D">
        <w:rPr>
          <w:i/>
        </w:rPr>
        <w:t>section 11.10</w:t>
      </w:r>
      <w:r>
        <w:t xml:space="preserve">; </w:t>
      </w:r>
    </w:p>
    <w:p w14:paraId="757E5CB4" w14:textId="77777777" w:rsidR="0033050E" w:rsidRDefault="0033050E" w:rsidP="0033050E">
      <w:pPr>
        <w:ind w:left="624"/>
        <w:rPr>
          <w:bCs/>
          <w:iCs/>
        </w:rPr>
      </w:pPr>
      <w:proofErr w:type="spellStart"/>
      <w:r>
        <w:rPr>
          <w:bCs/>
          <w:i/>
          <w:iCs/>
        </w:rPr>
        <w:t>Odorisation</w:t>
      </w:r>
      <w:proofErr w:type="spellEnd"/>
      <w:r>
        <w:rPr>
          <w:bCs/>
          <w:i/>
          <w:iCs/>
        </w:rPr>
        <w:t xml:space="preserve"> Facilities</w:t>
      </w:r>
      <w:r w:rsidRPr="00DA0FC4">
        <w:rPr>
          <w:bCs/>
          <w:iCs/>
        </w:rPr>
        <w:t xml:space="preserve"> means </w:t>
      </w:r>
      <w:r>
        <w:rPr>
          <w:bCs/>
          <w:iCs/>
        </w:rPr>
        <w:t>all equipment and facilities</w:t>
      </w:r>
      <w:r w:rsidRPr="00E71D47">
        <w:rPr>
          <w:bCs/>
          <w:iCs/>
        </w:rPr>
        <w:t xml:space="preserve"> </w:t>
      </w:r>
      <w:r>
        <w:rPr>
          <w:bCs/>
          <w:iCs/>
        </w:rPr>
        <w:t xml:space="preserve">used to odorise Gas taken at a Delivery Point </w:t>
      </w:r>
      <w:r>
        <w:t xml:space="preserve">in accordance with </w:t>
      </w:r>
      <w:r w:rsidRPr="00F835CA">
        <w:rPr>
          <w:i/>
        </w:rPr>
        <w:t xml:space="preserve">section </w:t>
      </w:r>
      <w:r>
        <w:rPr>
          <w:i/>
        </w:rPr>
        <w:t>7.1</w:t>
      </w:r>
      <w:r>
        <w:rPr>
          <w:bCs/>
          <w:iCs/>
        </w:rPr>
        <w:t xml:space="preserve">; </w:t>
      </w:r>
    </w:p>
    <w:p w14:paraId="0BB75EA1" w14:textId="4D3BC8D6" w:rsidR="0033050E" w:rsidRPr="00810427" w:rsidRDefault="0033050E" w:rsidP="0033050E">
      <w:pPr>
        <w:ind w:left="624"/>
        <w:rPr>
          <w:ins w:id="469" w:author="Bell Gully" w:date="2018-06-29T15:08:00Z"/>
          <w:bCs/>
          <w:iCs/>
        </w:rPr>
      </w:pPr>
      <w:proofErr w:type="spellStart"/>
      <w:ins w:id="470" w:author="Bell Gully" w:date="2018-06-29T15:08:00Z">
        <w:r>
          <w:rPr>
            <w:bCs/>
            <w:i/>
            <w:iCs/>
          </w:rPr>
          <w:t>Odorisation</w:t>
        </w:r>
        <w:proofErr w:type="spellEnd"/>
        <w:r>
          <w:rPr>
            <w:bCs/>
            <w:i/>
            <w:iCs/>
          </w:rPr>
          <w:t xml:space="preserve"> Facilities Owner</w:t>
        </w:r>
        <w:r>
          <w:rPr>
            <w:bCs/>
            <w:iCs/>
          </w:rPr>
          <w:t xml:space="preserve"> means the owner of </w:t>
        </w:r>
        <w:proofErr w:type="spellStart"/>
        <w:r>
          <w:rPr>
            <w:bCs/>
            <w:iCs/>
          </w:rPr>
          <w:t>Odorisation</w:t>
        </w:r>
        <w:proofErr w:type="spellEnd"/>
        <w:r>
          <w:rPr>
            <w:bCs/>
            <w:iCs/>
          </w:rPr>
          <w:t xml:space="preserve"> Facilities as set out in </w:t>
        </w:r>
      </w:ins>
      <w:ins w:id="471" w:author="Bell Gully" w:date="2018-08-08T15:52:00Z">
        <w:r w:rsidR="0042491C">
          <w:t xml:space="preserve">ICA </w:t>
        </w:r>
      </w:ins>
      <w:ins w:id="472" w:author="Bell Gully" w:date="2018-06-29T15:08:00Z">
        <w:r>
          <w:rPr>
            <w:bCs/>
            <w:iCs/>
          </w:rPr>
          <w:t>Schedule One;</w:t>
        </w:r>
      </w:ins>
    </w:p>
    <w:p w14:paraId="14B5F612" w14:textId="5DDB8FA8" w:rsidR="0033050E" w:rsidRDefault="0033050E" w:rsidP="0033050E">
      <w:pPr>
        <w:ind w:left="624"/>
      </w:pPr>
      <w:proofErr w:type="spellStart"/>
      <w:r>
        <w:rPr>
          <w:bCs/>
          <w:i/>
          <w:iCs/>
        </w:rPr>
        <w:t>Odorisation</w:t>
      </w:r>
      <w:proofErr w:type="spellEnd"/>
      <w:r>
        <w:rPr>
          <w:bCs/>
          <w:i/>
          <w:iCs/>
        </w:rPr>
        <w:t xml:space="preserve"> Fee</w:t>
      </w:r>
      <w:r>
        <w:rPr>
          <w:bCs/>
        </w:rPr>
        <w:t xml:space="preserve"> </w:t>
      </w:r>
      <w:ins w:id="473" w:author="Bell Gully" w:date="2018-06-29T15:06:00Z">
        <w:r>
          <w:t xml:space="preserve">means the </w:t>
        </w:r>
        <w:proofErr w:type="spellStart"/>
        <w:r>
          <w:t>odorisation</w:t>
        </w:r>
        <w:proofErr w:type="spellEnd"/>
        <w:r>
          <w:t xml:space="preserve"> fees referred to as such in </w:t>
        </w:r>
      </w:ins>
      <w:ins w:id="474" w:author="Bell Gully" w:date="2018-08-08T15:52:00Z">
        <w:r w:rsidR="0042491C">
          <w:t xml:space="preserve">ICA </w:t>
        </w:r>
      </w:ins>
      <w:ins w:id="475" w:author="Bell Gully" w:date="2018-06-29T15:06:00Z">
        <w:r>
          <w:t xml:space="preserve">Schedule One (including as amended, updated or added to pursuant to this Agreement) or determined and notified by First Gas in accordance with </w:t>
        </w:r>
        <w:r w:rsidRPr="00256183">
          <w:rPr>
            <w:i/>
          </w:rPr>
          <w:t xml:space="preserve">section </w:t>
        </w:r>
        <w:r>
          <w:rPr>
            <w:i/>
          </w:rPr>
          <w:t xml:space="preserve">11 </w:t>
        </w:r>
        <w:r w:rsidRPr="009342A1">
          <w:t xml:space="preserve">or </w:t>
        </w:r>
        <w:r w:rsidRPr="00E7692C">
          <w:t>otherwise</w:t>
        </w:r>
        <w:r w:rsidRPr="009342A1">
          <w:t xml:space="preserve"> in </w:t>
        </w:r>
        <w:r w:rsidRPr="00E7692C">
          <w:t>accordance</w:t>
        </w:r>
        <w:r w:rsidRPr="009342A1">
          <w:t xml:space="preserve"> with this Agreement</w:t>
        </w:r>
        <w:r>
          <w:rPr>
            <w:i/>
          </w:rPr>
          <w:t xml:space="preserve"> </w:t>
        </w:r>
        <w:r w:rsidRPr="00810427">
          <w:t>(as applicable)</w:t>
        </w:r>
      </w:ins>
      <w:del w:id="476" w:author="Bell Gully" w:date="2018-06-29T15:06:00Z">
        <w:r w:rsidDel="00E7692C">
          <w:rPr>
            <w:bCs/>
          </w:rPr>
          <w:delText xml:space="preserve">means the fee referred to in Schedule One and determined in accordance with </w:delText>
        </w:r>
        <w:r w:rsidDel="00E7692C">
          <w:rPr>
            <w:i/>
            <w:iCs/>
          </w:rPr>
          <w:delText>section 11</w:delText>
        </w:r>
      </w:del>
      <w:r>
        <w:t>;</w:t>
      </w:r>
    </w:p>
    <w:p w14:paraId="23ADD121" w14:textId="79B3F3F1" w:rsidR="0033050E" w:rsidDel="00B31B9B" w:rsidRDefault="0033050E" w:rsidP="0033050E">
      <w:pPr>
        <w:pStyle w:val="ListParagraph"/>
        <w:spacing w:after="290" w:line="290" w:lineRule="atLeast"/>
        <w:ind w:left="624"/>
        <w:rPr>
          <w:del w:id="477" w:author="Bell Gully" w:date="2018-07-12T20:38:00Z"/>
        </w:rPr>
      </w:pPr>
      <w:del w:id="478" w:author="Bell Gully" w:date="2018-07-12T20:38:00Z">
        <w:r w:rsidRPr="00730071" w:rsidDel="00B31B9B">
          <w:rPr>
            <w:bCs/>
            <w:i/>
            <w:iCs/>
          </w:rPr>
          <w:delText>OBA Charges</w:delText>
        </w:r>
        <w:r w:rsidRPr="00730071" w:rsidDel="00B31B9B">
          <w:rPr>
            <w:bCs/>
          </w:rPr>
          <w:delText xml:space="preserve"> has the meaning set out in </w:delText>
        </w:r>
        <w:r w:rsidRPr="00730071" w:rsidDel="00B31B9B">
          <w:rPr>
            <w:bCs/>
            <w:i/>
          </w:rPr>
          <w:delText xml:space="preserve">section </w:delText>
        </w:r>
        <w:r w:rsidDel="00B31B9B">
          <w:rPr>
            <w:bCs/>
            <w:i/>
          </w:rPr>
          <w:delText>11.10</w:delText>
        </w:r>
        <w:r w:rsidRPr="00730071" w:rsidDel="00B31B9B">
          <w:rPr>
            <w:bCs/>
          </w:rPr>
          <w:delText xml:space="preserve">; </w:delText>
        </w:r>
      </w:del>
    </w:p>
    <w:p w14:paraId="5E3CA87E" w14:textId="56A5765E" w:rsidR="0033050E" w:rsidRDefault="0033050E" w:rsidP="0033050E">
      <w:pPr>
        <w:ind w:left="624"/>
      </w:pPr>
      <w:r>
        <w:rPr>
          <w:i/>
        </w:rPr>
        <w:t xml:space="preserve">Operational Flow Order </w:t>
      </w:r>
      <w:r>
        <w:t xml:space="preserve">or </w:t>
      </w:r>
      <w:r w:rsidRPr="00FC7870">
        <w:rPr>
          <w:i/>
        </w:rPr>
        <w:t>OFO</w:t>
      </w:r>
      <w:r>
        <w:t xml:space="preserve"> means a not</w:t>
      </w:r>
      <w:r w:rsidRPr="00D33C40">
        <w:t>ice issued by First Gas pursuant to</w:t>
      </w:r>
      <w:r w:rsidRPr="00D33C40">
        <w:rPr>
          <w:i/>
        </w:rPr>
        <w:t xml:space="preserve"> </w:t>
      </w:r>
      <w:r w:rsidRPr="00D33C40">
        <w:rPr>
          <w:i/>
          <w:iCs/>
        </w:rPr>
        <w:t>section 9.6</w:t>
      </w:r>
      <w:r w:rsidRPr="00D33C40">
        <w:rPr>
          <w:iCs/>
        </w:rPr>
        <w:t xml:space="preserve"> requiring the Interconnected Party to</w:t>
      </w:r>
      <w:ins w:id="479" w:author="Bell Gully" w:date="2018-08-08T16:17:00Z">
        <w:r w:rsidR="00E72E0E" w:rsidRPr="00D33C40">
          <w:rPr>
            <w:iCs/>
          </w:rPr>
          <w:t xml:space="preserve"> </w:t>
        </w:r>
        <w:r w:rsidR="00E72E0E" w:rsidRPr="00D33C40">
          <w:rPr>
            <w:snapToGrid w:val="0"/>
          </w:rPr>
          <w:t>take such actions as it is able to take to</w:t>
        </w:r>
      </w:ins>
      <w:r w:rsidRPr="00D33C40">
        <w:rPr>
          <w:iCs/>
        </w:rPr>
        <w:t xml:space="preserve"> reduce its take of Gas at a Delivery Point as</w:t>
      </w:r>
      <w:r>
        <w:rPr>
          <w:iCs/>
        </w:rPr>
        <w:t xml:space="preserve"> set out in that notice</w:t>
      </w:r>
      <w:r>
        <w:t>;</w:t>
      </w:r>
    </w:p>
    <w:p w14:paraId="4A2C0329" w14:textId="77777777" w:rsidR="0033050E" w:rsidRDefault="0033050E" w:rsidP="0033050E">
      <w:pPr>
        <w:ind w:left="624"/>
      </w:pPr>
      <w:r w:rsidRPr="00530C8E">
        <w:rPr>
          <w:bCs/>
          <w:i/>
          <w:iCs/>
        </w:rPr>
        <w:t>Party</w:t>
      </w:r>
      <w:r w:rsidRPr="00530C8E">
        <w:t xml:space="preserve"> means each of </w:t>
      </w:r>
      <w:r>
        <w:t>First Gas</w:t>
      </w:r>
      <w:r w:rsidRPr="00530C8E">
        <w:t xml:space="preserve"> and the Interconnected Party and </w:t>
      </w:r>
      <w:r w:rsidRPr="00530C8E">
        <w:rPr>
          <w:i/>
        </w:rPr>
        <w:t>Parties</w:t>
      </w:r>
      <w:r w:rsidRPr="00530C8E">
        <w:t xml:space="preserve"> means them collectively;</w:t>
      </w:r>
    </w:p>
    <w:p w14:paraId="15822B8A" w14:textId="25D71072" w:rsidR="0033050E" w:rsidRPr="00530C8E" w:rsidRDefault="0033050E" w:rsidP="0033050E">
      <w:pPr>
        <w:ind w:left="624"/>
      </w:pPr>
      <w:r>
        <w:rPr>
          <w:bCs/>
          <w:i/>
          <w:iCs/>
        </w:rPr>
        <w:t>Physical MHQ</w:t>
      </w:r>
      <w:r w:rsidRPr="008F0C5A">
        <w:rPr>
          <w:bCs/>
          <w:iCs/>
        </w:rPr>
        <w:t xml:space="preserve"> means</w:t>
      </w:r>
      <w:r>
        <w:rPr>
          <w:bCs/>
          <w:iCs/>
        </w:rPr>
        <w:t xml:space="preserve"> </w:t>
      </w:r>
      <w:r>
        <w:t xml:space="preserve">the Hourly energy quantity equivalent of the Maximum Design Flow Rate of a Delivery Point, as set out in </w:t>
      </w:r>
      <w:ins w:id="480" w:author="Bell Gully" w:date="2018-08-08T15:52:00Z">
        <w:r w:rsidR="0042491C">
          <w:t xml:space="preserve">ICA </w:t>
        </w:r>
      </w:ins>
      <w:r>
        <w:t>Schedule One;</w:t>
      </w:r>
    </w:p>
    <w:p w14:paraId="3DCD1956" w14:textId="77777777" w:rsidR="0033050E" w:rsidRPr="00530C8E" w:rsidRDefault="0033050E" w:rsidP="0033050E">
      <w:pPr>
        <w:ind w:left="624"/>
      </w:pPr>
      <w:r w:rsidRPr="00530C8E">
        <w:rPr>
          <w:bCs/>
          <w:i/>
          <w:iCs/>
        </w:rPr>
        <w:t xml:space="preserve">Pipeline </w:t>
      </w:r>
      <w:r w:rsidRPr="00530C8E">
        <w:t>means</w:t>
      </w:r>
      <w:r>
        <w:t>, in relation to</w:t>
      </w:r>
      <w:r w:rsidRPr="00530C8E">
        <w:t>:</w:t>
      </w:r>
    </w:p>
    <w:p w14:paraId="0051C7AC" w14:textId="03C11F85" w:rsidR="0033050E" w:rsidRPr="00530C8E" w:rsidRDefault="0033050E" w:rsidP="0033050E">
      <w:pPr>
        <w:numPr>
          <w:ilvl w:val="2"/>
          <w:numId w:val="14"/>
        </w:numPr>
      </w:pPr>
      <w:r>
        <w:t>First Gas</w:t>
      </w:r>
      <w:r w:rsidRPr="00530C8E">
        <w:t xml:space="preserve">, </w:t>
      </w:r>
      <w:r>
        <w:t>those parts of the</w:t>
      </w:r>
      <w:r w:rsidRPr="00530C8E">
        <w:t xml:space="preserve"> </w:t>
      </w:r>
      <w:r>
        <w:t>Transmission System used to convey Gas to a Delivery Point</w:t>
      </w:r>
      <w:r w:rsidRPr="00530C8E">
        <w:t>; and</w:t>
      </w:r>
    </w:p>
    <w:p w14:paraId="5C65B347" w14:textId="77777777" w:rsidR="0033050E" w:rsidRDefault="0033050E" w:rsidP="0033050E">
      <w:pPr>
        <w:pStyle w:val="ListParagraph"/>
        <w:numPr>
          <w:ilvl w:val="2"/>
          <w:numId w:val="14"/>
        </w:numPr>
      </w:pPr>
      <w:r w:rsidRPr="00530C8E">
        <w:t xml:space="preserve">the Interconnected Party, </w:t>
      </w:r>
      <w:r>
        <w:t xml:space="preserve">the </w:t>
      </w:r>
      <w:r w:rsidRPr="00530C8E">
        <w:t xml:space="preserve">pipeline </w:t>
      </w:r>
      <w:r>
        <w:t>which connects to a Delivery Point and:</w:t>
      </w:r>
    </w:p>
    <w:p w14:paraId="449B8190" w14:textId="77777777" w:rsidR="0033050E" w:rsidRDefault="0033050E" w:rsidP="0033050E">
      <w:pPr>
        <w:pStyle w:val="ListParagraph"/>
        <w:numPr>
          <w:ilvl w:val="3"/>
          <w:numId w:val="4"/>
        </w:numPr>
      </w:pPr>
      <w:r w:rsidRPr="00530C8E">
        <w:lastRenderedPageBreak/>
        <w:t>conveys Gas</w:t>
      </w:r>
      <w:r>
        <w:t xml:space="preserve"> taken at that</w:t>
      </w:r>
      <w:r w:rsidRPr="00530C8E">
        <w:t xml:space="preserve"> </w:t>
      </w:r>
      <w:r>
        <w:t>Delivery Point to an End-user</w:t>
      </w:r>
      <w:r w:rsidRPr="00530C8E">
        <w:t>;</w:t>
      </w:r>
      <w:r>
        <w:t xml:space="preserve"> or</w:t>
      </w:r>
    </w:p>
    <w:p w14:paraId="1CC64037" w14:textId="77777777" w:rsidR="0033050E" w:rsidRDefault="0033050E" w:rsidP="0033050E">
      <w:pPr>
        <w:pStyle w:val="ListParagraph"/>
        <w:numPr>
          <w:ilvl w:val="3"/>
          <w:numId w:val="4"/>
        </w:numPr>
      </w:pPr>
      <w:r>
        <w:t>is a Distribution Network (or part thereof);</w:t>
      </w:r>
    </w:p>
    <w:p w14:paraId="7C9A3BB8" w14:textId="640D98DE" w:rsidR="0033050E" w:rsidRDefault="0033050E" w:rsidP="0033050E">
      <w:pPr>
        <w:pStyle w:val="ListParagraph"/>
        <w:ind w:left="624"/>
        <w:rPr>
          <w:bCs/>
          <w:iCs/>
        </w:rPr>
      </w:pPr>
      <w:r w:rsidRPr="00D573DB">
        <w:rPr>
          <w:bCs/>
          <w:i/>
          <w:iCs/>
        </w:rPr>
        <w:t xml:space="preserve">Pressure Control Settings </w:t>
      </w:r>
      <w:r w:rsidRPr="00D573DB">
        <w:rPr>
          <w:bCs/>
          <w:iCs/>
        </w:rPr>
        <w:t>means the set-points of, respectively, the active regulator(s)</w:t>
      </w:r>
      <w:r>
        <w:rPr>
          <w:bCs/>
          <w:iCs/>
        </w:rPr>
        <w:t xml:space="preserve"> (or pressure control valve(s))</w:t>
      </w:r>
      <w:r w:rsidRPr="00D573DB">
        <w:rPr>
          <w:bCs/>
          <w:iCs/>
        </w:rPr>
        <w:t>, monitor regulator(s)</w:t>
      </w:r>
      <w:r>
        <w:rPr>
          <w:bCs/>
          <w:iCs/>
        </w:rPr>
        <w:t xml:space="preserve"> (or pressure control valve(s))</w:t>
      </w:r>
      <w:r w:rsidRPr="00D573DB">
        <w:rPr>
          <w:bCs/>
          <w:iCs/>
        </w:rPr>
        <w:t xml:space="preserve">, pressure relief valve(s) and slam-shut valve(s) at a Delivery Point, as set out in </w:t>
      </w:r>
      <w:ins w:id="481" w:author="Bell Gully" w:date="2018-08-08T15:52:00Z">
        <w:r w:rsidR="0042491C">
          <w:t xml:space="preserve">ICA </w:t>
        </w:r>
      </w:ins>
      <w:r w:rsidRPr="00D573DB">
        <w:rPr>
          <w:bCs/>
          <w:iCs/>
        </w:rPr>
        <w:t>Schedule One;</w:t>
      </w:r>
    </w:p>
    <w:p w14:paraId="43F1F575" w14:textId="2000470D" w:rsidR="0033050E" w:rsidRPr="00D573DB" w:rsidRDefault="0033050E" w:rsidP="0033050E">
      <w:pPr>
        <w:pStyle w:val="ListParagraph"/>
        <w:ind w:left="624"/>
        <w:rPr>
          <w:bCs/>
          <w:i/>
          <w:iCs/>
        </w:rPr>
      </w:pPr>
      <w:r w:rsidRPr="00530C8E">
        <w:rPr>
          <w:bCs/>
          <w:i/>
          <w:iCs/>
        </w:rPr>
        <w:t xml:space="preserve">Reasonable and Prudent Operator </w:t>
      </w:r>
      <w:r>
        <w:rPr>
          <w:bCs/>
          <w:iCs/>
        </w:rPr>
        <w:t xml:space="preserve">or </w:t>
      </w:r>
      <w:r w:rsidRPr="00B91DA8">
        <w:rPr>
          <w:bCs/>
          <w:i/>
          <w:iCs/>
        </w:rPr>
        <w:t>RPO</w:t>
      </w:r>
      <w:r>
        <w:rPr>
          <w:bCs/>
          <w:iCs/>
        </w:rPr>
        <w:t xml:space="preserve"> </w:t>
      </w:r>
      <w:r w:rsidRPr="00530C8E">
        <w:t>means,</w:t>
      </w:r>
      <w:r w:rsidRPr="00CE26DC">
        <w:rPr>
          <w:snapToGrid w:val="0"/>
        </w:rPr>
        <w:t xml:space="preserve"> </w:t>
      </w:r>
      <w:r w:rsidRPr="00530C8E">
        <w:t>in relation to the performance of obligations under this Agreement</w:t>
      </w:r>
      <w:r>
        <w:rPr>
          <w:snapToGrid w:val="0"/>
        </w:rPr>
        <w:t>, the application by the relevant Party of</w:t>
      </w:r>
      <w:r w:rsidRPr="00CE2CC7">
        <w:t xml:space="preserve"> that degree of diligence, prudence and foresight reasonabl</w:t>
      </w:r>
      <w:r>
        <w:t>y</w:t>
      </w:r>
      <w:r w:rsidRPr="00CE2CC7">
        <w:t xml:space="preserve"> and ordinarily exercised by experienced operators engaged in the same line of business under the same or similar circumstances and conditions having </w:t>
      </w:r>
      <w:ins w:id="482" w:author="Bell Gully" w:date="2018-07-08T11:07:00Z">
        <w:r>
          <w:t>due regard to</w:t>
        </w:r>
      </w:ins>
      <w:ins w:id="483" w:author="Bell Gully" w:date="2018-08-14T18:48:00Z">
        <w:r w:rsidR="00FB0000">
          <w:t xml:space="preserve"> the</w:t>
        </w:r>
      </w:ins>
      <w:ins w:id="484" w:author="Bell Gully" w:date="2018-07-08T11:07:00Z">
        <w:r>
          <w:t xml:space="preserve"> other </w:t>
        </w:r>
      </w:ins>
      <w:ins w:id="485" w:author="Bell Gully" w:date="2018-08-05T15:17:00Z">
        <w:r w:rsidR="002947F1">
          <w:t>i</w:t>
        </w:r>
      </w:ins>
      <w:ins w:id="486" w:author="Bell Gully" w:date="2018-07-08T11:07:00Z">
        <w:r>
          <w:t xml:space="preserve">nterconnected </w:t>
        </w:r>
      </w:ins>
      <w:ins w:id="487" w:author="Bell Gully" w:date="2018-08-05T15:17:00Z">
        <w:r w:rsidR="002947F1">
          <w:t>p</w:t>
        </w:r>
      </w:ins>
      <w:ins w:id="488" w:author="Bell Gully" w:date="2018-07-08T11:07:00Z">
        <w:r>
          <w:t>arties</w:t>
        </w:r>
      </w:ins>
      <w:ins w:id="489" w:author="Bell Gully" w:date="2018-08-08T16:39:00Z">
        <w:r w:rsidR="00FB0000">
          <w:t xml:space="preserve"> and</w:t>
        </w:r>
      </w:ins>
      <w:ins w:id="490" w:author="Bell Gully" w:date="2018-07-08T11:07:00Z">
        <w:r>
          <w:t xml:space="preserve"> </w:t>
        </w:r>
      </w:ins>
      <w:ins w:id="491" w:author="Bell Gully" w:date="2018-08-08T16:39:00Z">
        <w:r w:rsidR="002947F1">
          <w:t>S</w:t>
        </w:r>
      </w:ins>
      <w:ins w:id="492" w:author="Bell Gully" w:date="2018-07-08T11:07:00Z">
        <w:r>
          <w:t xml:space="preserve">hippers who also use the Transmission System to inject, </w:t>
        </w:r>
      </w:ins>
      <w:ins w:id="493" w:author="Bell Gully" w:date="2018-07-08T11:08:00Z">
        <w:r>
          <w:t>convey</w:t>
        </w:r>
      </w:ins>
      <w:ins w:id="494" w:author="Bell Gully" w:date="2018-07-08T11:07:00Z">
        <w:r>
          <w:t xml:space="preserve"> or receive Gas</w:t>
        </w:r>
      </w:ins>
      <w:ins w:id="495" w:author="Bell Gully" w:date="2018-08-14T18:48:00Z">
        <w:r w:rsidR="00FB0000">
          <w:t xml:space="preserve"> and First Gas</w:t>
        </w:r>
      </w:ins>
      <w:del w:id="496" w:author="Bell Gully" w:date="2018-07-08T11:07:00Z">
        <w:r w:rsidRPr="00CE2CC7" w:rsidDel="00C06AAC">
          <w:delText>due consideration to the interests of the other users of the Transmission System</w:delText>
        </w:r>
      </w:del>
      <w:r w:rsidRPr="00530C8E">
        <w:rPr>
          <w:snapToGrid w:val="0"/>
        </w:rPr>
        <w:t>;</w:t>
      </w:r>
      <w:r>
        <w:rPr>
          <w:snapToGrid w:val="0"/>
        </w:rPr>
        <w:t xml:space="preserve"> </w:t>
      </w:r>
      <w:r w:rsidRPr="00D573DB">
        <w:rPr>
          <w:bCs/>
          <w:iCs/>
        </w:rPr>
        <w:t xml:space="preserve"> </w:t>
      </w:r>
    </w:p>
    <w:p w14:paraId="34626DD5" w14:textId="77777777" w:rsidR="0033050E" w:rsidRPr="00EC214A" w:rsidRDefault="0033050E" w:rsidP="0033050E">
      <w:pPr>
        <w:ind w:left="624"/>
        <w:rPr>
          <w:bCs/>
          <w:i/>
          <w:iCs/>
        </w:rPr>
      </w:pPr>
      <w:r w:rsidRPr="00EC214A">
        <w:rPr>
          <w:bCs/>
          <w:i/>
          <w:iCs/>
        </w:rPr>
        <w:t xml:space="preserve">Regulatory Change </w:t>
      </w:r>
      <w:r w:rsidRPr="00EC214A">
        <w:rPr>
          <w:bCs/>
          <w:iCs/>
        </w:rPr>
        <w:t xml:space="preserve">means the enactment or variation (including through a change in </w:t>
      </w:r>
      <w:r>
        <w:rPr>
          <w:bCs/>
          <w:iCs/>
        </w:rPr>
        <w:t xml:space="preserve">the </w:t>
      </w:r>
      <w:r w:rsidRPr="00EC214A">
        <w:rPr>
          <w:bCs/>
          <w:iCs/>
        </w:rPr>
        <w:t>previously settled interpretation) of any law, regulation or mandatory industry standard;</w:t>
      </w:r>
      <w:r w:rsidRPr="00EC214A">
        <w:rPr>
          <w:bCs/>
          <w:i/>
          <w:iCs/>
        </w:rPr>
        <w:t xml:space="preserve"> </w:t>
      </w:r>
    </w:p>
    <w:p w14:paraId="3F1C6689" w14:textId="77777777" w:rsidR="0033050E" w:rsidRDefault="0033050E" w:rsidP="0033050E">
      <w:pPr>
        <w:ind w:left="624"/>
        <w:rPr>
          <w:bCs/>
          <w:iCs/>
        </w:rPr>
      </w:pPr>
      <w:r w:rsidRPr="00EC214A">
        <w:rPr>
          <w:bCs/>
          <w:i/>
          <w:iCs/>
        </w:rPr>
        <w:t xml:space="preserve">Regulatory Change Request </w:t>
      </w:r>
      <w:r w:rsidRPr="00EC214A">
        <w:rPr>
          <w:bCs/>
          <w:iCs/>
        </w:rPr>
        <w:t xml:space="preserve">has the meaning given to that term in </w:t>
      </w:r>
      <w:r w:rsidRPr="003F7C52">
        <w:rPr>
          <w:bCs/>
          <w:i/>
          <w:iCs/>
        </w:rPr>
        <w:t>section</w:t>
      </w:r>
      <w:r>
        <w:rPr>
          <w:bCs/>
          <w:i/>
          <w:iCs/>
        </w:rPr>
        <w:t xml:space="preserve"> 17.1</w:t>
      </w:r>
      <w:r w:rsidRPr="00EC214A">
        <w:rPr>
          <w:bCs/>
          <w:iCs/>
        </w:rPr>
        <w:t>;</w:t>
      </w:r>
    </w:p>
    <w:p w14:paraId="3F966DA9" w14:textId="77777777" w:rsidR="0033050E" w:rsidRDefault="0033050E" w:rsidP="0033050E">
      <w:pPr>
        <w:ind w:left="624"/>
        <w:rPr>
          <w:bCs/>
          <w:i/>
          <w:iCs/>
        </w:rPr>
      </w:pPr>
      <w:r>
        <w:rPr>
          <w:bCs/>
          <w:i/>
          <w:iCs/>
        </w:rPr>
        <w:t>Regulatory Settings</w:t>
      </w:r>
      <w:r w:rsidRPr="000A43AD">
        <w:rPr>
          <w:bCs/>
          <w:iCs/>
        </w:rPr>
        <w:t xml:space="preserve"> means</w:t>
      </w:r>
      <w:r>
        <w:rPr>
          <w:bCs/>
          <w:iCs/>
        </w:rPr>
        <w:t xml:space="preserve"> inputs relating to First Gas’ allowable return on investment as determined by the Commerce Commission, including </w:t>
      </w:r>
      <w:r w:rsidRPr="006B3E53">
        <w:rPr>
          <w:bCs/>
          <w:iCs/>
        </w:rPr>
        <w:t>weighted average cost of capital, leverage</w:t>
      </w:r>
      <w:r>
        <w:rPr>
          <w:bCs/>
          <w:iCs/>
        </w:rPr>
        <w:t>,</w:t>
      </w:r>
      <w:r w:rsidRPr="006B3E53">
        <w:rPr>
          <w:bCs/>
          <w:iCs/>
        </w:rPr>
        <w:t xml:space="preserve"> cost of debt</w:t>
      </w:r>
      <w:r>
        <w:rPr>
          <w:bCs/>
          <w:iCs/>
        </w:rPr>
        <w:t xml:space="preserve"> and asset life</w:t>
      </w:r>
      <w:ins w:id="497" w:author="Bell Gully" w:date="2018-07-09T10:57:00Z">
        <w:r>
          <w:rPr>
            <w:bCs/>
            <w:iCs/>
          </w:rPr>
          <w:t xml:space="preserve"> (or any such amended or replacement inputs and/or regulatory settings as apply from time to time)</w:t>
        </w:r>
      </w:ins>
      <w:r>
        <w:rPr>
          <w:bCs/>
          <w:iCs/>
        </w:rPr>
        <w:t>;</w:t>
      </w:r>
    </w:p>
    <w:p w14:paraId="08F9C8B6" w14:textId="2BE1063D" w:rsidR="0033050E" w:rsidRDefault="0033050E" w:rsidP="0033050E">
      <w:pPr>
        <w:ind w:left="624"/>
        <w:rPr>
          <w:bCs/>
        </w:rPr>
      </w:pPr>
      <w:r w:rsidRPr="00530C8E">
        <w:rPr>
          <w:bCs/>
          <w:i/>
          <w:iCs/>
        </w:rPr>
        <w:t xml:space="preserve">Remote Monitoring Equipment </w:t>
      </w:r>
      <w:r w:rsidRPr="00530C8E">
        <w:rPr>
          <w:bCs/>
        </w:rPr>
        <w:t xml:space="preserve">has the meaning </w:t>
      </w:r>
      <w:r>
        <w:rPr>
          <w:bCs/>
        </w:rPr>
        <w:t>set out</w:t>
      </w:r>
      <w:r w:rsidRPr="00530C8E">
        <w:rPr>
          <w:bCs/>
        </w:rPr>
        <w:t xml:space="preserve"> in </w:t>
      </w:r>
      <w:r w:rsidRPr="002749AA">
        <w:rPr>
          <w:bCs/>
          <w:i/>
        </w:rPr>
        <w:t>paragraph 1.3</w:t>
      </w:r>
      <w:r>
        <w:rPr>
          <w:bCs/>
        </w:rPr>
        <w:t xml:space="preserve"> of </w:t>
      </w:r>
      <w:ins w:id="498" w:author="Bell Gully" w:date="2018-08-08T15:52:00Z">
        <w:r w:rsidR="0042491C">
          <w:t xml:space="preserve">ICA </w:t>
        </w:r>
      </w:ins>
      <w:r w:rsidRPr="00530C8E">
        <w:rPr>
          <w:bCs/>
        </w:rPr>
        <w:t>Schedule </w:t>
      </w:r>
      <w:r>
        <w:rPr>
          <w:bCs/>
        </w:rPr>
        <w:t>Two</w:t>
      </w:r>
      <w:r w:rsidRPr="00530C8E">
        <w:rPr>
          <w:bCs/>
        </w:rPr>
        <w:t>;</w:t>
      </w:r>
    </w:p>
    <w:p w14:paraId="71959933" w14:textId="77777777" w:rsidR="0033050E" w:rsidRDefault="0033050E" w:rsidP="0033050E">
      <w:pPr>
        <w:ind w:left="624"/>
        <w:rPr>
          <w:bCs/>
        </w:rPr>
      </w:pPr>
      <w:r>
        <w:rPr>
          <w:bCs/>
          <w:i/>
          <w:iCs/>
        </w:rPr>
        <w:t>Reset Date</w:t>
      </w:r>
      <w:r w:rsidRPr="004641A6">
        <w:rPr>
          <w:bCs/>
          <w:iCs/>
        </w:rPr>
        <w:t xml:space="preserve"> means</w:t>
      </w:r>
      <w:r>
        <w:rPr>
          <w:bCs/>
          <w:iCs/>
        </w:rPr>
        <w:t xml:space="preserve"> the date on which new Regulatory Settings become effective; </w:t>
      </w:r>
    </w:p>
    <w:p w14:paraId="4637519D" w14:textId="77777777" w:rsidR="0033050E" w:rsidRDefault="0033050E" w:rsidP="0033050E">
      <w:pPr>
        <w:ind w:left="624"/>
      </w:pPr>
      <w:r w:rsidRPr="00530C8E">
        <w:rPr>
          <w:i/>
        </w:rPr>
        <w:t xml:space="preserve">Tax </w:t>
      </w:r>
      <w:r>
        <w:t xml:space="preserve">has the meaning set out in </w:t>
      </w:r>
      <w:r w:rsidRPr="004D2D7E">
        <w:rPr>
          <w:i/>
        </w:rPr>
        <w:t>section 12.3</w:t>
      </w:r>
      <w:r w:rsidRPr="00530C8E">
        <w:t>;</w:t>
      </w:r>
    </w:p>
    <w:p w14:paraId="5342CC99" w14:textId="64492A31" w:rsidR="0033050E" w:rsidRDefault="0033050E" w:rsidP="0033050E">
      <w:pPr>
        <w:ind w:left="624"/>
      </w:pPr>
      <w:r>
        <w:rPr>
          <w:i/>
        </w:rPr>
        <w:t>Termination Fee</w:t>
      </w:r>
      <w:r w:rsidRPr="009A4A4A">
        <w:t xml:space="preserve"> </w:t>
      </w:r>
      <w:r>
        <w:t>means, in respect of any Delivery Point</w:t>
      </w:r>
      <w:ins w:id="499" w:author="Bell Gully" w:date="2018-08-14T20:43:00Z">
        <w:r w:rsidR="003601D7">
          <w:t xml:space="preserve"> or </w:t>
        </w:r>
        <w:proofErr w:type="spellStart"/>
        <w:r w:rsidR="003601D7">
          <w:t>Odorisation</w:t>
        </w:r>
        <w:proofErr w:type="spellEnd"/>
        <w:r w:rsidR="003601D7">
          <w:t xml:space="preserve"> Facilities</w:t>
        </w:r>
      </w:ins>
      <w:r>
        <w:t xml:space="preserve"> for which an Interconnection Fee</w:t>
      </w:r>
      <w:ins w:id="500" w:author="Bell Gully" w:date="2018-07-02T12:46:00Z">
        <w:r>
          <w:t xml:space="preserve"> </w:t>
        </w:r>
      </w:ins>
      <w:ins w:id="501" w:author="Bell Gully" w:date="2018-07-09T10:57:00Z">
        <w:r>
          <w:t>and/or</w:t>
        </w:r>
      </w:ins>
      <w:ins w:id="502" w:author="Bell Gully" w:date="2018-07-02T12:46:00Z">
        <w:r>
          <w:t xml:space="preserve"> </w:t>
        </w:r>
        <w:proofErr w:type="spellStart"/>
        <w:r>
          <w:t>Odorisation</w:t>
        </w:r>
        <w:proofErr w:type="spellEnd"/>
        <w:r>
          <w:t xml:space="preserve"> Fee</w:t>
        </w:r>
      </w:ins>
      <w:r>
        <w:t xml:space="preserve"> is payable, the </w:t>
      </w:r>
      <w:r w:rsidRPr="00F27205">
        <w:t xml:space="preserve">amount </w:t>
      </w:r>
      <w:r>
        <w:t xml:space="preserve">that </w:t>
      </w:r>
      <w:r w:rsidRPr="00F27205">
        <w:t>represent</w:t>
      </w:r>
      <w:r>
        <w:t>s</w:t>
      </w:r>
      <w:r w:rsidRPr="00F27205">
        <w:t xml:space="preserve"> the cost to </w:t>
      </w:r>
      <w:r>
        <w:t>First Gas</w:t>
      </w:r>
      <w:r w:rsidRPr="00F27205">
        <w:t xml:space="preserve"> of </w:t>
      </w:r>
      <w:del w:id="503" w:author="Bell Gully" w:date="2018-08-15T12:31:00Z">
        <w:r w:rsidDel="00CD3159">
          <w:delText xml:space="preserve">that </w:delText>
        </w:r>
      </w:del>
      <w:ins w:id="504" w:author="Bell Gully" w:date="2018-08-15T12:31:00Z">
        <w:r w:rsidR="00CD3159">
          <w:t xml:space="preserve">such </w:t>
        </w:r>
      </w:ins>
      <w:r w:rsidRPr="00F27205">
        <w:t>Delivery Point</w:t>
      </w:r>
      <w:ins w:id="505" w:author="Bell Gully" w:date="2018-08-14T20:44:00Z">
        <w:r w:rsidR="003601D7">
          <w:t xml:space="preserve"> and/or </w:t>
        </w:r>
        <w:proofErr w:type="spellStart"/>
        <w:r w:rsidR="003601D7">
          <w:t>Odorisation</w:t>
        </w:r>
        <w:proofErr w:type="spellEnd"/>
        <w:r w:rsidR="003601D7">
          <w:t xml:space="preserve"> Facilities (as applicable)</w:t>
        </w:r>
      </w:ins>
      <w:r w:rsidRPr="00F27205">
        <w:t xml:space="preserve"> that remains to be recovered</w:t>
      </w:r>
      <w:r>
        <w:t xml:space="preserve"> at the end of any Year, </w:t>
      </w:r>
      <w:ins w:id="506" w:author="Bell Gully" w:date="2018-06-29T15:11:00Z">
        <w:r>
          <w:t xml:space="preserve">as </w:t>
        </w:r>
        <w:r>
          <w:rPr>
            <w:bCs/>
          </w:rPr>
          <w:t xml:space="preserve">referred to as the termination fee in </w:t>
        </w:r>
      </w:ins>
      <w:ins w:id="507" w:author="Bell Gully" w:date="2018-08-08T15:53:00Z">
        <w:r w:rsidR="0042491C">
          <w:t xml:space="preserve">ICA </w:t>
        </w:r>
      </w:ins>
      <w:ins w:id="508" w:author="Bell Gully" w:date="2018-06-29T15:11:00Z">
        <w:r>
          <w:rPr>
            <w:bCs/>
          </w:rPr>
          <w:t xml:space="preserve">Schedule One </w:t>
        </w:r>
        <w:r>
          <w:t xml:space="preserve">(including as amended, updated or added to pursuant to this Agreement) or </w:t>
        </w:r>
      </w:ins>
      <w:r>
        <w:t xml:space="preserve">determined and notified by First Gas in accordance with </w:t>
      </w:r>
      <w:r w:rsidRPr="00256183">
        <w:rPr>
          <w:i/>
        </w:rPr>
        <w:t xml:space="preserve">section </w:t>
      </w:r>
      <w:r>
        <w:rPr>
          <w:i/>
        </w:rPr>
        <w:t>11</w:t>
      </w:r>
      <w:ins w:id="509" w:author="Bell Gully" w:date="2018-07-09T10:58:00Z">
        <w:r>
          <w:t xml:space="preserve"> or otherwise in accordance with this Agreement (as applicable)</w:t>
        </w:r>
      </w:ins>
      <w:r w:rsidRPr="009A4A4A">
        <w:t>;</w:t>
      </w:r>
      <w:r>
        <w:t xml:space="preserve"> and</w:t>
      </w:r>
    </w:p>
    <w:p w14:paraId="44AFFE3F" w14:textId="77777777" w:rsidR="0033050E" w:rsidRPr="00530C8E" w:rsidRDefault="0033050E" w:rsidP="0033050E">
      <w:pPr>
        <w:ind w:left="624"/>
      </w:pPr>
      <w:r w:rsidRPr="00530C8E">
        <w:rPr>
          <w:bCs/>
          <w:i/>
          <w:iCs/>
        </w:rPr>
        <w:t xml:space="preserve">Work Permit </w:t>
      </w:r>
      <w:r w:rsidRPr="00530C8E">
        <w:rPr>
          <w:bCs/>
        </w:rPr>
        <w:t xml:space="preserve">means the relevant </w:t>
      </w:r>
      <w:r w:rsidRPr="00530C8E">
        <w:t xml:space="preserve">permit issued by </w:t>
      </w:r>
      <w:r>
        <w:t>First Gas to the Interconnected</w:t>
      </w:r>
      <w:r w:rsidRPr="00530C8E">
        <w:t xml:space="preserve"> Party under </w:t>
      </w:r>
      <w:r>
        <w:t>First Gas’</w:t>
      </w:r>
      <w:r w:rsidRPr="00530C8E">
        <w:t xml:space="preserve"> </w:t>
      </w:r>
      <w:r>
        <w:t xml:space="preserve">current </w:t>
      </w:r>
      <w:r w:rsidRPr="00530C8E">
        <w:t>“Permit to Work Procedure”</w:t>
      </w:r>
      <w:r>
        <w:t xml:space="preserve"> pursuant to </w:t>
      </w:r>
      <w:r w:rsidRPr="004F254D">
        <w:rPr>
          <w:i/>
        </w:rPr>
        <w:t>section 13.2</w:t>
      </w:r>
      <w:r>
        <w:t xml:space="preserve">. </w:t>
      </w:r>
    </w:p>
    <w:p w14:paraId="2EB9899C" w14:textId="77777777" w:rsidR="0033050E" w:rsidRDefault="0033050E" w:rsidP="0033050E">
      <w:pPr>
        <w:pStyle w:val="Heading2"/>
      </w:pPr>
      <w:r>
        <w:rPr>
          <w:snapToGrid w:val="0"/>
          <w:lang w:val="en-AU"/>
        </w:rPr>
        <w:lastRenderedPageBreak/>
        <w:t>Code Amendments and Precedence</w:t>
      </w:r>
    </w:p>
    <w:p w14:paraId="1EE0ED88" w14:textId="5DD1FEC8" w:rsidR="0033050E" w:rsidRDefault="0033050E" w:rsidP="0033050E">
      <w:pPr>
        <w:numPr>
          <w:ilvl w:val="1"/>
          <w:numId w:val="4"/>
        </w:numPr>
      </w:pPr>
      <w:ins w:id="510" w:author="Bell Gully" w:date="2018-07-03T15:54:00Z">
        <w:r>
          <w:rPr>
            <w:snapToGrid w:val="0"/>
          </w:rPr>
          <w:t>The Interconnected Party may exercise any rights</w:t>
        </w:r>
      </w:ins>
      <w:ins w:id="511" w:author="Bell Gully" w:date="2018-07-03T15:56:00Z">
        <w:r>
          <w:rPr>
            <w:snapToGrid w:val="0"/>
          </w:rPr>
          <w:t>,</w:t>
        </w:r>
      </w:ins>
      <w:ins w:id="512" w:author="Bell Gully" w:date="2018-07-03T15:54:00Z">
        <w:r>
          <w:rPr>
            <w:snapToGrid w:val="0"/>
          </w:rPr>
          <w:t xml:space="preserve"> and is to comply with any </w:t>
        </w:r>
      </w:ins>
      <w:ins w:id="513" w:author="Bell Gully" w:date="2018-07-03T15:55:00Z">
        <w:r>
          <w:rPr>
            <w:snapToGrid w:val="0"/>
          </w:rPr>
          <w:t>obligations</w:t>
        </w:r>
      </w:ins>
      <w:ins w:id="514" w:author="Bell Gully" w:date="2018-07-03T15:56:00Z">
        <w:r>
          <w:rPr>
            <w:snapToGrid w:val="0"/>
          </w:rPr>
          <w:t>,</w:t>
        </w:r>
      </w:ins>
      <w:ins w:id="515" w:author="Bell Gully" w:date="2018-07-03T15:54:00Z">
        <w:r>
          <w:rPr>
            <w:snapToGrid w:val="0"/>
          </w:rPr>
          <w:t xml:space="preserve"> conferred or </w:t>
        </w:r>
      </w:ins>
      <w:ins w:id="516" w:author="Bell Gully" w:date="2018-07-03T15:56:00Z">
        <w:r>
          <w:rPr>
            <w:snapToGrid w:val="0"/>
          </w:rPr>
          <w:t>placed</w:t>
        </w:r>
      </w:ins>
      <w:ins w:id="517" w:author="Bell Gully" w:date="2018-07-03T15:54:00Z">
        <w:r>
          <w:rPr>
            <w:snapToGrid w:val="0"/>
          </w:rPr>
          <w:t xml:space="preserve"> on it </w:t>
        </w:r>
      </w:ins>
      <w:ins w:id="518" w:author="Bell Gully" w:date="2018-07-03T15:56:00Z">
        <w:r>
          <w:rPr>
            <w:snapToGrid w:val="0"/>
          </w:rPr>
          <w:t xml:space="preserve">by the Code </w:t>
        </w:r>
      </w:ins>
      <w:ins w:id="519" w:author="Bell Gully" w:date="2018-07-03T15:54:00Z">
        <w:r>
          <w:rPr>
            <w:snapToGrid w:val="0"/>
          </w:rPr>
          <w:t xml:space="preserve">(including </w:t>
        </w:r>
      </w:ins>
      <w:ins w:id="520" w:author="Bell Gully" w:date="2018-07-03T15:55:00Z">
        <w:r>
          <w:rPr>
            <w:snapToGrid w:val="0"/>
          </w:rPr>
          <w:t>by</w:t>
        </w:r>
      </w:ins>
      <w:ins w:id="521" w:author="Bell Gully" w:date="2018-07-03T15:54:00Z">
        <w:r>
          <w:rPr>
            <w:snapToGrid w:val="0"/>
          </w:rPr>
          <w:t xml:space="preserve"> </w:t>
        </w:r>
      </w:ins>
      <w:ins w:id="522" w:author="Bell Gully" w:date="2018-07-03T15:55:00Z">
        <w:r>
          <w:rPr>
            <w:snapToGrid w:val="0"/>
          </w:rPr>
          <w:t>way</w:t>
        </w:r>
      </w:ins>
      <w:ins w:id="523" w:author="Bell Gully" w:date="2018-07-03T15:54:00Z">
        <w:r>
          <w:rPr>
            <w:snapToGrid w:val="0"/>
          </w:rPr>
          <w:t xml:space="preserve"> of </w:t>
        </w:r>
      </w:ins>
      <w:ins w:id="524" w:author="Bell Gully" w:date="2018-07-03T15:55:00Z">
        <w:r>
          <w:rPr>
            <w:snapToGrid w:val="0"/>
          </w:rPr>
          <w:t>references</w:t>
        </w:r>
      </w:ins>
      <w:ins w:id="525" w:author="Bell Gully" w:date="2018-07-03T15:54:00Z">
        <w:r>
          <w:rPr>
            <w:snapToGrid w:val="0"/>
          </w:rPr>
          <w:t xml:space="preserve"> to </w:t>
        </w:r>
      </w:ins>
      <w:ins w:id="526" w:author="Bell Gully" w:date="2018-07-03T15:55:00Z">
        <w:r>
          <w:rPr>
            <w:snapToGrid w:val="0"/>
          </w:rPr>
          <w:t xml:space="preserve">particular categories of interconnected parties or </w:t>
        </w:r>
      </w:ins>
      <w:ins w:id="527" w:author="Bell Gully" w:date="2018-07-03T15:54:00Z">
        <w:r>
          <w:rPr>
            <w:snapToGrid w:val="0"/>
          </w:rPr>
          <w:t>interconnected parties</w:t>
        </w:r>
      </w:ins>
      <w:ins w:id="528" w:author="Bell Gully" w:date="2018-07-03T15:55:00Z">
        <w:r>
          <w:rPr>
            <w:snapToGrid w:val="0"/>
          </w:rPr>
          <w:t xml:space="preserve"> generally).  </w:t>
        </w:r>
      </w:ins>
      <w:ins w:id="529" w:author="Bell Gully" w:date="2018-07-03T15:54:00Z">
        <w:r>
          <w:rPr>
            <w:snapToGrid w:val="0"/>
          </w:rPr>
          <w:t xml:space="preserve"> </w:t>
        </w:r>
      </w:ins>
      <w:r>
        <w:rPr>
          <w:snapToGrid w:val="0"/>
        </w:rPr>
        <w:t xml:space="preserve">Where the Code confers rights or places obligations on the Interconnected Party, or </w:t>
      </w:r>
      <w:ins w:id="530" w:author="Bell Gully" w:date="2018-07-03T15:57:00Z">
        <w:r>
          <w:rPr>
            <w:snapToGrid w:val="0"/>
          </w:rPr>
          <w:t xml:space="preserve">this Agreement </w:t>
        </w:r>
      </w:ins>
      <w:r>
        <w:rPr>
          <w:snapToGrid w:val="0"/>
        </w:rPr>
        <w:t xml:space="preserve">refers to </w:t>
      </w:r>
      <w:ins w:id="531" w:author="Bell Gully" w:date="2018-07-03T15:57:00Z">
        <w:r>
          <w:rPr>
            <w:snapToGrid w:val="0"/>
          </w:rPr>
          <w:t xml:space="preserve">or incorporates </w:t>
        </w:r>
      </w:ins>
      <w:r>
        <w:rPr>
          <w:snapToGrid w:val="0"/>
        </w:rPr>
        <w:t>sections or terms of the Code</w:t>
      </w:r>
      <w:ins w:id="532" w:author="Bell Gully" w:date="2018-07-14T09:07:00Z">
        <w:r w:rsidR="00015D12">
          <w:rPr>
            <w:snapToGrid w:val="0"/>
          </w:rPr>
          <w:t xml:space="preserve"> (including those common provisions specified in Schedule Five or Schedule Six of the Code)</w:t>
        </w:r>
      </w:ins>
      <w:r>
        <w:rPr>
          <w:snapToGrid w:val="0"/>
        </w:rPr>
        <w:t>, this Agreement will</w:t>
      </w:r>
      <w:r>
        <w:t xml:space="preserve"> </w:t>
      </w:r>
      <w:r w:rsidRPr="00ED6DB2">
        <w:rPr>
          <w:snapToGrid w:val="0"/>
        </w:rPr>
        <w:t>be deemed to be amended automatically if</w:t>
      </w:r>
      <w:ins w:id="533" w:author="Bell Gully" w:date="2018-07-03T15:57:00Z">
        <w:r>
          <w:rPr>
            <w:snapToGrid w:val="0"/>
          </w:rPr>
          <w:t xml:space="preserve">, </w:t>
        </w:r>
      </w:ins>
      <w:del w:id="534" w:author="Bell Gully" w:date="2018-07-03T15:57:00Z">
        <w:r w:rsidRPr="00ED6DB2" w:rsidDel="00926CC7">
          <w:rPr>
            <w:snapToGrid w:val="0"/>
          </w:rPr>
          <w:delText xml:space="preserve"> and </w:delText>
        </w:r>
      </w:del>
      <w:r w:rsidRPr="00ED6DB2">
        <w:rPr>
          <w:snapToGrid w:val="0"/>
        </w:rPr>
        <w:t xml:space="preserve">when </w:t>
      </w:r>
      <w:ins w:id="535" w:author="Bell Gully" w:date="2018-07-03T15:57:00Z">
        <w:r>
          <w:rPr>
            <w:snapToGrid w:val="0"/>
          </w:rPr>
          <w:t xml:space="preserve">and to the extent </w:t>
        </w:r>
      </w:ins>
      <w:r w:rsidRPr="00C643A9">
        <w:rPr>
          <w:snapToGrid w:val="0"/>
        </w:rPr>
        <w:t>those rights or obligations, or sections or terms of the Code</w:t>
      </w:r>
      <w:ins w:id="536" w:author="Bell Gully" w:date="2018-07-14T09:06:00Z">
        <w:r w:rsidR="00015D12">
          <w:rPr>
            <w:snapToGrid w:val="0"/>
          </w:rPr>
          <w:t xml:space="preserve"> (including those common provisions specified in Schedule Five or Schedule Six of the Code)</w:t>
        </w:r>
      </w:ins>
      <w:del w:id="537" w:author="Bell Gully" w:date="2018-08-05T15:17:00Z">
        <w:r w:rsidRPr="00C643A9" w:rsidDel="00C906BA">
          <w:rPr>
            <w:snapToGrid w:val="0"/>
          </w:rPr>
          <w:delText>,</w:delText>
        </w:r>
      </w:del>
      <w:r w:rsidRPr="00C643A9">
        <w:rPr>
          <w:snapToGrid w:val="0"/>
        </w:rPr>
        <w:t xml:space="preserve"> are </w:t>
      </w:r>
      <w:ins w:id="538" w:author="Bell Gully" w:date="2018-07-03T15:57:00Z">
        <w:r>
          <w:rPr>
            <w:snapToGrid w:val="0"/>
          </w:rPr>
          <w:t>changed</w:t>
        </w:r>
      </w:ins>
      <w:ins w:id="539" w:author="Bell Gully" w:date="2018-07-08T11:52:00Z">
        <w:r>
          <w:rPr>
            <w:snapToGrid w:val="0"/>
          </w:rPr>
          <w:t>,</w:t>
        </w:r>
      </w:ins>
      <w:ins w:id="540" w:author="Bell Gully" w:date="2018-07-03T15:57:00Z">
        <w:r>
          <w:rPr>
            <w:snapToGrid w:val="0"/>
          </w:rPr>
          <w:t xml:space="preserve"> </w:t>
        </w:r>
      </w:ins>
      <w:r w:rsidRPr="00C643A9">
        <w:rPr>
          <w:snapToGrid w:val="0"/>
        </w:rPr>
        <w:t>amended</w:t>
      </w:r>
      <w:ins w:id="541" w:author="Bell Gully" w:date="2018-07-03T15:57:00Z">
        <w:r>
          <w:rPr>
            <w:snapToGrid w:val="0"/>
          </w:rPr>
          <w:t xml:space="preserve"> </w:t>
        </w:r>
      </w:ins>
      <w:ins w:id="542" w:author="Bell Gully" w:date="2018-07-08T11:52:00Z">
        <w:r>
          <w:rPr>
            <w:snapToGrid w:val="0"/>
          </w:rPr>
          <w:t xml:space="preserve">or supplemented </w:t>
        </w:r>
      </w:ins>
      <w:ins w:id="543" w:author="Bell Gully" w:date="2018-07-03T15:57:00Z">
        <w:r>
          <w:rPr>
            <w:snapToGrid w:val="0"/>
          </w:rPr>
          <w:t xml:space="preserve">in accordance with the Code (including pursuant to </w:t>
        </w:r>
      </w:ins>
      <w:ins w:id="544" w:author="Bell Gully" w:date="2018-07-03T15:58:00Z">
        <w:r w:rsidRPr="00926CC7">
          <w:rPr>
            <w:i/>
            <w:snapToGrid w:val="0"/>
          </w:rPr>
          <w:t>section</w:t>
        </w:r>
      </w:ins>
      <w:ins w:id="545" w:author="Bell Gully" w:date="2018-07-03T15:57:00Z">
        <w:r w:rsidRPr="00926CC7">
          <w:rPr>
            <w:i/>
            <w:snapToGrid w:val="0"/>
          </w:rPr>
          <w:t xml:space="preserve"> </w:t>
        </w:r>
      </w:ins>
      <w:ins w:id="546" w:author="Bell Gully" w:date="2018-07-03T15:58:00Z">
        <w:r w:rsidRPr="00926CC7">
          <w:rPr>
            <w:i/>
            <w:snapToGrid w:val="0"/>
          </w:rPr>
          <w:t>17</w:t>
        </w:r>
        <w:r>
          <w:rPr>
            <w:snapToGrid w:val="0"/>
          </w:rPr>
          <w:t xml:space="preserve"> of the Code)</w:t>
        </w:r>
      </w:ins>
      <w:r w:rsidRPr="00C643A9">
        <w:rPr>
          <w:snapToGrid w:val="0"/>
        </w:rPr>
        <w:t xml:space="preserve">. </w:t>
      </w:r>
      <w:ins w:id="547" w:author="Bell Gully" w:date="2018-07-03T15:58:00Z">
        <w:r>
          <w:rPr>
            <w:snapToGrid w:val="0"/>
          </w:rPr>
          <w:t xml:space="preserve"> At the request of a Party, the other Party shall enter into an agreement which records the relevant </w:t>
        </w:r>
      </w:ins>
      <w:ins w:id="548" w:author="Bell Gully" w:date="2018-07-08T11:52:00Z">
        <w:r>
          <w:rPr>
            <w:snapToGrid w:val="0"/>
          </w:rPr>
          <w:t xml:space="preserve">changes, </w:t>
        </w:r>
      </w:ins>
      <w:ins w:id="549" w:author="Bell Gully" w:date="2018-07-03T15:58:00Z">
        <w:r>
          <w:rPr>
            <w:snapToGrid w:val="0"/>
          </w:rPr>
          <w:t xml:space="preserve">amendments </w:t>
        </w:r>
      </w:ins>
      <w:ins w:id="550" w:author="Bell Gully" w:date="2018-07-08T11:52:00Z">
        <w:r>
          <w:rPr>
            <w:snapToGrid w:val="0"/>
          </w:rPr>
          <w:t xml:space="preserve">or additions </w:t>
        </w:r>
      </w:ins>
      <w:ins w:id="551" w:author="Bell Gully" w:date="2018-07-03T15:58:00Z">
        <w:r>
          <w:rPr>
            <w:snapToGrid w:val="0"/>
          </w:rPr>
          <w:t xml:space="preserve">to this </w:t>
        </w:r>
      </w:ins>
      <w:ins w:id="552" w:author="Bell Gully" w:date="2018-07-03T15:59:00Z">
        <w:r>
          <w:rPr>
            <w:snapToGrid w:val="0"/>
          </w:rPr>
          <w:t xml:space="preserve">Agreement accordingly (and each Party shall take such </w:t>
        </w:r>
      </w:ins>
      <w:ins w:id="553" w:author="Bell Gully" w:date="2018-07-03T16:00:00Z">
        <w:r>
          <w:rPr>
            <w:snapToGrid w:val="0"/>
          </w:rPr>
          <w:t>actions</w:t>
        </w:r>
      </w:ins>
      <w:ins w:id="554" w:author="Bell Gully" w:date="2018-07-03T15:59:00Z">
        <w:r>
          <w:rPr>
            <w:snapToGrid w:val="0"/>
          </w:rPr>
          <w:t xml:space="preserve"> and execute such documents as is required to do so) promptly </w:t>
        </w:r>
      </w:ins>
      <w:ins w:id="555" w:author="Bell Gully" w:date="2018-07-03T16:00:00Z">
        <w:r>
          <w:rPr>
            <w:snapToGrid w:val="0"/>
          </w:rPr>
          <w:t>after</w:t>
        </w:r>
      </w:ins>
      <w:ins w:id="556" w:author="Bell Gully" w:date="2018-07-03T15:59:00Z">
        <w:r>
          <w:rPr>
            <w:snapToGrid w:val="0"/>
          </w:rPr>
          <w:t xml:space="preserve"> the date of any such request.</w:t>
        </w:r>
      </w:ins>
      <w:ins w:id="557" w:author="Bell Gully" w:date="2018-07-03T15:58:00Z">
        <w:r>
          <w:rPr>
            <w:snapToGrid w:val="0"/>
          </w:rPr>
          <w:t xml:space="preserve"> </w:t>
        </w:r>
      </w:ins>
      <w:r>
        <w:rPr>
          <w:snapToGrid w:val="0"/>
        </w:rPr>
        <w:t xml:space="preserve">In the event of any </w:t>
      </w:r>
      <w:r>
        <w:t>conflict or ambiguity between a provision of this Agreement</w:t>
      </w:r>
      <w:ins w:id="558" w:author="Bell Gully" w:date="2018-07-12T20:39:00Z">
        <w:r w:rsidR="00B31B9B">
          <w:t xml:space="preserve"> (where and to the extent the Code confers right or places obligations on the Interconnected Party, or this Agreement refers to or incorporates sections or terms of the Code)</w:t>
        </w:r>
      </w:ins>
      <w:r>
        <w:t xml:space="preserve"> and the Code, the Code shall prevail.</w:t>
      </w:r>
      <w:r>
        <w:rPr>
          <w:snapToGrid w:val="0"/>
        </w:rPr>
        <w:t xml:space="preserve"> In the event the Code</w:t>
      </w:r>
      <w:ins w:id="559" w:author="Bell Gully" w:date="2018-07-12T20:39:00Z">
        <w:r w:rsidR="00B31B9B">
          <w:rPr>
            <w:snapToGrid w:val="0"/>
          </w:rPr>
          <w:t xml:space="preserve"> expires or</w:t>
        </w:r>
      </w:ins>
      <w:r>
        <w:rPr>
          <w:snapToGrid w:val="0"/>
        </w:rPr>
        <w:t xml:space="preserve"> is terminated during the term of this Agreement </w:t>
      </w:r>
      <w:del w:id="560" w:author="Bell Gully" w:date="2018-08-05T15:17:00Z">
        <w:r w:rsidDel="00C906BA">
          <w:rPr>
            <w:snapToGrid w:val="0"/>
          </w:rPr>
          <w:delText>(and not replaced)</w:delText>
        </w:r>
      </w:del>
      <w:del w:id="561" w:author="Bell Gully" w:date="2018-07-13T11:14:00Z">
        <w:r w:rsidDel="00EF4E5C">
          <w:rPr>
            <w:snapToGrid w:val="0"/>
          </w:rPr>
          <w:delText>, this Agreement will</w:delText>
        </w:r>
      </w:del>
      <w:r>
        <w:rPr>
          <w:snapToGrid w:val="0"/>
        </w:rPr>
        <w:t>:</w:t>
      </w:r>
    </w:p>
    <w:p w14:paraId="3605354D" w14:textId="65C0F7B4" w:rsidR="0033050E" w:rsidRDefault="00EF4E5C" w:rsidP="0033050E">
      <w:pPr>
        <w:numPr>
          <w:ilvl w:val="2"/>
          <w:numId w:val="53"/>
        </w:numPr>
      </w:pPr>
      <w:ins w:id="562" w:author="Bell Gully" w:date="2018-07-13T11:14:00Z">
        <w:r>
          <w:rPr>
            <w:snapToGrid w:val="0"/>
          </w:rPr>
          <w:t xml:space="preserve">this Agreement will </w:t>
        </w:r>
      </w:ins>
      <w:r w:rsidR="0033050E" w:rsidRPr="002E2192">
        <w:rPr>
          <w:snapToGrid w:val="0"/>
        </w:rPr>
        <w:t xml:space="preserve">survive </w:t>
      </w:r>
      <w:r w:rsidR="0033050E">
        <w:rPr>
          <w:snapToGrid w:val="0"/>
        </w:rPr>
        <w:t>that</w:t>
      </w:r>
      <w:r w:rsidR="0033050E" w:rsidRPr="002E2192">
        <w:rPr>
          <w:snapToGrid w:val="0"/>
        </w:rPr>
        <w:t xml:space="preserve"> </w:t>
      </w:r>
      <w:ins w:id="563" w:author="Bell Gully" w:date="2018-07-07T20:44:00Z">
        <w:r w:rsidR="0033050E">
          <w:rPr>
            <w:snapToGrid w:val="0"/>
          </w:rPr>
          <w:t xml:space="preserve">expiry or </w:t>
        </w:r>
      </w:ins>
      <w:r w:rsidR="0033050E" w:rsidRPr="002E2192">
        <w:rPr>
          <w:snapToGrid w:val="0"/>
        </w:rPr>
        <w:t xml:space="preserve">termination </w:t>
      </w:r>
      <w:r w:rsidR="0033050E">
        <w:rPr>
          <w:snapToGrid w:val="0"/>
        </w:rPr>
        <w:t>and</w:t>
      </w:r>
      <w:r w:rsidR="0033050E" w:rsidRPr="002E2192">
        <w:rPr>
          <w:snapToGrid w:val="0"/>
        </w:rPr>
        <w:t xml:space="preserve"> continue in full force and effect </w:t>
      </w:r>
      <w:r w:rsidR="0033050E">
        <w:rPr>
          <w:snapToGrid w:val="0"/>
        </w:rPr>
        <w:t>until the Expiry Date</w:t>
      </w:r>
      <w:r w:rsidR="0033050E" w:rsidRPr="002E2192">
        <w:rPr>
          <w:snapToGrid w:val="0"/>
        </w:rPr>
        <w:t xml:space="preserve"> (subject to </w:t>
      </w:r>
      <w:r w:rsidR="0033050E">
        <w:rPr>
          <w:snapToGrid w:val="0"/>
        </w:rPr>
        <w:t xml:space="preserve">earlier termination in accordance with </w:t>
      </w:r>
      <w:r w:rsidR="0033050E" w:rsidRPr="00C643A9">
        <w:rPr>
          <w:i/>
          <w:snapToGrid w:val="0"/>
        </w:rPr>
        <w:t>section 14</w:t>
      </w:r>
      <w:r w:rsidR="0033050E">
        <w:rPr>
          <w:snapToGrid w:val="0"/>
        </w:rPr>
        <w:t>)</w:t>
      </w:r>
      <w:r w:rsidR="0033050E">
        <w:t>; and</w:t>
      </w:r>
    </w:p>
    <w:p w14:paraId="5E411E28" w14:textId="67410425" w:rsidR="00015D12" w:rsidRDefault="0033050E" w:rsidP="0033050E">
      <w:pPr>
        <w:numPr>
          <w:ilvl w:val="2"/>
          <w:numId w:val="53"/>
        </w:numPr>
      </w:pPr>
      <w:proofErr w:type="gramStart"/>
      <w:r>
        <w:t>the</w:t>
      </w:r>
      <w:proofErr w:type="gramEnd"/>
      <w:r>
        <w:t xml:space="preserve"> </w:t>
      </w:r>
      <w:r>
        <w:rPr>
          <w:snapToGrid w:val="0"/>
        </w:rPr>
        <w:t xml:space="preserve">relevant terms of the Code </w:t>
      </w:r>
      <w:ins w:id="564" w:author="Bell Gully" w:date="2018-07-14T09:48:00Z">
        <w:r w:rsidR="00B81F77">
          <w:rPr>
            <w:snapToGrid w:val="0"/>
          </w:rPr>
          <w:t xml:space="preserve">incorporated into this Agreement </w:t>
        </w:r>
      </w:ins>
      <w:r>
        <w:rPr>
          <w:snapToGrid w:val="0"/>
        </w:rPr>
        <w:t>will continue in full force and effect for the term of this Agreement unless First Gas and the Interconnected Party agree to amend them</w:t>
      </w:r>
      <w:r>
        <w:t xml:space="preserve">. </w:t>
      </w:r>
    </w:p>
    <w:p w14:paraId="5D9E607E" w14:textId="77777777" w:rsidR="0033050E" w:rsidRDefault="0033050E" w:rsidP="0033050E">
      <w:pPr>
        <w:pStyle w:val="Heading2"/>
      </w:pPr>
      <w:r>
        <w:rPr>
          <w:snapToGrid w:val="0"/>
          <w:lang w:val="en-AU"/>
        </w:rPr>
        <w:t>Construction</w:t>
      </w:r>
    </w:p>
    <w:p w14:paraId="1FE8B517" w14:textId="77777777" w:rsidR="0033050E" w:rsidRDefault="0033050E" w:rsidP="0033050E">
      <w:pPr>
        <w:numPr>
          <w:ilvl w:val="1"/>
          <w:numId w:val="4"/>
        </w:numPr>
      </w:pPr>
      <w:r>
        <w:t>In this Agreement, unless the context otherwise requires:</w:t>
      </w:r>
    </w:p>
    <w:p w14:paraId="3D780733" w14:textId="5067C937" w:rsidR="0033050E" w:rsidRPr="00CA5E0F" w:rsidRDefault="0033050E" w:rsidP="0033050E">
      <w:pPr>
        <w:numPr>
          <w:ilvl w:val="2"/>
          <w:numId w:val="40"/>
        </w:numPr>
      </w:pPr>
      <w:r w:rsidRPr="007968B1">
        <w:rPr>
          <w:snapToGrid w:val="0"/>
        </w:rPr>
        <w:t>“</w:t>
      </w:r>
      <w:r>
        <w:rPr>
          <w:snapToGrid w:val="0"/>
        </w:rPr>
        <w:t>take</w:t>
      </w:r>
      <w:r w:rsidRPr="007968B1">
        <w:rPr>
          <w:snapToGrid w:val="0"/>
        </w:rPr>
        <w:t xml:space="preserve">” includes to cause or allow Gas to flow at a </w:t>
      </w:r>
      <w:r>
        <w:rPr>
          <w:snapToGrid w:val="0"/>
        </w:rPr>
        <w:t>Delivery</w:t>
      </w:r>
      <w:r w:rsidRPr="007968B1">
        <w:rPr>
          <w:snapToGrid w:val="0"/>
        </w:rPr>
        <w:t xml:space="preserve"> Point</w:t>
      </w:r>
      <w:ins w:id="565" w:author="Bell Gully" w:date="2018-07-12T20:40:00Z">
        <w:r w:rsidR="00B31B9B">
          <w:rPr>
            <w:snapToGrid w:val="0"/>
          </w:rPr>
          <w:t xml:space="preserve"> and other grammatical forms of “take” shall be construed accordingly</w:t>
        </w:r>
      </w:ins>
      <w:r w:rsidRPr="007968B1">
        <w:rPr>
          <w:snapToGrid w:val="0"/>
        </w:rPr>
        <w:t>;</w:t>
      </w:r>
    </w:p>
    <w:p w14:paraId="40B9132F" w14:textId="29BA0BC8" w:rsidR="0033050E" w:rsidRDefault="0033050E" w:rsidP="0033050E">
      <w:pPr>
        <w:numPr>
          <w:ilvl w:val="2"/>
          <w:numId w:val="40"/>
        </w:numPr>
      </w:pPr>
      <w:r>
        <w:t>“curtail” includes to reduce, either partly or to zero</w:t>
      </w:r>
      <w:ins w:id="566" w:author="Bell Gully" w:date="2018-07-09T11:02:00Z">
        <w:r>
          <w:t>, to interrupt</w:t>
        </w:r>
      </w:ins>
      <w:r>
        <w:t xml:space="preserve"> </w:t>
      </w:r>
      <w:del w:id="567" w:author="Bell Gully" w:date="2018-08-14T20:44:00Z">
        <w:r w:rsidDel="003601D7">
          <w:delText xml:space="preserve">and </w:delText>
        </w:r>
      </w:del>
      <w:ins w:id="568" w:author="Bell Gully" w:date="2018-08-14T20:44:00Z">
        <w:r w:rsidR="003601D7">
          <w:t xml:space="preserve">or </w:t>
        </w:r>
      </w:ins>
      <w:r>
        <w:t>to shut or close down;</w:t>
      </w:r>
    </w:p>
    <w:p w14:paraId="1721BBE2" w14:textId="77777777" w:rsidR="0033050E" w:rsidRPr="00874922" w:rsidRDefault="0033050E" w:rsidP="0033050E">
      <w:pPr>
        <w:numPr>
          <w:ilvl w:val="2"/>
          <w:numId w:val="40"/>
        </w:numPr>
      </w:pPr>
      <w:r w:rsidRPr="007968B1">
        <w:rPr>
          <w:snapToGrid w:val="0"/>
        </w:rPr>
        <w:t xml:space="preserve">any reference to a "quantity of Gas” </w:t>
      </w:r>
      <w:r>
        <w:rPr>
          <w:snapToGrid w:val="0"/>
        </w:rPr>
        <w:t>or an “energy quantity”</w:t>
      </w:r>
      <w:r w:rsidRPr="007968B1">
        <w:rPr>
          <w:snapToGrid w:val="0"/>
        </w:rPr>
        <w:t xml:space="preserve"> is a reference to </w:t>
      </w:r>
      <w:r>
        <w:rPr>
          <w:snapToGrid w:val="0"/>
        </w:rPr>
        <w:t xml:space="preserve">GJ of Gas </w:t>
      </w:r>
      <w:r w:rsidRPr="007968B1">
        <w:rPr>
          <w:snapToGrid w:val="0"/>
        </w:rPr>
        <w:t>unless otherwise stated</w:t>
      </w:r>
      <w:r>
        <w:rPr>
          <w:snapToGrid w:val="0"/>
        </w:rPr>
        <w:t xml:space="preserve">; </w:t>
      </w:r>
    </w:p>
    <w:p w14:paraId="04317D5C" w14:textId="77777777" w:rsidR="0033050E" w:rsidRPr="00874922" w:rsidDel="00D92FB2" w:rsidRDefault="0033050E" w:rsidP="0033050E">
      <w:pPr>
        <w:numPr>
          <w:ilvl w:val="2"/>
          <w:numId w:val="40"/>
        </w:numPr>
      </w:pPr>
      <w:r w:rsidDel="00D92FB2">
        <w:rPr>
          <w:snapToGrid w:val="0"/>
          <w:lang w:val="en-GB"/>
        </w:rPr>
        <w:t>“</w:t>
      </w:r>
      <w:proofErr w:type="spellStart"/>
      <w:r w:rsidDel="00D92FB2">
        <w:rPr>
          <w:snapToGrid w:val="0"/>
          <w:lang w:val="en-GB"/>
        </w:rPr>
        <w:t>scm</w:t>
      </w:r>
      <w:proofErr w:type="spellEnd"/>
      <w:r w:rsidDel="00D92FB2">
        <w:rPr>
          <w:snapToGrid w:val="0"/>
          <w:lang w:val="en-GB"/>
        </w:rPr>
        <w:t>” is a</w:t>
      </w:r>
      <w:r w:rsidRPr="004848DF" w:rsidDel="00D92FB2">
        <w:rPr>
          <w:snapToGrid w:val="0"/>
          <w:lang w:val="en-GB"/>
        </w:rPr>
        <w:t xml:space="preserve"> reference to</w:t>
      </w:r>
      <w:r>
        <w:rPr>
          <w:snapToGrid w:val="0"/>
          <w:lang w:val="en-GB"/>
        </w:rPr>
        <w:t xml:space="preserve"> “</w:t>
      </w:r>
      <w:r w:rsidRPr="004848DF" w:rsidDel="00D92FB2">
        <w:rPr>
          <w:snapToGrid w:val="0"/>
          <w:lang w:val="en-GB"/>
        </w:rPr>
        <w:t>standard cubic metre</w:t>
      </w:r>
      <w:r>
        <w:rPr>
          <w:snapToGrid w:val="0"/>
          <w:lang w:val="en-GB"/>
        </w:rPr>
        <w:t>”</w:t>
      </w:r>
      <w:r w:rsidDel="00D92FB2">
        <w:rPr>
          <w:snapToGrid w:val="0"/>
          <w:lang w:val="en-GB"/>
        </w:rPr>
        <w:t xml:space="preserve">, </w:t>
      </w:r>
      <w:r>
        <w:rPr>
          <w:snapToGrid w:val="0"/>
          <w:lang w:val="en-GB"/>
        </w:rPr>
        <w:t>namely</w:t>
      </w:r>
      <w:r w:rsidRPr="004848DF" w:rsidDel="00D92FB2">
        <w:rPr>
          <w:snapToGrid w:val="0"/>
          <w:lang w:val="en-GB"/>
        </w:rPr>
        <w:t xml:space="preserve"> a cubic metre of gas at standard temperature and pressure, </w:t>
      </w:r>
      <w:r>
        <w:rPr>
          <w:snapToGrid w:val="0"/>
          <w:lang w:val="en-GB"/>
        </w:rPr>
        <w:t>i.e.</w:t>
      </w:r>
      <w:r w:rsidRPr="004848DF" w:rsidDel="00D92FB2">
        <w:rPr>
          <w:snapToGrid w:val="0"/>
          <w:lang w:val="en-GB"/>
        </w:rPr>
        <w:t xml:space="preserve"> 15 </w:t>
      </w:r>
      <w:r>
        <w:rPr>
          <w:snapToGrid w:val="0"/>
          <w:lang w:val="en-GB"/>
        </w:rPr>
        <w:t>⁰</w:t>
      </w:r>
      <w:r w:rsidRPr="004848DF" w:rsidDel="00D92FB2">
        <w:rPr>
          <w:snapToGrid w:val="0"/>
          <w:lang w:val="en-GB"/>
        </w:rPr>
        <w:t>C</w:t>
      </w:r>
      <w:r>
        <w:rPr>
          <w:snapToGrid w:val="0"/>
          <w:lang w:val="en-GB"/>
        </w:rPr>
        <w:t xml:space="preserve"> </w:t>
      </w:r>
      <w:r w:rsidRPr="004848DF" w:rsidDel="00D92FB2">
        <w:rPr>
          <w:snapToGrid w:val="0"/>
          <w:lang w:val="en-GB"/>
        </w:rPr>
        <w:t>and 1.01325 bar absolute;</w:t>
      </w:r>
    </w:p>
    <w:p w14:paraId="79A2E4FF" w14:textId="77777777" w:rsidR="0033050E" w:rsidRPr="0095206B" w:rsidRDefault="0033050E" w:rsidP="0033050E">
      <w:pPr>
        <w:numPr>
          <w:ilvl w:val="2"/>
          <w:numId w:val="40"/>
        </w:numPr>
      </w:pPr>
      <w:r w:rsidRPr="007968B1">
        <w:rPr>
          <w:snapToGrid w:val="0"/>
        </w:rPr>
        <w:t>any reference to "</w:t>
      </w:r>
      <w:r>
        <w:rPr>
          <w:snapToGrid w:val="0"/>
        </w:rPr>
        <w:t>metered quantity</w:t>
      </w:r>
      <w:r w:rsidRPr="007968B1">
        <w:rPr>
          <w:snapToGrid w:val="0"/>
        </w:rPr>
        <w:t>” is a reference to</w:t>
      </w:r>
      <w:r>
        <w:rPr>
          <w:snapToGrid w:val="0"/>
        </w:rPr>
        <w:t xml:space="preserve"> </w:t>
      </w:r>
      <w:r>
        <w:rPr>
          <w:bCs/>
        </w:rPr>
        <w:t xml:space="preserve">the quantity of Gas determined using data obtained from Metering; </w:t>
      </w:r>
      <w:r w:rsidRPr="007968B1">
        <w:rPr>
          <w:snapToGrid w:val="0"/>
        </w:rPr>
        <w:t xml:space="preserve"> </w:t>
      </w:r>
    </w:p>
    <w:p w14:paraId="7937FBC6" w14:textId="77777777" w:rsidR="0033050E" w:rsidRPr="001A0B94" w:rsidRDefault="0033050E" w:rsidP="0033050E">
      <w:pPr>
        <w:numPr>
          <w:ilvl w:val="2"/>
          <w:numId w:val="40"/>
        </w:numPr>
        <w:spacing w:after="290" w:line="290" w:lineRule="atLeast"/>
        <w:rPr>
          <w:snapToGrid w:val="0"/>
          <w:lang w:val="en-GB"/>
        </w:rPr>
      </w:pPr>
      <w:r w:rsidRPr="001A0B94">
        <w:rPr>
          <w:lang w:val="en-AU"/>
        </w:rPr>
        <w:t xml:space="preserve">all sections of this Agreement </w:t>
      </w:r>
      <w:r>
        <w:rPr>
          <w:lang w:val="en-AU"/>
        </w:rPr>
        <w:t>(excluding the definition of Non-Specification Gas</w:t>
      </w:r>
      <w:ins w:id="569" w:author="Bell Gully" w:date="2018-07-09T11:02:00Z">
        <w:r>
          <w:rPr>
            <w:lang w:val="en-AU"/>
          </w:rPr>
          <w:t xml:space="preserve"> and </w:t>
        </w:r>
        <w:r w:rsidRPr="00E43F5B">
          <w:rPr>
            <w:i/>
            <w:lang w:val="en-AU"/>
          </w:rPr>
          <w:t xml:space="preserve">section </w:t>
        </w:r>
      </w:ins>
      <w:ins w:id="570" w:author="Bell Gully" w:date="2018-07-09T11:03:00Z">
        <w:r w:rsidRPr="00E43F5B">
          <w:rPr>
            <w:i/>
            <w:lang w:val="en-AU"/>
          </w:rPr>
          <w:t>6</w:t>
        </w:r>
      </w:ins>
      <w:r>
        <w:rPr>
          <w:lang w:val="en-AU"/>
        </w:rPr>
        <w:t>)</w:t>
      </w:r>
      <w:r w:rsidRPr="001A0B94">
        <w:rPr>
          <w:lang w:val="en-AU"/>
        </w:rPr>
        <w:t xml:space="preserve"> apply to Non-Specification Gas</w:t>
      </w:r>
      <w:r>
        <w:rPr>
          <w:lang w:val="en-AU"/>
        </w:rPr>
        <w:t xml:space="preserve"> as if it were Gas</w:t>
      </w:r>
      <w:r w:rsidRPr="001A0B94">
        <w:rPr>
          <w:lang w:val="en-AU"/>
        </w:rPr>
        <w:t>;</w:t>
      </w:r>
    </w:p>
    <w:p w14:paraId="73C2E5EB" w14:textId="77777777" w:rsidR="0033050E" w:rsidRDefault="0033050E" w:rsidP="0033050E">
      <w:pPr>
        <w:numPr>
          <w:ilvl w:val="2"/>
          <w:numId w:val="40"/>
        </w:numPr>
        <w:spacing w:after="290" w:line="290" w:lineRule="atLeast"/>
        <w:rPr>
          <w:snapToGrid w:val="0"/>
          <w:lang w:val="en-GB"/>
        </w:rPr>
      </w:pPr>
      <w:r w:rsidRPr="004848DF">
        <w:rPr>
          <w:snapToGrid w:val="0"/>
        </w:rPr>
        <w:lastRenderedPageBreak/>
        <w:t xml:space="preserve">headings are for ease of reference only and shall not </w:t>
      </w:r>
      <w:r w:rsidRPr="004848DF">
        <w:rPr>
          <w:snapToGrid w:val="0"/>
          <w:lang w:val="en-GB"/>
        </w:rPr>
        <w:t>form any part of the context or affect the interpretation of this Agreement;</w:t>
      </w:r>
    </w:p>
    <w:p w14:paraId="16FB667A" w14:textId="77777777" w:rsidR="0033050E" w:rsidRDefault="0033050E" w:rsidP="0033050E">
      <w:pPr>
        <w:numPr>
          <w:ilvl w:val="2"/>
          <w:numId w:val="40"/>
        </w:numPr>
        <w:spacing w:after="290" w:line="290" w:lineRule="atLeast"/>
        <w:rPr>
          <w:snapToGrid w:val="0"/>
          <w:lang w:val="en-GB"/>
        </w:rPr>
      </w:pPr>
      <w:r w:rsidRPr="007968B1">
        <w:rPr>
          <w:snapToGrid w:val="0"/>
        </w:rPr>
        <w:t>references to persons shall be deemed to include references to individuals, companies, corporations, firms, partnerships, joint ventures, associations, organisations, trusts, states or agencies of state, government departments and local and municipal authorities in each case whether or not having separate legal personality</w:t>
      </w:r>
      <w:r w:rsidRPr="004848DF">
        <w:rPr>
          <w:snapToGrid w:val="0"/>
          <w:lang w:val="en-GB"/>
        </w:rPr>
        <w:t>;</w:t>
      </w:r>
    </w:p>
    <w:p w14:paraId="459724C5" w14:textId="684A655A" w:rsidR="0033050E" w:rsidRDefault="0033050E" w:rsidP="0033050E">
      <w:pPr>
        <w:numPr>
          <w:ilvl w:val="2"/>
          <w:numId w:val="40"/>
        </w:numPr>
        <w:spacing w:after="290" w:line="290" w:lineRule="atLeast"/>
        <w:rPr>
          <w:snapToGrid w:val="0"/>
          <w:lang w:val="en-GB"/>
        </w:rPr>
      </w:pPr>
      <w:r w:rsidRPr="004848DF">
        <w:rPr>
          <w:snapToGrid w:val="0"/>
          <w:lang w:val="en-GB"/>
        </w:rPr>
        <w:t>a reference to any enactment, regulation, New Zealand Standard</w:t>
      </w:r>
      <w:ins w:id="571" w:author="Bell Gully" w:date="2018-07-09T11:03:00Z">
        <w:r>
          <w:rPr>
            <w:snapToGrid w:val="0"/>
            <w:lang w:val="en-GB"/>
          </w:rPr>
          <w:t>, the Code</w:t>
        </w:r>
      </w:ins>
      <w:r w:rsidRPr="004848DF">
        <w:rPr>
          <w:snapToGrid w:val="0"/>
          <w:lang w:val="en-GB"/>
        </w:rPr>
        <w:t xml:space="preserve"> or any section of the Code, is a reference to that enactment, regulation, New Zealand Standard</w:t>
      </w:r>
      <w:ins w:id="572" w:author="Bell Gully" w:date="2018-07-09T11:03:00Z">
        <w:r>
          <w:rPr>
            <w:snapToGrid w:val="0"/>
            <w:lang w:val="en-GB"/>
          </w:rPr>
          <w:t>, the Code</w:t>
        </w:r>
      </w:ins>
      <w:ins w:id="573" w:author="Bell Gully" w:date="2018-08-10T14:27:00Z">
        <w:r w:rsidR="00F721FA">
          <w:rPr>
            <w:snapToGrid w:val="0"/>
            <w:lang w:val="en-GB"/>
          </w:rPr>
          <w:t>,</w:t>
        </w:r>
      </w:ins>
      <w:r w:rsidRPr="004848DF">
        <w:rPr>
          <w:snapToGrid w:val="0"/>
          <w:lang w:val="en-GB"/>
        </w:rPr>
        <w:t xml:space="preserve"> or section </w:t>
      </w:r>
      <w:ins w:id="574" w:author="Bell Gully" w:date="2018-08-10T14:27:00Z">
        <w:r w:rsidR="00F721FA">
          <w:rPr>
            <w:snapToGrid w:val="0"/>
            <w:lang w:val="en-GB"/>
          </w:rPr>
          <w:t xml:space="preserve">of the Code, </w:t>
        </w:r>
      </w:ins>
      <w:r w:rsidRPr="004848DF">
        <w:rPr>
          <w:snapToGrid w:val="0"/>
          <w:lang w:val="en-GB"/>
        </w:rPr>
        <w:t>as amended</w:t>
      </w:r>
      <w:ins w:id="575" w:author="Bell Gully" w:date="2018-08-10T14:27:00Z">
        <w:r w:rsidR="00F721FA">
          <w:rPr>
            <w:snapToGrid w:val="0"/>
            <w:lang w:val="en-GB"/>
          </w:rPr>
          <w:t>,</w:t>
        </w:r>
      </w:ins>
      <w:del w:id="576" w:author="Bell Gully" w:date="2018-08-10T14:27:00Z">
        <w:r w:rsidRPr="004848DF" w:rsidDel="00F721FA">
          <w:rPr>
            <w:snapToGrid w:val="0"/>
            <w:lang w:val="en-GB"/>
          </w:rPr>
          <w:delText xml:space="preserve"> or</w:delText>
        </w:r>
      </w:del>
      <w:r w:rsidRPr="004848DF">
        <w:rPr>
          <w:snapToGrid w:val="0"/>
          <w:lang w:val="en-GB"/>
        </w:rPr>
        <w:t xml:space="preserve"> substituted</w:t>
      </w:r>
      <w:ins w:id="577" w:author="Bell Gully" w:date="2018-07-12T20:40:00Z">
        <w:r w:rsidR="00B31B9B">
          <w:rPr>
            <w:snapToGrid w:val="0"/>
            <w:lang w:val="en-GB"/>
          </w:rPr>
          <w:t xml:space="preserve"> </w:t>
        </w:r>
      </w:ins>
      <w:ins w:id="578" w:author="Bell Gully" w:date="2018-08-10T14:27:00Z">
        <w:r w:rsidR="00F721FA">
          <w:rPr>
            <w:snapToGrid w:val="0"/>
            <w:lang w:val="en-GB"/>
          </w:rPr>
          <w:t xml:space="preserve">or replaced </w:t>
        </w:r>
      </w:ins>
      <w:ins w:id="579" w:author="Bell Gully" w:date="2018-07-12T20:40:00Z">
        <w:r w:rsidR="00B31B9B">
          <w:rPr>
            <w:snapToGrid w:val="0"/>
            <w:lang w:val="en-GB"/>
          </w:rPr>
          <w:t>from time to time</w:t>
        </w:r>
      </w:ins>
      <w:r w:rsidRPr="004848DF">
        <w:rPr>
          <w:snapToGrid w:val="0"/>
          <w:lang w:val="en-GB"/>
        </w:rPr>
        <w:t>;</w:t>
      </w:r>
    </w:p>
    <w:p w14:paraId="526A7A39" w14:textId="77777777" w:rsidR="0033050E" w:rsidRDefault="0033050E" w:rsidP="0033050E">
      <w:pPr>
        <w:numPr>
          <w:ilvl w:val="2"/>
          <w:numId w:val="40"/>
        </w:numPr>
        <w:spacing w:after="290" w:line="290" w:lineRule="atLeast"/>
        <w:rPr>
          <w:snapToGrid w:val="0"/>
          <w:lang w:val="en-GB"/>
        </w:rPr>
      </w:pPr>
      <w:r>
        <w:rPr>
          <w:snapToGrid w:val="0"/>
          <w:lang w:val="en-GB"/>
        </w:rPr>
        <w:t xml:space="preserve">any </w:t>
      </w:r>
      <w:r w:rsidRPr="004848DF">
        <w:rPr>
          <w:snapToGrid w:val="0"/>
          <w:lang w:val="en-GB"/>
        </w:rPr>
        <w:t>reference to a document include</w:t>
      </w:r>
      <w:r>
        <w:rPr>
          <w:snapToGrid w:val="0"/>
          <w:lang w:val="en-GB"/>
        </w:rPr>
        <w:t>s</w:t>
      </w:r>
      <w:r w:rsidRPr="004848DF">
        <w:rPr>
          <w:snapToGrid w:val="0"/>
          <w:lang w:val="en-GB"/>
        </w:rPr>
        <w:t xml:space="preserve"> all </w:t>
      </w:r>
      <w:r>
        <w:rPr>
          <w:snapToGrid w:val="0"/>
          <w:lang w:val="en-GB"/>
        </w:rPr>
        <w:t xml:space="preserve">valid </w:t>
      </w:r>
      <w:r w:rsidRPr="004848DF">
        <w:rPr>
          <w:snapToGrid w:val="0"/>
          <w:lang w:val="en-GB"/>
        </w:rPr>
        <w:t>amendments</w:t>
      </w:r>
      <w:r>
        <w:rPr>
          <w:snapToGrid w:val="0"/>
          <w:lang w:val="en-GB"/>
        </w:rPr>
        <w:t xml:space="preserve">, variations or </w:t>
      </w:r>
      <w:r w:rsidRPr="004848DF">
        <w:rPr>
          <w:snapToGrid w:val="0"/>
          <w:lang w:val="en-GB"/>
        </w:rPr>
        <w:t>supplements to</w:t>
      </w:r>
      <w:r>
        <w:rPr>
          <w:snapToGrid w:val="0"/>
          <w:lang w:val="en-GB"/>
        </w:rPr>
        <w:t>,</w:t>
      </w:r>
      <w:r w:rsidRPr="004848DF">
        <w:rPr>
          <w:snapToGrid w:val="0"/>
          <w:lang w:val="en-GB"/>
        </w:rPr>
        <w:t xml:space="preserve"> or replacements of</w:t>
      </w:r>
      <w:ins w:id="580" w:author="Bell Gully" w:date="2018-07-09T11:03:00Z">
        <w:r>
          <w:rPr>
            <w:snapToGrid w:val="0"/>
            <w:lang w:val="en-GB"/>
          </w:rPr>
          <w:t>,</w:t>
        </w:r>
      </w:ins>
      <w:r w:rsidRPr="004848DF">
        <w:rPr>
          <w:snapToGrid w:val="0"/>
          <w:lang w:val="en-GB"/>
        </w:rPr>
        <w:t xml:space="preserve"> </w:t>
      </w:r>
      <w:r>
        <w:rPr>
          <w:snapToGrid w:val="0"/>
          <w:lang w:val="en-GB"/>
        </w:rPr>
        <w:t>that</w:t>
      </w:r>
      <w:r w:rsidRPr="004848DF">
        <w:rPr>
          <w:snapToGrid w:val="0"/>
          <w:lang w:val="en-GB"/>
        </w:rPr>
        <w:t xml:space="preserve"> document;</w:t>
      </w:r>
    </w:p>
    <w:p w14:paraId="59DFC2AF" w14:textId="77777777" w:rsidR="0033050E" w:rsidRDefault="0033050E" w:rsidP="0033050E">
      <w:pPr>
        <w:numPr>
          <w:ilvl w:val="2"/>
          <w:numId w:val="40"/>
        </w:numPr>
        <w:spacing w:after="290" w:line="290" w:lineRule="atLeast"/>
        <w:rPr>
          <w:snapToGrid w:val="0"/>
          <w:lang w:val="en-GB"/>
        </w:rPr>
      </w:pPr>
      <w:r w:rsidRPr="004848DF">
        <w:rPr>
          <w:snapToGrid w:val="0"/>
          <w:lang w:val="en-GB"/>
        </w:rPr>
        <w:t>references to a Party includes its respective successors and permitted assignees;</w:t>
      </w:r>
    </w:p>
    <w:p w14:paraId="783C9594" w14:textId="77777777" w:rsidR="0033050E" w:rsidRDefault="0033050E" w:rsidP="0033050E">
      <w:pPr>
        <w:numPr>
          <w:ilvl w:val="2"/>
          <w:numId w:val="40"/>
        </w:numPr>
        <w:rPr>
          <w:snapToGrid w:val="0"/>
        </w:rPr>
      </w:pPr>
      <w:r w:rsidRPr="007968B1">
        <w:rPr>
          <w:snapToGrid w:val="0"/>
        </w:rPr>
        <w:t>the singular includes the plural and vice versa;</w:t>
      </w:r>
    </w:p>
    <w:p w14:paraId="47433F15" w14:textId="77777777" w:rsidR="0033050E" w:rsidRPr="00B82095" w:rsidRDefault="0033050E" w:rsidP="0033050E">
      <w:pPr>
        <w:numPr>
          <w:ilvl w:val="2"/>
          <w:numId w:val="40"/>
        </w:numPr>
        <w:rPr>
          <w:snapToGrid w:val="0"/>
        </w:rPr>
      </w:pPr>
      <w:r w:rsidRPr="00B82095">
        <w:rPr>
          <w:snapToGrid w:val="0"/>
        </w:rPr>
        <w:t>any derivation of a defined term</w:t>
      </w:r>
      <w:r>
        <w:rPr>
          <w:snapToGrid w:val="0"/>
        </w:rPr>
        <w:t xml:space="preserve"> or “take” or “curtail”</w:t>
      </w:r>
      <w:r w:rsidRPr="00B82095">
        <w:rPr>
          <w:snapToGrid w:val="0"/>
        </w:rPr>
        <w:t xml:space="preserve"> shall have a corresponding meaning;</w:t>
      </w:r>
    </w:p>
    <w:p w14:paraId="79D7ED41" w14:textId="6A4C5DCE" w:rsidR="0033050E" w:rsidDel="00F721FA" w:rsidRDefault="0033050E" w:rsidP="0033050E">
      <w:pPr>
        <w:numPr>
          <w:ilvl w:val="2"/>
          <w:numId w:val="40"/>
        </w:numPr>
        <w:rPr>
          <w:del w:id="581" w:author="Bell Gully" w:date="2018-08-10T14:27:00Z"/>
          <w:snapToGrid w:val="0"/>
        </w:rPr>
      </w:pPr>
      <w:del w:id="582" w:author="Bell Gully" w:date="2018-07-09T11:03:00Z">
        <w:r w:rsidDel="00E43F5B">
          <w:rPr>
            <w:snapToGrid w:val="0"/>
          </w:rPr>
          <w:delText xml:space="preserve">any </w:delText>
        </w:r>
        <w:r w:rsidRPr="00B82095" w:rsidDel="00E43F5B">
          <w:rPr>
            <w:snapToGrid w:val="0"/>
          </w:rPr>
          <w:delText>reference to a</w:delText>
        </w:r>
        <w:r w:rsidDel="00E43F5B">
          <w:rPr>
            <w:snapToGrid w:val="0"/>
          </w:rPr>
          <w:delText>ny</w:delText>
        </w:r>
        <w:r w:rsidRPr="00B82095" w:rsidDel="00E43F5B">
          <w:rPr>
            <w:snapToGrid w:val="0"/>
          </w:rPr>
          <w:delText xml:space="preserve"> person doing any</w:delText>
        </w:r>
        <w:r w:rsidDel="00E43F5B">
          <w:rPr>
            <w:snapToGrid w:val="0"/>
          </w:rPr>
          <w:delText xml:space="preserve"> specific thing </w:delText>
        </w:r>
        <w:r w:rsidRPr="00B82095" w:rsidDel="00E43F5B">
          <w:rPr>
            <w:snapToGrid w:val="0"/>
          </w:rPr>
          <w:delText xml:space="preserve">includes that party doing </w:delText>
        </w:r>
        <w:r w:rsidDel="00E43F5B">
          <w:rPr>
            <w:snapToGrid w:val="0"/>
          </w:rPr>
          <w:delText xml:space="preserve">(or having the right or ability to do </w:delText>
        </w:r>
        <w:r w:rsidRPr="00B82095" w:rsidDel="00E43F5B">
          <w:rPr>
            <w:snapToGrid w:val="0"/>
          </w:rPr>
          <w:delText>that thing</w:delText>
        </w:r>
        <w:r w:rsidDel="00E43F5B">
          <w:rPr>
            <w:snapToGrid w:val="0"/>
          </w:rPr>
          <w:delText>), unless specified otherwise</w:delText>
        </w:r>
      </w:del>
      <w:del w:id="583" w:author="Bell Gully" w:date="2018-08-10T14:27:00Z">
        <w:r w:rsidDel="00F721FA">
          <w:rPr>
            <w:snapToGrid w:val="0"/>
          </w:rPr>
          <w:delText xml:space="preserve">; </w:delText>
        </w:r>
      </w:del>
    </w:p>
    <w:p w14:paraId="6BB5D4A4" w14:textId="77777777" w:rsidR="0033050E" w:rsidRDefault="0033050E" w:rsidP="0033050E">
      <w:pPr>
        <w:numPr>
          <w:ilvl w:val="2"/>
          <w:numId w:val="40"/>
        </w:numPr>
        <w:rPr>
          <w:snapToGrid w:val="0"/>
        </w:rPr>
      </w:pPr>
      <w:r w:rsidRPr="007968B1">
        <w:rPr>
          <w:snapToGrid w:val="0"/>
        </w:rPr>
        <w:t xml:space="preserve">any reference to a prohibition against doing something </w:t>
      </w:r>
      <w:r>
        <w:rPr>
          <w:snapToGrid w:val="0"/>
        </w:rPr>
        <w:t>includes</w:t>
      </w:r>
      <w:r w:rsidRPr="007968B1">
        <w:rPr>
          <w:snapToGrid w:val="0"/>
        </w:rPr>
        <w:t xml:space="preserve"> a reference to not permitting, suffering or causing that thing to be done;</w:t>
      </w:r>
    </w:p>
    <w:p w14:paraId="39AB8580" w14:textId="77777777" w:rsidR="0033050E" w:rsidRPr="007968B1" w:rsidRDefault="0033050E" w:rsidP="0033050E">
      <w:pPr>
        <w:numPr>
          <w:ilvl w:val="2"/>
          <w:numId w:val="40"/>
        </w:numPr>
        <w:rPr>
          <w:snapToGrid w:val="0"/>
        </w:rPr>
      </w:pPr>
      <w:r w:rsidRPr="007968B1">
        <w:rPr>
          <w:snapToGrid w:val="0"/>
        </w:rPr>
        <w:t xml:space="preserve">any reference to a range of sections </w:t>
      </w:r>
      <w:r>
        <w:rPr>
          <w:snapToGrid w:val="0"/>
        </w:rPr>
        <w:t>includes</w:t>
      </w:r>
      <w:r w:rsidRPr="007968B1">
        <w:rPr>
          <w:snapToGrid w:val="0"/>
        </w:rPr>
        <w:t xml:space="preserve"> the first and last sections referenced;</w:t>
      </w:r>
    </w:p>
    <w:p w14:paraId="042D44F6" w14:textId="77777777" w:rsidR="0033050E" w:rsidRPr="007968B1" w:rsidRDefault="0033050E" w:rsidP="0033050E">
      <w:pPr>
        <w:numPr>
          <w:ilvl w:val="2"/>
          <w:numId w:val="40"/>
        </w:numPr>
        <w:rPr>
          <w:snapToGrid w:val="0"/>
        </w:rPr>
      </w:pPr>
      <w:r w:rsidRPr="007968B1">
        <w:rPr>
          <w:snapToGrid w:val="0"/>
        </w:rPr>
        <w:t xml:space="preserve">all references to any time of the </w:t>
      </w:r>
      <w:r>
        <w:rPr>
          <w:snapToGrid w:val="0"/>
        </w:rPr>
        <w:t>Day</w:t>
      </w:r>
      <w:r w:rsidRPr="007968B1">
        <w:rPr>
          <w:snapToGrid w:val="0"/>
        </w:rPr>
        <w:t xml:space="preserve"> shall, unless expressly referring to New Zealand standard time, be references to New Zealand statutory time (that is, including adjustments for New Zealand daylight savings time</w:t>
      </w:r>
      <w:r>
        <w:rPr>
          <w:snapToGrid w:val="0"/>
        </w:rPr>
        <w:t>)</w:t>
      </w:r>
      <w:r w:rsidRPr="007968B1">
        <w:rPr>
          <w:snapToGrid w:val="0"/>
        </w:rPr>
        <w:t>;</w:t>
      </w:r>
      <w:r>
        <w:rPr>
          <w:snapToGrid w:val="0"/>
        </w:rPr>
        <w:t xml:space="preserve"> </w:t>
      </w:r>
    </w:p>
    <w:p w14:paraId="57BB5374" w14:textId="77777777" w:rsidR="0033050E" w:rsidRDefault="0033050E" w:rsidP="0033050E">
      <w:pPr>
        <w:numPr>
          <w:ilvl w:val="2"/>
          <w:numId w:val="40"/>
        </w:numPr>
        <w:rPr>
          <w:ins w:id="584" w:author="Bell Gully" w:date="2018-07-09T11:07:00Z"/>
          <w:snapToGrid w:val="0"/>
        </w:rPr>
      </w:pPr>
      <w:ins w:id="585" w:author="Bell Gully" w:date="2018-07-09T11:07:00Z">
        <w:r>
          <w:rPr>
            <w:snapToGrid w:val="0"/>
          </w:rPr>
          <w:t>a reference to dollars or $ is a</w:t>
        </w:r>
      </w:ins>
      <w:ins w:id="586" w:author="Bell Gully" w:date="2018-07-09T11:08:00Z">
        <w:r>
          <w:rPr>
            <w:snapToGrid w:val="0"/>
          </w:rPr>
          <w:t xml:space="preserve"> reference to New Zealand Dollars;</w:t>
        </w:r>
      </w:ins>
    </w:p>
    <w:p w14:paraId="487D6AEC" w14:textId="77777777" w:rsidR="0033050E" w:rsidRDefault="0033050E" w:rsidP="0033050E">
      <w:pPr>
        <w:numPr>
          <w:ilvl w:val="2"/>
          <w:numId w:val="40"/>
        </w:numPr>
        <w:rPr>
          <w:snapToGrid w:val="0"/>
        </w:rPr>
      </w:pPr>
      <w:r w:rsidRPr="007968B1">
        <w:rPr>
          <w:snapToGrid w:val="0"/>
        </w:rPr>
        <w:t>any reference to “</w:t>
      </w:r>
      <w:r>
        <w:rPr>
          <w:snapToGrid w:val="0"/>
        </w:rPr>
        <w:t>includes</w:t>
      </w:r>
      <w:r w:rsidRPr="007968B1">
        <w:rPr>
          <w:snapToGrid w:val="0"/>
        </w:rPr>
        <w:t>”</w:t>
      </w:r>
      <w:r>
        <w:rPr>
          <w:snapToGrid w:val="0"/>
        </w:rPr>
        <w:t xml:space="preserve">, “including” or similar </w:t>
      </w:r>
      <w:r w:rsidRPr="007968B1">
        <w:rPr>
          <w:snapToGrid w:val="0"/>
        </w:rPr>
        <w:t xml:space="preserve">shall </w:t>
      </w:r>
      <w:r>
        <w:rPr>
          <w:snapToGrid w:val="0"/>
        </w:rPr>
        <w:t>imply no limitation; and</w:t>
      </w:r>
    </w:p>
    <w:p w14:paraId="0E7BBB26" w14:textId="3B713CA5" w:rsidR="0033050E" w:rsidRPr="006D518C" w:rsidRDefault="0033050E" w:rsidP="0033050E">
      <w:pPr>
        <w:numPr>
          <w:ilvl w:val="2"/>
          <w:numId w:val="40"/>
        </w:numPr>
        <w:rPr>
          <w:b/>
        </w:rPr>
      </w:pPr>
      <w:proofErr w:type="gramStart"/>
      <w:r w:rsidRPr="00C34BBD">
        <w:rPr>
          <w:snapToGrid w:val="0"/>
        </w:rPr>
        <w:t>any</w:t>
      </w:r>
      <w:proofErr w:type="gramEnd"/>
      <w:r w:rsidRPr="00C34BBD">
        <w:rPr>
          <w:snapToGrid w:val="0"/>
        </w:rPr>
        <w:t xml:space="preserve"> reference to “law” includes all statutes, regulations, codes of practice</w:t>
      </w:r>
      <w:ins w:id="587" w:author="Bell Gully" w:date="2018-07-10T09:25:00Z">
        <w:r w:rsidR="00F95308">
          <w:rPr>
            <w:snapToGrid w:val="0"/>
          </w:rPr>
          <w:t xml:space="preserve">, </w:t>
        </w:r>
      </w:ins>
      <w:ins w:id="588" w:author="Bell Gully" w:date="2018-07-12T20:41:00Z">
        <w:r w:rsidR="00B31B9B">
          <w:rPr>
            <w:snapToGrid w:val="0"/>
          </w:rPr>
          <w:t>New Zealand Standards,</w:t>
        </w:r>
      </w:ins>
      <w:del w:id="589" w:author="Bell Gully" w:date="2018-07-12T20:41:00Z">
        <w:r w:rsidRPr="00C34BBD" w:rsidDel="00B31B9B">
          <w:rPr>
            <w:snapToGrid w:val="0"/>
          </w:rPr>
          <w:delText xml:space="preserve"> </w:delText>
        </w:r>
      </w:del>
      <w:ins w:id="590" w:author="Bell Gully" w:date="2018-08-05T15:32:00Z">
        <w:r w:rsidR="00751CD2">
          <w:rPr>
            <w:snapToGrid w:val="0"/>
          </w:rPr>
          <w:t xml:space="preserve"> </w:t>
        </w:r>
      </w:ins>
      <w:r w:rsidRPr="00C34BBD">
        <w:rPr>
          <w:snapToGrid w:val="0"/>
        </w:rPr>
        <w:t>and local authority rules</w:t>
      </w:r>
      <w:r w:rsidRPr="00C34BBD">
        <w:rPr>
          <w:snapToGrid w:val="0"/>
          <w:lang w:val="en-GB"/>
        </w:rPr>
        <w:t>.</w:t>
      </w:r>
    </w:p>
    <w:p w14:paraId="4B6D566E" w14:textId="7F82BD9F" w:rsidR="00C6575C" w:rsidRPr="00530C8E" w:rsidRDefault="00C6575C" w:rsidP="009871BE">
      <w:pPr>
        <w:pStyle w:val="Heading1"/>
        <w:numPr>
          <w:ilvl w:val="0"/>
          <w:numId w:val="4"/>
        </w:numPr>
        <w:rPr>
          <w:snapToGrid w:val="0"/>
        </w:rPr>
      </w:pPr>
      <w:bookmarkStart w:id="591" w:name="_Toc521675255"/>
      <w:del w:id="592" w:author="Bell Gully" w:date="2018-07-07T21:29:00Z">
        <w:r w:rsidRPr="00530C8E" w:rsidDel="009D5B33">
          <w:rPr>
            <w:snapToGrid w:val="0"/>
          </w:rPr>
          <w:lastRenderedPageBreak/>
          <w:delText>parties’ rights and obligations</w:delText>
        </w:r>
      </w:del>
      <w:ins w:id="593" w:author="Bell Gully" w:date="2018-07-07T21:29:00Z">
        <w:r w:rsidR="009D5B33">
          <w:rPr>
            <w:snapToGrid w:val="0"/>
          </w:rPr>
          <w:t>DELIVERY POINT INTERCONNECtion</w:t>
        </w:r>
      </w:ins>
      <w:bookmarkEnd w:id="591"/>
    </w:p>
    <w:p w14:paraId="7C9AF435" w14:textId="78FA100E" w:rsidR="009D5B33" w:rsidRPr="00034C7C" w:rsidRDefault="009D5B33" w:rsidP="009D5B33">
      <w:pPr>
        <w:pStyle w:val="Heading2"/>
        <w:ind w:left="623"/>
        <w:rPr>
          <w:ins w:id="594" w:author="Bell Gully" w:date="2018-07-07T21:30:00Z"/>
        </w:rPr>
      </w:pPr>
      <w:ins w:id="595" w:author="Bell Gully" w:date="2018-07-07T21:30:00Z">
        <w:r>
          <w:t>Parties’ Rights and Obligations</w:t>
        </w:r>
      </w:ins>
    </w:p>
    <w:p w14:paraId="3C998903" w14:textId="58ECA295" w:rsidR="00C6575C" w:rsidRDefault="00A64DF4" w:rsidP="009871BE">
      <w:pPr>
        <w:numPr>
          <w:ilvl w:val="1"/>
          <w:numId w:val="4"/>
        </w:numPr>
      </w:pPr>
      <w:r>
        <w:t>First Gas</w:t>
      </w:r>
      <w:r w:rsidR="00C6575C" w:rsidRPr="00530C8E">
        <w:t xml:space="preserve"> will permit connection of the Interconnected Party’s Pipeline to </w:t>
      </w:r>
      <w:r w:rsidR="001A6660">
        <w:t>a</w:t>
      </w:r>
      <w:r w:rsidR="00C6575C" w:rsidRPr="00530C8E">
        <w:t xml:space="preserve"> </w:t>
      </w:r>
      <w:r w:rsidR="00F05DB3">
        <w:t>Delivery</w:t>
      </w:r>
      <w:r w:rsidR="00202D86">
        <w:t xml:space="preserve"> Point</w:t>
      </w:r>
      <w:r w:rsidR="00C6575C" w:rsidRPr="00530C8E">
        <w:t xml:space="preserve">, </w:t>
      </w:r>
      <w:r w:rsidR="007E155D" w:rsidRPr="00530C8E">
        <w:t xml:space="preserve">on </w:t>
      </w:r>
      <w:r w:rsidR="006118E8" w:rsidRPr="00530C8E">
        <w:t xml:space="preserve">and subject to </w:t>
      </w:r>
      <w:r w:rsidR="00C6575C" w:rsidRPr="00530C8E">
        <w:t>the terms and conditions set out in this Agreement.</w:t>
      </w:r>
      <w:r w:rsidR="0012270A">
        <w:t xml:space="preserve"> </w:t>
      </w:r>
    </w:p>
    <w:p w14:paraId="692A03C4" w14:textId="634E2CF9" w:rsidR="00C6575C" w:rsidRDefault="00C6575C" w:rsidP="009871BE">
      <w:pPr>
        <w:numPr>
          <w:ilvl w:val="1"/>
          <w:numId w:val="4"/>
        </w:numPr>
      </w:pPr>
      <w:r w:rsidRPr="00530C8E">
        <w:t xml:space="preserve">Each Party will act as a Reasonable and Prudent Operator when exercising </w:t>
      </w:r>
      <w:ins w:id="596" w:author="Bell Gully" w:date="2018-06-29T15:19:00Z">
        <w:r w:rsidR="00A54305">
          <w:t xml:space="preserve">or performing </w:t>
        </w:r>
      </w:ins>
      <w:r w:rsidRPr="00530C8E">
        <w:t>any of its rights, powers, obligations and duties under this Agreement.</w:t>
      </w:r>
    </w:p>
    <w:p w14:paraId="0BDF6194" w14:textId="1891CAD9" w:rsidR="00C6575C" w:rsidRPr="00530C8E" w:rsidRDefault="00D70179" w:rsidP="009871BE">
      <w:pPr>
        <w:numPr>
          <w:ilvl w:val="1"/>
          <w:numId w:val="4"/>
        </w:numPr>
      </w:pPr>
      <w:r>
        <w:t>S</w:t>
      </w:r>
      <w:r w:rsidR="000D2CAD" w:rsidRPr="00530C8E">
        <w:t>ubject</w:t>
      </w:r>
      <w:r w:rsidR="00550491" w:rsidRPr="00530C8E">
        <w:t xml:space="preserve"> to</w:t>
      </w:r>
      <w:r w:rsidR="000D2CAD" w:rsidRPr="00530C8E">
        <w:t xml:space="preserve"> </w:t>
      </w:r>
      <w:r w:rsidR="00A3610F" w:rsidRPr="00530C8E">
        <w:t xml:space="preserve">the terms of </w:t>
      </w:r>
      <w:r w:rsidR="0062430E">
        <w:t>this Agreement</w:t>
      </w:r>
      <w:r w:rsidR="00584277">
        <w:t xml:space="preserve"> and </w:t>
      </w:r>
      <w:r w:rsidR="00A3610F" w:rsidRPr="00530C8E">
        <w:t>the Code</w:t>
      </w:r>
      <w:r w:rsidR="000D2CAD" w:rsidRPr="00D70179">
        <w:rPr>
          <w:i/>
        </w:rPr>
        <w:t>,</w:t>
      </w:r>
      <w:r w:rsidR="000D2CAD" w:rsidRPr="00530C8E">
        <w:t xml:space="preserve"> </w:t>
      </w:r>
      <w:r w:rsidR="00A64DF4">
        <w:t>First Gas</w:t>
      </w:r>
      <w:r>
        <w:t xml:space="preserve"> </w:t>
      </w:r>
      <w:r w:rsidR="00C6575C" w:rsidRPr="00530C8E">
        <w:t xml:space="preserve">has absolute discretion as to how it conducts the operation of </w:t>
      </w:r>
      <w:r w:rsidR="0016110E">
        <w:t>the</w:t>
      </w:r>
      <w:r>
        <w:t xml:space="preserve"> </w:t>
      </w:r>
      <w:r w:rsidR="00FB2AF0">
        <w:t>Transmission System</w:t>
      </w:r>
      <w:r w:rsidR="00C6575C" w:rsidRPr="00530C8E">
        <w:t>.</w:t>
      </w:r>
    </w:p>
    <w:p w14:paraId="41D44EED" w14:textId="78C7FA78" w:rsidR="00034C7C" w:rsidRPr="00034C7C" w:rsidRDefault="00A52F52" w:rsidP="00034C7C">
      <w:pPr>
        <w:pStyle w:val="Heading2"/>
        <w:ind w:left="623"/>
      </w:pPr>
      <w:bookmarkStart w:id="597" w:name="_Toc475431523"/>
      <w:bookmarkStart w:id="598" w:name="_Toc475431828"/>
      <w:bookmarkStart w:id="599" w:name="_Toc475631666"/>
      <w:bookmarkStart w:id="600" w:name="_Toc475692716"/>
      <w:bookmarkStart w:id="601" w:name="_Toc475696603"/>
      <w:bookmarkStart w:id="602" w:name="_Toc475431524"/>
      <w:bookmarkStart w:id="603" w:name="_Toc475431829"/>
      <w:bookmarkStart w:id="604" w:name="_Toc475631667"/>
      <w:bookmarkStart w:id="605" w:name="_Toc475692717"/>
      <w:bookmarkStart w:id="606" w:name="_Toc475696604"/>
      <w:bookmarkStart w:id="607" w:name="_Toc475431526"/>
      <w:bookmarkStart w:id="608" w:name="_Toc475431831"/>
      <w:bookmarkStart w:id="609" w:name="_Toc475631669"/>
      <w:bookmarkStart w:id="610" w:name="_Toc475692719"/>
      <w:bookmarkStart w:id="611" w:name="_Toc475696606"/>
      <w:bookmarkStart w:id="612" w:name="_Toc475431527"/>
      <w:bookmarkStart w:id="613" w:name="_Toc475431832"/>
      <w:bookmarkStart w:id="614" w:name="_Toc475631670"/>
      <w:bookmarkStart w:id="615" w:name="_Toc475692720"/>
      <w:bookmarkStart w:id="616" w:name="_Toc475696607"/>
      <w:bookmarkStart w:id="617" w:name="_Toc377733969"/>
      <w:bookmarkStart w:id="618" w:name="_Toc422313144"/>
      <w:bookmarkStart w:id="619" w:name="_Toc422319065"/>
      <w:bookmarkStart w:id="620" w:name="_Toc422406829"/>
      <w:bookmarkStart w:id="621" w:name="_Toc423342307"/>
      <w:bookmarkStart w:id="622" w:name="_Toc423347998"/>
      <w:bookmarkStart w:id="623" w:name="_Toc424040064"/>
      <w:bookmarkStart w:id="624" w:name="_Toc424043121"/>
      <w:bookmarkStart w:id="625" w:name="_Toc424124582"/>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del w:id="626" w:author="Bell Gully" w:date="2018-07-07T21:30:00Z">
        <w:r w:rsidDel="009D5B33">
          <w:delText>General</w:delText>
        </w:r>
      </w:del>
      <w:ins w:id="627" w:author="Bell Gully" w:date="2018-07-07T21:30:00Z">
        <w:r w:rsidR="009D5B33">
          <w:t>Technical Compliance</w:t>
        </w:r>
      </w:ins>
    </w:p>
    <w:p w14:paraId="08E4B344" w14:textId="248CD285" w:rsidR="006C7CE6" w:rsidRDefault="00D53208" w:rsidP="00C44742">
      <w:pPr>
        <w:numPr>
          <w:ilvl w:val="1"/>
          <w:numId w:val="4"/>
        </w:numPr>
        <w:rPr>
          <w:snapToGrid w:val="0"/>
        </w:rPr>
      </w:pPr>
      <w:r>
        <w:t>Except as agreed otherwise in writing</w:t>
      </w:r>
      <w:r w:rsidR="00091078">
        <w:rPr>
          <w:snapToGrid w:val="0"/>
        </w:rPr>
        <w:t xml:space="preserve">, </w:t>
      </w:r>
      <w:r w:rsidR="00F05DB3">
        <w:rPr>
          <w:snapToGrid w:val="0"/>
        </w:rPr>
        <w:t>First Gas</w:t>
      </w:r>
      <w:r w:rsidR="00C44742" w:rsidRPr="00F27205">
        <w:rPr>
          <w:snapToGrid w:val="0"/>
        </w:rPr>
        <w:t xml:space="preserve"> </w:t>
      </w:r>
      <w:r w:rsidR="00D32320">
        <w:rPr>
          <w:snapToGrid w:val="0"/>
        </w:rPr>
        <w:t>will ensure that</w:t>
      </w:r>
      <w:r w:rsidR="00D54016">
        <w:rPr>
          <w:snapToGrid w:val="0"/>
        </w:rPr>
        <w:t xml:space="preserve"> all </w:t>
      </w:r>
      <w:r w:rsidR="00F05DB3">
        <w:rPr>
          <w:snapToGrid w:val="0"/>
        </w:rPr>
        <w:t>Delivery</w:t>
      </w:r>
      <w:r w:rsidR="00D54016">
        <w:rPr>
          <w:snapToGrid w:val="0"/>
        </w:rPr>
        <w:t xml:space="preserve"> Points</w:t>
      </w:r>
      <w:r w:rsidR="00BA188C">
        <w:rPr>
          <w:snapToGrid w:val="0"/>
        </w:rPr>
        <w:t xml:space="preserve"> and </w:t>
      </w:r>
      <w:r w:rsidR="00D54016">
        <w:rPr>
          <w:snapToGrid w:val="0"/>
        </w:rPr>
        <w:t xml:space="preserve">Additional </w:t>
      </w:r>
      <w:r w:rsidR="00F05DB3">
        <w:rPr>
          <w:snapToGrid w:val="0"/>
        </w:rPr>
        <w:t>Delivery</w:t>
      </w:r>
      <w:r w:rsidR="00D54016">
        <w:rPr>
          <w:snapToGrid w:val="0"/>
        </w:rPr>
        <w:t xml:space="preserve"> Points</w:t>
      </w:r>
      <w:r w:rsidR="00C44742">
        <w:rPr>
          <w:snapToGrid w:val="0"/>
        </w:rPr>
        <w:t xml:space="preserve"> </w:t>
      </w:r>
      <w:r w:rsidR="00D32320">
        <w:rPr>
          <w:snapToGrid w:val="0"/>
        </w:rPr>
        <w:t xml:space="preserve">comply </w:t>
      </w:r>
      <w:r w:rsidR="00C44742" w:rsidRPr="00F27205">
        <w:rPr>
          <w:snapToGrid w:val="0"/>
        </w:rPr>
        <w:t xml:space="preserve">with </w:t>
      </w:r>
      <w:ins w:id="628" w:author="Bell Gully" w:date="2018-08-08T15:53:00Z">
        <w:r w:rsidR="0042491C">
          <w:t xml:space="preserve">ICA </w:t>
        </w:r>
      </w:ins>
      <w:r w:rsidR="00C44742" w:rsidRPr="00F27205">
        <w:rPr>
          <w:snapToGrid w:val="0"/>
        </w:rPr>
        <w:t>Schedule</w:t>
      </w:r>
      <w:del w:id="629" w:author="Bell Gully" w:date="2018-07-09T09:51:00Z">
        <w:r w:rsidR="00C44742" w:rsidDel="00336FF0">
          <w:rPr>
            <w:snapToGrid w:val="0"/>
          </w:rPr>
          <w:delText>s</w:delText>
        </w:r>
      </w:del>
      <w:r w:rsidR="00C44742">
        <w:rPr>
          <w:snapToGrid w:val="0"/>
        </w:rPr>
        <w:t xml:space="preserve"> One and</w:t>
      </w:r>
      <w:r w:rsidR="00C44742" w:rsidRPr="00F27205">
        <w:rPr>
          <w:snapToGrid w:val="0"/>
        </w:rPr>
        <w:t xml:space="preserve"> </w:t>
      </w:r>
      <w:ins w:id="630" w:author="Bell Gully" w:date="2018-08-08T15:53:00Z">
        <w:r w:rsidR="0042491C">
          <w:t xml:space="preserve">ICA </w:t>
        </w:r>
      </w:ins>
      <w:ins w:id="631" w:author="Bell Gully" w:date="2018-07-09T09:51:00Z">
        <w:r w:rsidR="00336FF0">
          <w:rPr>
            <w:snapToGrid w:val="0"/>
          </w:rPr>
          <w:t>Schedule</w:t>
        </w:r>
      </w:ins>
      <w:ins w:id="632" w:author="Bell Gully" w:date="2018-07-09T09:52:00Z">
        <w:r w:rsidR="00336FF0">
          <w:rPr>
            <w:snapToGrid w:val="0"/>
          </w:rPr>
          <w:t xml:space="preserve"> </w:t>
        </w:r>
      </w:ins>
      <w:r w:rsidR="00C44742" w:rsidRPr="00F27205">
        <w:rPr>
          <w:snapToGrid w:val="0"/>
        </w:rPr>
        <w:t>Two.</w:t>
      </w:r>
    </w:p>
    <w:p w14:paraId="39D44B4C" w14:textId="1874A995" w:rsidR="006C7CE6" w:rsidRDefault="007863E4" w:rsidP="00C44742">
      <w:pPr>
        <w:numPr>
          <w:ilvl w:val="1"/>
          <w:numId w:val="4"/>
        </w:numPr>
        <w:rPr>
          <w:snapToGrid w:val="0"/>
        </w:rPr>
      </w:pPr>
      <w:ins w:id="633" w:author="Bell Gully" w:date="2018-07-02T12:36:00Z">
        <w:r>
          <w:rPr>
            <w:snapToGrid w:val="0"/>
          </w:rPr>
          <w:t xml:space="preserve">Unless otherwise </w:t>
        </w:r>
      </w:ins>
      <w:ins w:id="634" w:author="Bell Gully" w:date="2018-07-02T12:40:00Z">
        <w:r>
          <w:rPr>
            <w:snapToGrid w:val="0"/>
          </w:rPr>
          <w:t xml:space="preserve">agreed with the Interconnected Party, First Gas will at its cost operate and maintain the Delivery Points under this Agreement.  </w:t>
        </w:r>
      </w:ins>
      <w:r w:rsidR="00F722BC">
        <w:rPr>
          <w:snapToGrid w:val="0"/>
        </w:rPr>
        <w:t>First Gas</w:t>
      </w:r>
      <w:r w:rsidR="00F722BC" w:rsidRPr="00FD31CC">
        <w:rPr>
          <w:snapToGrid w:val="0"/>
        </w:rPr>
        <w:t xml:space="preserve"> will provide the Interconnected Party with a copy of its maintenance records for any Delivery Point </w:t>
      </w:r>
      <w:ins w:id="635" w:author="Bell Gully" w:date="2018-06-29T15:19:00Z">
        <w:r w:rsidR="00A54305">
          <w:rPr>
            <w:snapToGrid w:val="0"/>
          </w:rPr>
          <w:t xml:space="preserve">or Additional Delivery Point </w:t>
        </w:r>
      </w:ins>
      <w:r w:rsidR="00F722BC" w:rsidRPr="00FD31CC">
        <w:rPr>
          <w:snapToGrid w:val="0"/>
        </w:rPr>
        <w:t>on request (</w:t>
      </w:r>
      <w:r w:rsidR="00D32320">
        <w:rPr>
          <w:snapToGrid w:val="0"/>
        </w:rPr>
        <w:t xml:space="preserve">but </w:t>
      </w:r>
      <w:r w:rsidR="00F722BC" w:rsidRPr="00FD31CC">
        <w:rPr>
          <w:snapToGrid w:val="0"/>
        </w:rPr>
        <w:t xml:space="preserve">not more than once per </w:t>
      </w:r>
      <w:del w:id="636" w:author="Bell Gully" w:date="2018-06-29T15:20:00Z">
        <w:r w:rsidR="00F722BC" w:rsidRPr="00FD31CC" w:rsidDel="00A54305">
          <w:rPr>
            <w:snapToGrid w:val="0"/>
          </w:rPr>
          <w:delText>year</w:delText>
        </w:r>
      </w:del>
      <w:ins w:id="637" w:author="Bell Gully" w:date="2018-06-29T15:20:00Z">
        <w:r w:rsidR="00A54305">
          <w:rPr>
            <w:snapToGrid w:val="0"/>
          </w:rPr>
          <w:t>Y</w:t>
        </w:r>
        <w:r w:rsidR="00A54305" w:rsidRPr="00FD31CC">
          <w:rPr>
            <w:snapToGrid w:val="0"/>
          </w:rPr>
          <w:t>ear</w:t>
        </w:r>
      </w:ins>
      <w:r w:rsidR="00F722BC" w:rsidRPr="00FD31CC">
        <w:rPr>
          <w:snapToGrid w:val="0"/>
        </w:rPr>
        <w:t>).</w:t>
      </w:r>
      <w:r w:rsidR="00F722BC">
        <w:rPr>
          <w:snapToGrid w:val="0"/>
        </w:rPr>
        <w:t xml:space="preserve"> </w:t>
      </w:r>
      <w:r w:rsidR="006C7CE6">
        <w:t xml:space="preserve"> </w:t>
      </w:r>
    </w:p>
    <w:p w14:paraId="20596D77" w14:textId="2E229060" w:rsidR="00A52F52" w:rsidRPr="00B879E6" w:rsidRDefault="00A52F52" w:rsidP="007C3FF0">
      <w:pPr>
        <w:pStyle w:val="Heading2"/>
        <w:ind w:left="623"/>
      </w:pPr>
      <w:r w:rsidRPr="007C3FF0">
        <w:t xml:space="preserve">Additional </w:t>
      </w:r>
      <w:r w:rsidR="00F05DB3">
        <w:t>Delivery</w:t>
      </w:r>
      <w:r w:rsidRPr="007C3FF0">
        <w:t xml:space="preserve"> Point</w:t>
      </w:r>
    </w:p>
    <w:p w14:paraId="174A5D63" w14:textId="7CFBE34A" w:rsidR="00FB70EF" w:rsidRDefault="00FB70EF" w:rsidP="001141FC">
      <w:pPr>
        <w:numPr>
          <w:ilvl w:val="1"/>
          <w:numId w:val="4"/>
        </w:numPr>
      </w:pPr>
      <w:r>
        <w:rPr>
          <w:bCs/>
        </w:rPr>
        <w:t xml:space="preserve">The Interconnected Party may request </w:t>
      </w:r>
      <w:del w:id="638" w:author="Bell Gully" w:date="2018-06-29T15:20:00Z">
        <w:r w:rsidDel="00A54305">
          <w:rPr>
            <w:bCs/>
          </w:rPr>
          <w:delText xml:space="preserve">an </w:delText>
        </w:r>
      </w:del>
      <w:ins w:id="639" w:author="Bell Gully" w:date="2018-06-29T15:20:00Z">
        <w:r w:rsidR="00A54305">
          <w:rPr>
            <w:bCs/>
          </w:rPr>
          <w:t xml:space="preserve">one or more </w:t>
        </w:r>
      </w:ins>
      <w:r>
        <w:rPr>
          <w:bCs/>
        </w:rPr>
        <w:t>Additional Delivery Point</w:t>
      </w:r>
      <w:ins w:id="640" w:author="Bell Gully" w:date="2018-06-29T15:20:00Z">
        <w:r w:rsidR="00A54305">
          <w:rPr>
            <w:bCs/>
          </w:rPr>
          <w:t>s</w:t>
        </w:r>
      </w:ins>
      <w:r>
        <w:rPr>
          <w:bCs/>
        </w:rPr>
        <w:t xml:space="preserve"> at any time during the term of this Agreement. The Parties </w:t>
      </w:r>
      <w:r w:rsidR="00BA188C">
        <w:rPr>
          <w:bCs/>
        </w:rPr>
        <w:t>must</w:t>
      </w:r>
      <w:r>
        <w:rPr>
          <w:bCs/>
        </w:rPr>
        <w:t xml:space="preserve"> </w:t>
      </w:r>
      <w:r w:rsidR="00EB43D8">
        <w:rPr>
          <w:bCs/>
        </w:rPr>
        <w:t>execute</w:t>
      </w:r>
      <w:r>
        <w:rPr>
          <w:bCs/>
        </w:rPr>
        <w:t xml:space="preserve"> an Amending Agreement in respect of </w:t>
      </w:r>
      <w:del w:id="641" w:author="Bell Gully" w:date="2018-06-29T15:20:00Z">
        <w:r w:rsidDel="00A54305">
          <w:rPr>
            <w:bCs/>
          </w:rPr>
          <w:delText xml:space="preserve">that </w:delText>
        </w:r>
      </w:del>
      <w:ins w:id="642" w:author="Bell Gully" w:date="2018-06-29T15:20:00Z">
        <w:r w:rsidR="00A54305">
          <w:rPr>
            <w:bCs/>
          </w:rPr>
          <w:t xml:space="preserve">any such </w:t>
        </w:r>
      </w:ins>
      <w:r>
        <w:rPr>
          <w:bCs/>
        </w:rPr>
        <w:t xml:space="preserve">Additional Delivery Point before </w:t>
      </w:r>
      <w:r w:rsidR="00BA188C">
        <w:rPr>
          <w:bCs/>
        </w:rPr>
        <w:t xml:space="preserve">First Gas will </w:t>
      </w:r>
      <w:r w:rsidR="005415B0">
        <w:rPr>
          <w:bCs/>
        </w:rPr>
        <w:t>commence</w:t>
      </w:r>
      <w:r>
        <w:rPr>
          <w:bCs/>
        </w:rPr>
        <w:t xml:space="preserve"> any work in relation to it. </w:t>
      </w:r>
      <w:ins w:id="643" w:author="Bell Gully" w:date="2018-06-28T17:35:00Z">
        <w:r w:rsidR="00D23DEB">
          <w:rPr>
            <w:bCs/>
          </w:rPr>
          <w:t xml:space="preserve">The Parties acknowledge and agree that they will </w:t>
        </w:r>
      </w:ins>
      <w:ins w:id="644" w:author="Bell Gully" w:date="2018-06-28T20:31:00Z">
        <w:r w:rsidR="00516FDE">
          <w:rPr>
            <w:bCs/>
          </w:rPr>
          <w:t xml:space="preserve">determine the content of and </w:t>
        </w:r>
      </w:ins>
      <w:ins w:id="645" w:author="Bell Gully" w:date="2018-07-09T09:52:00Z">
        <w:r w:rsidR="00336FF0">
          <w:rPr>
            <w:bCs/>
          </w:rPr>
          <w:t xml:space="preserve">may </w:t>
        </w:r>
      </w:ins>
      <w:ins w:id="646" w:author="Bell Gully" w:date="2018-06-28T17:35:00Z">
        <w:r w:rsidR="00D23DEB">
          <w:rPr>
            <w:bCs/>
          </w:rPr>
          <w:t xml:space="preserve">enter into a separate agreement or agreements </w:t>
        </w:r>
      </w:ins>
      <w:ins w:id="647" w:author="Bell Gully" w:date="2018-06-28T20:31:00Z">
        <w:r w:rsidR="00516FDE">
          <w:rPr>
            <w:bCs/>
          </w:rPr>
          <w:t>in relation</w:t>
        </w:r>
      </w:ins>
      <w:ins w:id="648" w:author="Bell Gully" w:date="2018-06-28T17:35:00Z">
        <w:r w:rsidR="00D23DEB">
          <w:rPr>
            <w:bCs/>
          </w:rPr>
          <w:t xml:space="preserve"> to the planning, design, construction and connection of the Additional Delivery Point, land access</w:t>
        </w:r>
      </w:ins>
      <w:ins w:id="649" w:author="Bell Gully" w:date="2018-06-28T20:31:00Z">
        <w:r w:rsidR="00516FDE">
          <w:rPr>
            <w:bCs/>
          </w:rPr>
          <w:t xml:space="preserve"> arrangements</w:t>
        </w:r>
      </w:ins>
      <w:ins w:id="650" w:author="Bell Gully" w:date="2018-06-28T17:35:00Z">
        <w:r w:rsidR="00D23DEB">
          <w:rPr>
            <w:bCs/>
          </w:rPr>
          <w:t xml:space="preserve">, and </w:t>
        </w:r>
      </w:ins>
      <w:ins w:id="651" w:author="Bell Gully" w:date="2018-06-28T20:32:00Z">
        <w:r w:rsidR="00516FDE">
          <w:rPr>
            <w:bCs/>
          </w:rPr>
          <w:t xml:space="preserve">any </w:t>
        </w:r>
      </w:ins>
      <w:ins w:id="652" w:author="Bell Gully" w:date="2018-06-28T17:35:00Z">
        <w:r w:rsidR="00D23DEB">
          <w:rPr>
            <w:bCs/>
          </w:rPr>
          <w:t>ancillary matters.</w:t>
        </w:r>
      </w:ins>
      <w:ins w:id="653" w:author="Bell Gully" w:date="2018-07-08T11:17:00Z">
        <w:r w:rsidR="004D3158">
          <w:rPr>
            <w:bCs/>
          </w:rPr>
          <w:t xml:space="preserve"> </w:t>
        </w:r>
      </w:ins>
      <w:ins w:id="654" w:author="Bell Gully" w:date="2018-07-08T11:18:00Z">
        <w:r w:rsidR="004D3158">
          <w:rPr>
            <w:bCs/>
          </w:rPr>
          <w:t xml:space="preserve"> If requested by First Gas, the Interconnected Party shall </w:t>
        </w:r>
        <w:r w:rsidR="004D3158">
          <w:rPr>
            <w:snapToGrid w:val="0"/>
          </w:rPr>
          <w:t>lease land to First Gas for the purposes of interconnection pursuant to the Lease.</w:t>
        </w:r>
      </w:ins>
      <w:ins w:id="655" w:author="Bell Gully" w:date="2018-07-08T11:17:00Z">
        <w:r w:rsidR="004D3158">
          <w:rPr>
            <w:bCs/>
          </w:rPr>
          <w:t xml:space="preserve"> </w:t>
        </w:r>
      </w:ins>
    </w:p>
    <w:p w14:paraId="6C1D0475" w14:textId="7BA8EE7C" w:rsidR="001141FC" w:rsidRDefault="001141FC" w:rsidP="001141FC">
      <w:pPr>
        <w:numPr>
          <w:ilvl w:val="1"/>
          <w:numId w:val="4"/>
        </w:numPr>
      </w:pPr>
      <w:r>
        <w:t xml:space="preserve">In </w:t>
      </w:r>
      <w:r w:rsidR="00B87514">
        <w:t>relation to</w:t>
      </w:r>
      <w:r>
        <w:t xml:space="preserve"> any Additional Delivery Point, First Gas </w:t>
      </w:r>
      <w:r w:rsidR="004A266E">
        <w:t>shall</w:t>
      </w:r>
      <w:r>
        <w:t>:</w:t>
      </w:r>
    </w:p>
    <w:p w14:paraId="22B12F2A" w14:textId="6F9DE29F" w:rsidR="001141FC" w:rsidRPr="00874922" w:rsidRDefault="001141FC" w:rsidP="00047316">
      <w:pPr>
        <w:numPr>
          <w:ilvl w:val="2"/>
          <w:numId w:val="16"/>
        </w:numPr>
      </w:pPr>
      <w:r>
        <w:rPr>
          <w:snapToGrid w:val="0"/>
        </w:rPr>
        <w:t xml:space="preserve">consult with the Interconnected Party to ensure that the design of </w:t>
      </w:r>
      <w:r w:rsidR="00FB70EF">
        <w:rPr>
          <w:snapToGrid w:val="0"/>
        </w:rPr>
        <w:t xml:space="preserve">that Additional </w:t>
      </w:r>
      <w:r>
        <w:rPr>
          <w:snapToGrid w:val="0"/>
        </w:rPr>
        <w:t>Delivery Point meets its reasonable requirements</w:t>
      </w:r>
      <w:r w:rsidRPr="00F27205">
        <w:rPr>
          <w:snapToGrid w:val="0"/>
        </w:rPr>
        <w:t>;</w:t>
      </w:r>
      <w:r>
        <w:rPr>
          <w:snapToGrid w:val="0"/>
        </w:rPr>
        <w:t xml:space="preserve"> </w:t>
      </w:r>
    </w:p>
    <w:p w14:paraId="1E07989B" w14:textId="46120409" w:rsidR="001141FC" w:rsidRPr="001141FC" w:rsidRDefault="001141FC" w:rsidP="00047316">
      <w:pPr>
        <w:numPr>
          <w:ilvl w:val="2"/>
          <w:numId w:val="16"/>
        </w:numPr>
      </w:pPr>
      <w:r w:rsidRPr="00F27205">
        <w:rPr>
          <w:snapToGrid w:val="0"/>
        </w:rPr>
        <w:t xml:space="preserve">consider </w:t>
      </w:r>
      <w:r>
        <w:rPr>
          <w:snapToGrid w:val="0"/>
        </w:rPr>
        <w:t xml:space="preserve">and respond to </w:t>
      </w:r>
      <w:r w:rsidRPr="00F27205">
        <w:rPr>
          <w:snapToGrid w:val="0"/>
        </w:rPr>
        <w:t xml:space="preserve">all reasonable comments or queries put forward by </w:t>
      </w:r>
      <w:r>
        <w:rPr>
          <w:snapToGrid w:val="0"/>
        </w:rPr>
        <w:t xml:space="preserve">the Interconnected Party </w:t>
      </w:r>
      <w:r w:rsidRPr="00F27205">
        <w:rPr>
          <w:snapToGrid w:val="0"/>
        </w:rPr>
        <w:t xml:space="preserve">in relation to compliance with </w:t>
      </w:r>
      <w:ins w:id="656" w:author="Bell Gully" w:date="2018-08-08T15:53:00Z">
        <w:r w:rsidR="0042491C">
          <w:t xml:space="preserve">ICA </w:t>
        </w:r>
      </w:ins>
      <w:r w:rsidRPr="00F27205">
        <w:rPr>
          <w:snapToGrid w:val="0"/>
        </w:rPr>
        <w:t>Schedule Two</w:t>
      </w:r>
      <w:r>
        <w:rPr>
          <w:snapToGrid w:val="0"/>
        </w:rPr>
        <w:t xml:space="preserve">; </w:t>
      </w:r>
    </w:p>
    <w:p w14:paraId="4774569E" w14:textId="6A5C6143" w:rsidR="001141FC" w:rsidRPr="001141FC" w:rsidRDefault="00C30A22" w:rsidP="00047316">
      <w:pPr>
        <w:numPr>
          <w:ilvl w:val="2"/>
          <w:numId w:val="16"/>
        </w:numPr>
      </w:pPr>
      <w:r>
        <w:rPr>
          <w:snapToGrid w:val="0"/>
        </w:rPr>
        <w:t xml:space="preserve">if the Interconnected Party requires </w:t>
      </w:r>
      <w:r w:rsidR="006C551D">
        <w:t xml:space="preserve">Gas taken </w:t>
      </w:r>
      <w:r>
        <w:t>at that Delivery Point</w:t>
      </w:r>
      <w:r w:rsidR="00AC2F8F">
        <w:t xml:space="preserve"> to</w:t>
      </w:r>
      <w:r w:rsidR="006C551D">
        <w:t xml:space="preserve"> be odorised</w:t>
      </w:r>
      <w:r w:rsidR="00653169">
        <w:t xml:space="preserve">, </w:t>
      </w:r>
      <w:r w:rsidR="00547672">
        <w:t xml:space="preserve">advise </w:t>
      </w:r>
      <w:r w:rsidR="00653169">
        <w:t xml:space="preserve">whether </w:t>
      </w:r>
      <w:r w:rsidR="00AC2F8F">
        <w:t>First Gas</w:t>
      </w:r>
      <w:r w:rsidR="001141FC">
        <w:t xml:space="preserve"> will </w:t>
      </w:r>
      <w:r w:rsidR="00AC2F8F">
        <w:t xml:space="preserve">build, </w:t>
      </w:r>
      <w:r w:rsidR="00737F40">
        <w:t xml:space="preserve">own </w:t>
      </w:r>
      <w:r w:rsidR="00AC2F8F">
        <w:t xml:space="preserve">and operate </w:t>
      </w:r>
      <w:r w:rsidR="006C551D">
        <w:t xml:space="preserve">the </w:t>
      </w:r>
      <w:proofErr w:type="spellStart"/>
      <w:r w:rsidR="006C551D">
        <w:t>Odorisation</w:t>
      </w:r>
      <w:proofErr w:type="spellEnd"/>
      <w:r w:rsidR="006C551D">
        <w:t xml:space="preserve"> Facilities</w:t>
      </w:r>
      <w:r w:rsidR="001141FC" w:rsidRPr="001141FC">
        <w:t>;</w:t>
      </w:r>
      <w:r w:rsidR="001141FC">
        <w:rPr>
          <w:i/>
        </w:rPr>
        <w:t xml:space="preserve"> </w:t>
      </w:r>
    </w:p>
    <w:p w14:paraId="3040DCB7" w14:textId="6ABED2C3" w:rsidR="001141FC" w:rsidRDefault="001141FC" w:rsidP="00047316">
      <w:pPr>
        <w:numPr>
          <w:ilvl w:val="2"/>
          <w:numId w:val="16"/>
        </w:numPr>
      </w:pPr>
      <w:r>
        <w:rPr>
          <w:snapToGrid w:val="0"/>
        </w:rPr>
        <w:t xml:space="preserve">use </w:t>
      </w:r>
      <w:r w:rsidRPr="007C1CB4">
        <w:rPr>
          <w:rFonts w:cs="Verdana"/>
        </w:rPr>
        <w:t>commercially reasonable endeavours to</w:t>
      </w:r>
      <w:r w:rsidRPr="00F27205">
        <w:rPr>
          <w:snapToGrid w:val="0"/>
        </w:rPr>
        <w:t xml:space="preserve"> obtain</w:t>
      </w:r>
      <w:r w:rsidRPr="00F27205">
        <w:t xml:space="preserve"> </w:t>
      </w:r>
      <w:r>
        <w:t xml:space="preserve">a site and/or other appropriate property rights </w:t>
      </w:r>
      <w:r w:rsidR="008F6010">
        <w:t xml:space="preserve">that </w:t>
      </w:r>
      <w:r w:rsidR="004259A5">
        <w:t>it</w:t>
      </w:r>
      <w:r>
        <w:t xml:space="preserve"> may require; </w:t>
      </w:r>
    </w:p>
    <w:p w14:paraId="436014A6" w14:textId="5BF821CB" w:rsidR="001141FC" w:rsidRDefault="001141FC" w:rsidP="00047316">
      <w:pPr>
        <w:numPr>
          <w:ilvl w:val="2"/>
          <w:numId w:val="16"/>
        </w:numPr>
      </w:pPr>
      <w:r>
        <w:rPr>
          <w:snapToGrid w:val="0"/>
        </w:rPr>
        <w:lastRenderedPageBreak/>
        <w:t xml:space="preserve">use </w:t>
      </w:r>
      <w:r w:rsidRPr="007C1CB4">
        <w:rPr>
          <w:rFonts w:cs="Verdana"/>
        </w:rPr>
        <w:t>commercially reasonable endeavours to</w:t>
      </w:r>
      <w:r w:rsidRPr="00F27205">
        <w:rPr>
          <w:snapToGrid w:val="0"/>
        </w:rPr>
        <w:t xml:space="preserve"> obtain</w:t>
      </w:r>
      <w:r w:rsidRPr="00F27205">
        <w:t xml:space="preserve"> </w:t>
      </w:r>
      <w:r>
        <w:t>any</w:t>
      </w:r>
      <w:r>
        <w:rPr>
          <w:rFonts w:cs="Arial"/>
          <w:lang w:val="en-GB" w:eastAsia="en-GB"/>
        </w:rPr>
        <w:t xml:space="preserve"> consents and approvals </w:t>
      </w:r>
      <w:del w:id="657" w:author="Bell Gully" w:date="2018-06-29T15:20:00Z">
        <w:r w:rsidDel="00A54305">
          <w:rPr>
            <w:rFonts w:cs="Arial"/>
            <w:lang w:val="en-GB" w:eastAsia="en-GB"/>
          </w:rPr>
          <w:delText>required</w:delText>
        </w:r>
      </w:del>
      <w:ins w:id="658" w:author="Bell Gully" w:date="2018-06-29T15:20:00Z">
        <w:r w:rsidR="00A54305">
          <w:rPr>
            <w:rFonts w:cs="Arial"/>
            <w:lang w:val="en-GB" w:eastAsia="en-GB"/>
          </w:rPr>
          <w:t>it may require</w:t>
        </w:r>
      </w:ins>
      <w:r>
        <w:t xml:space="preserve">; </w:t>
      </w:r>
      <w:del w:id="659" w:author="Bell Gully" w:date="2018-06-28T17:38:00Z">
        <w:r w:rsidDel="00D23DEB">
          <w:delText>and</w:delText>
        </w:r>
      </w:del>
    </w:p>
    <w:p w14:paraId="0B65B8A0" w14:textId="7844557D" w:rsidR="00D23DEB" w:rsidRPr="00D23DEB" w:rsidRDefault="00E500DF" w:rsidP="004A266E">
      <w:pPr>
        <w:numPr>
          <w:ilvl w:val="2"/>
          <w:numId w:val="16"/>
        </w:numPr>
        <w:rPr>
          <w:ins w:id="660" w:author="Bell Gully" w:date="2018-06-28T17:38:00Z"/>
          <w:snapToGrid w:val="0"/>
        </w:rPr>
      </w:pPr>
      <w:ins w:id="661" w:author="Bell Gully" w:date="2018-08-09T15:41:00Z">
        <w:r>
          <w:t xml:space="preserve">be responsible for and use commercially reasonable endeavours to </w:t>
        </w:r>
      </w:ins>
      <w:r w:rsidR="001141FC">
        <w:t>design, construct</w:t>
      </w:r>
      <w:r w:rsidR="00524130">
        <w:t>, operate and maintain</w:t>
      </w:r>
      <w:r w:rsidR="001141FC">
        <w:t xml:space="preserve"> </w:t>
      </w:r>
      <w:r w:rsidR="006C551D">
        <w:t>that Additional</w:t>
      </w:r>
      <w:r w:rsidR="001141FC">
        <w:t xml:space="preserve"> Delivery Point</w:t>
      </w:r>
      <w:r w:rsidR="00DE58AA">
        <w:t>, i</w:t>
      </w:r>
      <w:r w:rsidR="001141FC">
        <w:t>ncluding any new connection to its Pipeline</w:t>
      </w:r>
      <w:r w:rsidR="00DE58AA">
        <w:t xml:space="preserve"> and</w:t>
      </w:r>
      <w:r w:rsidR="004A266E">
        <w:t xml:space="preserve"> any </w:t>
      </w:r>
      <w:proofErr w:type="spellStart"/>
      <w:r w:rsidR="00027779">
        <w:t>Odorisation</w:t>
      </w:r>
      <w:proofErr w:type="spellEnd"/>
      <w:r w:rsidR="00027779">
        <w:t xml:space="preserve"> Facilities</w:t>
      </w:r>
      <w:r w:rsidR="004A266E">
        <w:t xml:space="preserve"> it will own</w:t>
      </w:r>
      <w:ins w:id="662" w:author="Bell Gully" w:date="2018-06-28T17:38:00Z">
        <w:r w:rsidR="00D23DEB">
          <w:t>; and</w:t>
        </w:r>
      </w:ins>
    </w:p>
    <w:p w14:paraId="5804F8AC" w14:textId="26AD1F49" w:rsidR="001141FC" w:rsidRPr="004A266E" w:rsidRDefault="00D23DEB" w:rsidP="004A266E">
      <w:pPr>
        <w:numPr>
          <w:ilvl w:val="2"/>
          <w:numId w:val="16"/>
        </w:numPr>
        <w:rPr>
          <w:snapToGrid w:val="0"/>
        </w:rPr>
      </w:pPr>
      <w:proofErr w:type="gramStart"/>
      <w:ins w:id="663" w:author="Bell Gully" w:date="2018-06-28T17:38:00Z">
        <w:r>
          <w:rPr>
            <w:snapToGrid w:val="0"/>
          </w:rPr>
          <w:t>consult</w:t>
        </w:r>
        <w:proofErr w:type="gramEnd"/>
        <w:r>
          <w:rPr>
            <w:snapToGrid w:val="0"/>
          </w:rPr>
          <w:t xml:space="preserve"> with, and have reasonable regard to the views of, the Interconnected Party in relation to the planning, construction and commissioning of the </w:t>
        </w:r>
        <w:r>
          <w:rPr>
            <w:rFonts w:cs="Arial"/>
            <w:lang w:val="en-GB" w:eastAsia="en-GB"/>
          </w:rPr>
          <w:t>Additional Delivery Point</w:t>
        </w:r>
      </w:ins>
      <w:ins w:id="664" w:author="Bell Gully" w:date="2018-07-09T09:52:00Z">
        <w:r w:rsidR="00336FF0">
          <w:rPr>
            <w:rFonts w:cs="Arial"/>
            <w:lang w:val="en-GB" w:eastAsia="en-GB"/>
          </w:rPr>
          <w:t>.</w:t>
        </w:r>
      </w:ins>
      <w:del w:id="665" w:author="Bell Gully" w:date="2018-06-28T17:38:00Z">
        <w:r w:rsidR="005C334D" w:rsidDel="00D23DEB">
          <w:delText>.</w:delText>
        </w:r>
      </w:del>
      <w:del w:id="666" w:author="Bell Gully" w:date="2018-07-09T09:52:00Z">
        <w:r w:rsidR="005C334D" w:rsidDel="00336FF0">
          <w:delText xml:space="preserve"> </w:delText>
        </w:r>
      </w:del>
    </w:p>
    <w:p w14:paraId="40DE5A2E" w14:textId="750C2CF1" w:rsidR="00F05DB3" w:rsidRDefault="00F05DB3" w:rsidP="007F5ADC">
      <w:pPr>
        <w:numPr>
          <w:ilvl w:val="1"/>
          <w:numId w:val="4"/>
        </w:numPr>
      </w:pPr>
      <w:r>
        <w:rPr>
          <w:snapToGrid w:val="0"/>
        </w:rPr>
        <w:t>First Gas will on</w:t>
      </w:r>
      <w:r w:rsidRPr="001C2044">
        <w:rPr>
          <w:snapToGrid w:val="0"/>
        </w:rPr>
        <w:t xml:space="preserve"> </w:t>
      </w:r>
      <w:r>
        <w:rPr>
          <w:snapToGrid w:val="0"/>
        </w:rPr>
        <w:t xml:space="preserve">request supply the Interconnected Party with a producer statement </w:t>
      </w:r>
      <w:r w:rsidRPr="00555753">
        <w:rPr>
          <w:snapToGrid w:val="0"/>
        </w:rPr>
        <w:t xml:space="preserve">and/or a certificate of electrical inspection </w:t>
      </w:r>
      <w:r>
        <w:rPr>
          <w:snapToGrid w:val="0"/>
        </w:rPr>
        <w:t xml:space="preserve">confirming that </w:t>
      </w:r>
      <w:r w:rsidR="00C1690C">
        <w:rPr>
          <w:snapToGrid w:val="0"/>
        </w:rPr>
        <w:t>an</w:t>
      </w:r>
      <w:r w:rsidR="00484444">
        <w:rPr>
          <w:snapToGrid w:val="0"/>
        </w:rPr>
        <w:t xml:space="preserve"> Additional</w:t>
      </w:r>
      <w:r>
        <w:rPr>
          <w:snapToGrid w:val="0"/>
        </w:rPr>
        <w:t xml:space="preserve"> </w:t>
      </w:r>
      <w:r w:rsidR="00484444">
        <w:rPr>
          <w:snapToGrid w:val="0"/>
        </w:rPr>
        <w:t>D</w:t>
      </w:r>
      <w:r>
        <w:rPr>
          <w:snapToGrid w:val="0"/>
        </w:rPr>
        <w:t xml:space="preserve">elivery </w:t>
      </w:r>
      <w:r w:rsidR="00484444">
        <w:rPr>
          <w:snapToGrid w:val="0"/>
        </w:rPr>
        <w:t>P</w:t>
      </w:r>
      <w:r>
        <w:rPr>
          <w:snapToGrid w:val="0"/>
        </w:rPr>
        <w:t xml:space="preserve">oint is designed, constructed, operated and maintained in compliance with all applicable </w:t>
      </w:r>
      <w:r w:rsidR="002F0845">
        <w:rPr>
          <w:snapToGrid w:val="0"/>
        </w:rPr>
        <w:t>law</w:t>
      </w:r>
      <w:r>
        <w:rPr>
          <w:snapToGrid w:val="0"/>
        </w:rPr>
        <w:t>s.</w:t>
      </w:r>
    </w:p>
    <w:p w14:paraId="26F4A1BE" w14:textId="77777777" w:rsidR="00401E8F" w:rsidRPr="00401E8F" w:rsidRDefault="00401E8F" w:rsidP="00401E8F">
      <w:pPr>
        <w:pStyle w:val="Heading2"/>
        <w:ind w:left="623"/>
      </w:pPr>
      <w:r>
        <w:t>Interconnected Party’s Pipeline</w:t>
      </w:r>
    </w:p>
    <w:p w14:paraId="11EDAB9A" w14:textId="2625418E" w:rsidR="00247012" w:rsidRDefault="00401E8F" w:rsidP="007C3FF0">
      <w:pPr>
        <w:numPr>
          <w:ilvl w:val="1"/>
          <w:numId w:val="4"/>
        </w:numPr>
      </w:pPr>
      <w:r w:rsidRPr="00F27205">
        <w:t xml:space="preserve">The Interconnected Party shall ensure that its Pipeline is designed, constructed, operated and maintained in compliance with all applicable </w:t>
      </w:r>
      <w:r w:rsidR="002F0845">
        <w:t>law</w:t>
      </w:r>
      <w:r w:rsidRPr="00F27205">
        <w:t>s</w:t>
      </w:r>
      <w:r w:rsidR="007C3FF0">
        <w:t xml:space="preserve"> and </w:t>
      </w:r>
      <w:r w:rsidR="003626AA" w:rsidRPr="00530C8E">
        <w:t xml:space="preserve">will not connect or continue to connect its Pipeline to, or </w:t>
      </w:r>
      <w:r w:rsidR="00F722BC">
        <w:t>take</w:t>
      </w:r>
      <w:r w:rsidR="003626AA">
        <w:t xml:space="preserve"> </w:t>
      </w:r>
      <w:r w:rsidR="003626AA" w:rsidRPr="00530C8E">
        <w:t xml:space="preserve">Gas </w:t>
      </w:r>
      <w:r w:rsidR="003626AA">
        <w:t>at</w:t>
      </w:r>
      <w:ins w:id="667" w:author="Bell Gully" w:date="2018-06-29T15:21:00Z">
        <w:r w:rsidR="00A54305">
          <w:t>,</w:t>
        </w:r>
      </w:ins>
      <w:r w:rsidR="003626AA" w:rsidRPr="00530C8E">
        <w:t xml:space="preserve"> </w:t>
      </w:r>
      <w:r w:rsidR="001A6660">
        <w:t>a</w:t>
      </w:r>
      <w:r w:rsidR="003626AA" w:rsidRPr="00530C8E">
        <w:t xml:space="preserve"> </w:t>
      </w:r>
      <w:r w:rsidR="00F05DB3">
        <w:t>Delivery</w:t>
      </w:r>
      <w:r w:rsidR="00202D86">
        <w:t xml:space="preserve"> Point</w:t>
      </w:r>
      <w:r w:rsidR="003626AA" w:rsidRPr="00530C8E">
        <w:t xml:space="preserve"> unless it is safe to do so</w:t>
      </w:r>
      <w:r w:rsidR="003626AA">
        <w:t>.</w:t>
      </w:r>
    </w:p>
    <w:p w14:paraId="65DCE18C" w14:textId="17622F45" w:rsidR="00F722BC" w:rsidRDefault="00F722BC" w:rsidP="00F722BC">
      <w:pPr>
        <w:numPr>
          <w:ilvl w:val="1"/>
          <w:numId w:val="4"/>
        </w:numPr>
        <w:rPr>
          <w:snapToGrid w:val="0"/>
        </w:rPr>
      </w:pPr>
      <w:r>
        <w:rPr>
          <w:snapToGrid w:val="0"/>
        </w:rPr>
        <w:t xml:space="preserve">The Interconnected Party </w:t>
      </w:r>
      <w:r w:rsidR="00325158">
        <w:rPr>
          <w:snapToGrid w:val="0"/>
        </w:rPr>
        <w:t xml:space="preserve">shall not install any Interconnected Party Equipment at a Delivery Point without First Gas’ consent, and </w:t>
      </w:r>
      <w:r>
        <w:rPr>
          <w:snapToGrid w:val="0"/>
        </w:rPr>
        <w:t>will on</w:t>
      </w:r>
      <w:r w:rsidRPr="001C2044">
        <w:rPr>
          <w:snapToGrid w:val="0"/>
        </w:rPr>
        <w:t xml:space="preserve"> </w:t>
      </w:r>
      <w:r>
        <w:rPr>
          <w:snapToGrid w:val="0"/>
        </w:rPr>
        <w:t xml:space="preserve">request supply First Gas with a producer statement </w:t>
      </w:r>
      <w:r w:rsidRPr="00555753">
        <w:rPr>
          <w:snapToGrid w:val="0"/>
        </w:rPr>
        <w:t xml:space="preserve">and/or a certificate of electrical inspection </w:t>
      </w:r>
      <w:r w:rsidR="00325158">
        <w:rPr>
          <w:snapToGrid w:val="0"/>
        </w:rPr>
        <w:t xml:space="preserve">confirming that any Interconnected Party </w:t>
      </w:r>
      <w:r w:rsidR="00325158" w:rsidRPr="00776709">
        <w:t>Equipment</w:t>
      </w:r>
      <w:r w:rsidR="00325158">
        <w:t xml:space="preserve"> complies with all applicable </w:t>
      </w:r>
      <w:del w:id="668" w:author="Bell Gully" w:date="2018-06-29T15:21:00Z">
        <w:r w:rsidR="00325158" w:rsidDel="00A54305">
          <w:delText xml:space="preserve">Laws </w:delText>
        </w:r>
      </w:del>
      <w:ins w:id="669" w:author="Bell Gully" w:date="2018-06-29T15:21:00Z">
        <w:r w:rsidR="00A54305">
          <w:t xml:space="preserve">laws </w:t>
        </w:r>
      </w:ins>
      <w:r w:rsidR="00325158">
        <w:t>and is suitable for use at a Delivery Point</w:t>
      </w:r>
      <w:r>
        <w:rPr>
          <w:snapToGrid w:val="0"/>
        </w:rPr>
        <w:t>.</w:t>
      </w:r>
    </w:p>
    <w:p w14:paraId="6D1650C6" w14:textId="77777777" w:rsidR="00D619CF" w:rsidRDefault="00D619CF" w:rsidP="00D619CF">
      <w:pPr>
        <w:pStyle w:val="Heading2"/>
      </w:pPr>
      <w:r>
        <w:t>Gas-on Date</w:t>
      </w:r>
    </w:p>
    <w:p w14:paraId="2C461350" w14:textId="77777777" w:rsidR="00D4121D" w:rsidRDefault="00D4121D" w:rsidP="00D4121D">
      <w:pPr>
        <w:numPr>
          <w:ilvl w:val="1"/>
          <w:numId w:val="4"/>
        </w:numPr>
      </w:pPr>
      <w:r>
        <w:t xml:space="preserve">In respect of any Delivery Point in operation on the Commencement Date, the Gas-on Date shall be the Commencement Date. </w:t>
      </w:r>
    </w:p>
    <w:p w14:paraId="0C25BE88" w14:textId="1CC0BC71" w:rsidR="00CA4EF7" w:rsidRPr="00530C8E" w:rsidRDefault="00D4121D" w:rsidP="009871BE">
      <w:pPr>
        <w:numPr>
          <w:ilvl w:val="1"/>
          <w:numId w:val="4"/>
        </w:numPr>
      </w:pPr>
      <w:r>
        <w:t>In respect of an Additional Delivery Point</w:t>
      </w:r>
      <w:r w:rsidR="002D52F7">
        <w:t xml:space="preserve">, </w:t>
      </w:r>
      <w:r w:rsidR="006C7CE6">
        <w:t>the</w:t>
      </w:r>
      <w:r w:rsidR="0071113E">
        <w:t xml:space="preserve"> Interconnected Party shall not </w:t>
      </w:r>
      <w:r w:rsidR="00360121">
        <w:t>take</w:t>
      </w:r>
      <w:r w:rsidR="00B80D6B">
        <w:t xml:space="preserve"> Gas until</w:t>
      </w:r>
      <w:r w:rsidR="003626AA">
        <w:t xml:space="preserve"> </w:t>
      </w:r>
      <w:r w:rsidR="00A64DF4">
        <w:t>First Gas</w:t>
      </w:r>
      <w:r w:rsidR="003626AA" w:rsidRPr="00F27205">
        <w:t xml:space="preserve"> has notified the Interconnected Party in writing that the following conditions have been satisfied</w:t>
      </w:r>
      <w:r w:rsidR="00B80D6B">
        <w:t>:</w:t>
      </w:r>
      <w:r w:rsidR="00CA4EF7" w:rsidRPr="00CA4EF7">
        <w:t xml:space="preserve"> </w:t>
      </w:r>
    </w:p>
    <w:p w14:paraId="0B8879F2" w14:textId="6967FD2D" w:rsidR="0071113E" w:rsidRDefault="003601D7" w:rsidP="00783DA1">
      <w:pPr>
        <w:numPr>
          <w:ilvl w:val="2"/>
          <w:numId w:val="9"/>
        </w:numPr>
      </w:pPr>
      <w:ins w:id="670" w:author="Bell Gully" w:date="2018-08-14T20:38:00Z">
        <w:r>
          <w:t>the foregoing requirements of</w:t>
        </w:r>
        <w:r w:rsidRPr="003601D7">
          <w:rPr>
            <w:i/>
          </w:rPr>
          <w:t xml:space="preserve"> section 2 </w:t>
        </w:r>
        <w:r>
          <w:t xml:space="preserve">have been met and </w:t>
        </w:r>
      </w:ins>
      <w:r w:rsidR="002A3630">
        <w:t xml:space="preserve">First Gas has completed </w:t>
      </w:r>
      <w:r w:rsidR="007A656F">
        <w:t>commissioning</w:t>
      </w:r>
      <w:r w:rsidR="002A3630">
        <w:t xml:space="preserve"> that Delivery Point</w:t>
      </w:r>
      <w:r w:rsidR="00783DA1">
        <w:t xml:space="preserve">, including any </w:t>
      </w:r>
      <w:proofErr w:type="spellStart"/>
      <w:r w:rsidR="0071113E">
        <w:t>Odorisation</w:t>
      </w:r>
      <w:proofErr w:type="spellEnd"/>
      <w:r w:rsidR="0071113E">
        <w:t xml:space="preserve"> Facilities;</w:t>
      </w:r>
    </w:p>
    <w:p w14:paraId="0DBAE8A6" w14:textId="77777777" w:rsidR="006901D6" w:rsidRDefault="00D65F25" w:rsidP="00047316">
      <w:pPr>
        <w:numPr>
          <w:ilvl w:val="2"/>
          <w:numId w:val="9"/>
        </w:numPr>
      </w:pPr>
      <w:r>
        <w:t xml:space="preserve">the </w:t>
      </w:r>
      <w:r w:rsidR="00E459E8">
        <w:t>Remote Monitoring Equipment is fully operational</w:t>
      </w:r>
      <w:r w:rsidR="006901D6">
        <w:t>;</w:t>
      </w:r>
    </w:p>
    <w:p w14:paraId="567BD077" w14:textId="77777777" w:rsidR="00D65F25" w:rsidRDefault="00D65F25" w:rsidP="00047316">
      <w:pPr>
        <w:numPr>
          <w:ilvl w:val="2"/>
          <w:numId w:val="9"/>
        </w:numPr>
      </w:pPr>
      <w:r>
        <w:t>First Gas</w:t>
      </w:r>
      <w:r w:rsidRPr="00F27205">
        <w:t xml:space="preserve"> has received all monies payable </w:t>
      </w:r>
      <w:r>
        <w:t xml:space="preserve">(if any) </w:t>
      </w:r>
      <w:r w:rsidRPr="00F27205">
        <w:t>by the Interconnected Party</w:t>
      </w:r>
      <w:r>
        <w:t xml:space="preserve"> (except where otherwise agreed in writing)</w:t>
      </w:r>
      <w:r w:rsidRPr="00F27205">
        <w:t>;</w:t>
      </w:r>
      <w:r w:rsidR="00360121">
        <w:t xml:space="preserve"> and</w:t>
      </w:r>
    </w:p>
    <w:p w14:paraId="66F94CDB" w14:textId="4EE2F454" w:rsidR="00D65F25" w:rsidRDefault="00B52D64" w:rsidP="00047316">
      <w:pPr>
        <w:numPr>
          <w:ilvl w:val="2"/>
          <w:numId w:val="9"/>
        </w:numPr>
      </w:pPr>
      <w:r>
        <w:t>any adjustment to the Credit Support required by First Gas has been made</w:t>
      </w:r>
      <w:r w:rsidR="00360121">
        <w:t>,</w:t>
      </w:r>
    </w:p>
    <w:p w14:paraId="5E2177E3" w14:textId="2AB7BB57" w:rsidR="00692BDC" w:rsidRDefault="0071113E" w:rsidP="00E1425C">
      <w:pPr>
        <w:ind w:left="624"/>
        <w:rPr>
          <w:b/>
          <w:bCs/>
        </w:rPr>
      </w:pPr>
      <w:bookmarkStart w:id="671" w:name="_Ref411413359"/>
      <w:proofErr w:type="gramStart"/>
      <w:r w:rsidRPr="00F27205">
        <w:t>provided</w:t>
      </w:r>
      <w:proofErr w:type="gramEnd"/>
      <w:r w:rsidRPr="00F27205">
        <w:t xml:space="preserve"> that the Interconnected Party may </w:t>
      </w:r>
      <w:r w:rsidR="00CE45E1">
        <w:t>take</w:t>
      </w:r>
      <w:r w:rsidRPr="00F27205">
        <w:t xml:space="preserve"> limited quantities of Gas, </w:t>
      </w:r>
      <w:r w:rsidR="00511865">
        <w:t xml:space="preserve">when and </w:t>
      </w:r>
      <w:r w:rsidRPr="00F27205">
        <w:t xml:space="preserve">to the extent reasonably </w:t>
      </w:r>
      <w:r w:rsidR="00511865">
        <w:t>requested by First Gas</w:t>
      </w:r>
      <w:r w:rsidR="00F96D8D">
        <w:t>,</w:t>
      </w:r>
      <w:r w:rsidR="00511865">
        <w:t xml:space="preserve"> </w:t>
      </w:r>
      <w:r w:rsidRPr="00F27205">
        <w:t>to facilitate commissioning.</w:t>
      </w:r>
      <w:bookmarkEnd w:id="671"/>
      <w:r w:rsidR="005D75B3" w:rsidRPr="00921596">
        <w:rPr>
          <w:b/>
          <w:bCs/>
        </w:rPr>
        <w:t xml:space="preserve"> </w:t>
      </w:r>
    </w:p>
    <w:p w14:paraId="5E236560" w14:textId="1C424606" w:rsidR="00C31716" w:rsidRPr="00530C8E" w:rsidRDefault="00C31716" w:rsidP="00861ACD">
      <w:pPr>
        <w:pStyle w:val="Heading1"/>
        <w:numPr>
          <w:ilvl w:val="0"/>
          <w:numId w:val="4"/>
        </w:numPr>
        <w:rPr>
          <w:snapToGrid w:val="0"/>
        </w:rPr>
      </w:pPr>
      <w:bookmarkStart w:id="672" w:name="_Toc521675256"/>
      <w:r>
        <w:rPr>
          <w:snapToGrid w:val="0"/>
        </w:rPr>
        <w:lastRenderedPageBreak/>
        <w:t>gas delivery</w:t>
      </w:r>
      <w:bookmarkEnd w:id="672"/>
    </w:p>
    <w:p w14:paraId="0EF4ED58" w14:textId="6F0CFFDC" w:rsidR="00C31716" w:rsidRPr="00F27205" w:rsidRDefault="00275C14" w:rsidP="00C31716">
      <w:pPr>
        <w:pStyle w:val="Heading2"/>
        <w:ind w:left="0" w:firstLine="624"/>
      </w:pPr>
      <w:r>
        <w:t xml:space="preserve">Controlled </w:t>
      </w:r>
      <w:r w:rsidR="00C31716" w:rsidRPr="00F27205">
        <w:t>Delivery Pressure</w:t>
      </w:r>
    </w:p>
    <w:p w14:paraId="65420ECD" w14:textId="547C01E8" w:rsidR="00C31716" w:rsidRPr="00F27205" w:rsidRDefault="00C31716" w:rsidP="00C31716">
      <w:pPr>
        <w:numPr>
          <w:ilvl w:val="1"/>
          <w:numId w:val="4"/>
        </w:numPr>
      </w:pPr>
      <w:r w:rsidRPr="00F27205">
        <w:t xml:space="preserve">Where </w:t>
      </w:r>
      <w:ins w:id="673" w:author="Bell Gully" w:date="2018-08-08T15:53:00Z">
        <w:r w:rsidR="0042491C">
          <w:t xml:space="preserve">ICA </w:t>
        </w:r>
      </w:ins>
      <w:r w:rsidRPr="00F27205">
        <w:t xml:space="preserve">Schedule One </w:t>
      </w:r>
      <w:r w:rsidR="003E1251">
        <w:t>states</w:t>
      </w:r>
      <w:r w:rsidRPr="00F27205">
        <w:t xml:space="preserve"> that </w:t>
      </w:r>
      <w:r w:rsidR="003E1251">
        <w:t>the</w:t>
      </w:r>
      <w:r>
        <w:t xml:space="preserve"> </w:t>
      </w:r>
      <w:r w:rsidRPr="00F27205">
        <w:t>Delivery Pressure</w:t>
      </w:r>
      <w:r w:rsidR="00AB60E6">
        <w:t xml:space="preserve"> at a Delivery Point</w:t>
      </w:r>
      <w:r w:rsidRPr="00F27205">
        <w:t xml:space="preserve"> is “Controlled”:</w:t>
      </w:r>
    </w:p>
    <w:p w14:paraId="323EB367" w14:textId="38C18C5E" w:rsidR="00C31716" w:rsidRPr="00F27205" w:rsidRDefault="00C31716" w:rsidP="00C31716">
      <w:pPr>
        <w:numPr>
          <w:ilvl w:val="2"/>
          <w:numId w:val="17"/>
        </w:numPr>
      </w:pPr>
      <w:r>
        <w:t>First Gas</w:t>
      </w:r>
      <w:r w:rsidRPr="00F27205">
        <w:t xml:space="preserve"> will determine the means of pressure control and over-pressure protection to be used, provided that </w:t>
      </w:r>
      <w:r>
        <w:t>First Gas</w:t>
      </w:r>
      <w:r w:rsidRPr="00F27205">
        <w:t xml:space="preserve"> shall not use a slam-shut valve for the purpose described in </w:t>
      </w:r>
      <w:r w:rsidRPr="00F27205">
        <w:rPr>
          <w:i/>
        </w:rPr>
        <w:t>paragraph 1.6(b)</w:t>
      </w:r>
      <w:r w:rsidRPr="00F27205">
        <w:t xml:space="preserve"> of </w:t>
      </w:r>
      <w:ins w:id="674" w:author="Bell Gully" w:date="2018-08-08T15:53:00Z">
        <w:r w:rsidR="0042491C">
          <w:t xml:space="preserve">ICA </w:t>
        </w:r>
      </w:ins>
      <w:r w:rsidRPr="00F27205">
        <w:t>Schedule Two unless:</w:t>
      </w:r>
    </w:p>
    <w:p w14:paraId="2A754399" w14:textId="113AA36D" w:rsidR="00C31716" w:rsidRPr="00F27205" w:rsidRDefault="00C31716" w:rsidP="00C31716">
      <w:pPr>
        <w:numPr>
          <w:ilvl w:val="3"/>
          <w:numId w:val="17"/>
        </w:numPr>
      </w:pPr>
      <w:r w:rsidRPr="00F27205">
        <w:t xml:space="preserve">where </w:t>
      </w:r>
      <w:r w:rsidR="00BE60AA">
        <w:t>both duty and standby</w:t>
      </w:r>
      <w:r w:rsidRPr="00F27205">
        <w:t xml:space="preserve"> pressure control streams are installed, </w:t>
      </w:r>
      <w:ins w:id="675" w:author="Bell Gully" w:date="2018-06-29T15:21:00Z">
        <w:r w:rsidR="00CF5ECB">
          <w:t xml:space="preserve">and </w:t>
        </w:r>
      </w:ins>
      <w:r w:rsidRPr="00F27205">
        <w:t xml:space="preserve">the </w:t>
      </w:r>
      <w:r>
        <w:t>set-points</w:t>
      </w:r>
      <w:r w:rsidRPr="00F27205">
        <w:t xml:space="preserve"> of the </w:t>
      </w:r>
      <w:r>
        <w:t>respective</w:t>
      </w:r>
      <w:r w:rsidRPr="00F27205">
        <w:t xml:space="preserve"> slam-shut valves are such that if the </w:t>
      </w:r>
      <w:r w:rsidR="00BE60AA" w:rsidRPr="00F27205">
        <w:t>slam-shut</w:t>
      </w:r>
      <w:r w:rsidR="00BE60AA">
        <w:t xml:space="preserve"> </w:t>
      </w:r>
      <w:r>
        <w:t>valve in the working</w:t>
      </w:r>
      <w:r w:rsidRPr="00F27205">
        <w:t xml:space="preserve"> stream</w:t>
      </w:r>
      <w:r>
        <w:t xml:space="preserve"> </w:t>
      </w:r>
      <w:r w:rsidRPr="00F27205">
        <w:t xml:space="preserve">closes the </w:t>
      </w:r>
      <w:r w:rsidR="00BE60AA" w:rsidRPr="00F27205">
        <w:t>slam-shut</w:t>
      </w:r>
      <w:r w:rsidR="00BE60AA">
        <w:t xml:space="preserve"> </w:t>
      </w:r>
      <w:r>
        <w:t xml:space="preserve">valve in the </w:t>
      </w:r>
      <w:r w:rsidRPr="00F27205">
        <w:t>standby stream</w:t>
      </w:r>
      <w:r>
        <w:t xml:space="preserve"> </w:t>
      </w:r>
      <w:r w:rsidRPr="00F27205">
        <w:t>should remain open; or</w:t>
      </w:r>
    </w:p>
    <w:p w14:paraId="6FAEFB80" w14:textId="522C1E67" w:rsidR="00C31716" w:rsidRPr="00F27205" w:rsidRDefault="00C31716" w:rsidP="00C31716">
      <w:pPr>
        <w:numPr>
          <w:ilvl w:val="3"/>
          <w:numId w:val="17"/>
        </w:numPr>
      </w:pPr>
      <w:r w:rsidRPr="00F27205">
        <w:t xml:space="preserve">where only </w:t>
      </w:r>
      <w:r>
        <w:t>one</w:t>
      </w:r>
      <w:r w:rsidRPr="00F27205">
        <w:t xml:space="preserve"> pressure control stream is installed, the Interconnected Party </w:t>
      </w:r>
      <w:r>
        <w:t>can</w:t>
      </w:r>
      <w:r w:rsidRPr="00F27205">
        <w:t xml:space="preserve"> tolerate an immediate and complete </w:t>
      </w:r>
      <w:r>
        <w:t>stoppage in</w:t>
      </w:r>
      <w:r w:rsidRPr="00F27205">
        <w:t xml:space="preserve"> the flow of Gas</w:t>
      </w:r>
      <w:r>
        <w:t xml:space="preserve"> if </w:t>
      </w:r>
      <w:r w:rsidR="00BE60AA">
        <w:t xml:space="preserve">either </w:t>
      </w:r>
      <w:r>
        <w:t>a slam-shut valve or pressure regulating valve closes</w:t>
      </w:r>
      <w:r w:rsidRPr="00F27205">
        <w:t xml:space="preserve">, and remain without Gas for </w:t>
      </w:r>
      <w:r>
        <w:t>the</w:t>
      </w:r>
      <w:r w:rsidRPr="00F27205">
        <w:t xml:space="preserve"> reasonable time </w:t>
      </w:r>
      <w:r>
        <w:t>that First Gas</w:t>
      </w:r>
      <w:r w:rsidRPr="00F27205">
        <w:t xml:space="preserve"> may require to reinstate normal pressure control</w:t>
      </w:r>
      <w:r>
        <w:t xml:space="preserve"> and</w:t>
      </w:r>
      <w:r w:rsidRPr="00F27205">
        <w:t xml:space="preserve"> </w:t>
      </w:r>
      <w:r>
        <w:t>the ability to take</w:t>
      </w:r>
      <w:r w:rsidRPr="00F27205">
        <w:t xml:space="preserve"> Gas</w:t>
      </w:r>
      <w:r>
        <w:t>;</w:t>
      </w:r>
      <w:r w:rsidRPr="00F27205">
        <w:t xml:space="preserve"> </w:t>
      </w:r>
    </w:p>
    <w:p w14:paraId="26F3632D" w14:textId="15A4E2AD" w:rsidR="00C31716" w:rsidRDefault="00C31716" w:rsidP="00C31716">
      <w:pPr>
        <w:numPr>
          <w:ilvl w:val="2"/>
          <w:numId w:val="17"/>
        </w:numPr>
      </w:pPr>
      <w:r>
        <w:t>the normal range within which the Delivery Pressure may vary will be determined by the Pressure Control Settings</w:t>
      </w:r>
      <w:r w:rsidR="00AB60E6">
        <w:t xml:space="preserve"> and the </w:t>
      </w:r>
      <w:r w:rsidR="00483B28">
        <w:t>performance characteristics of the pressure control equipment</w:t>
      </w:r>
      <w:r>
        <w:t xml:space="preserve">; </w:t>
      </w:r>
    </w:p>
    <w:p w14:paraId="62306A9F" w14:textId="60EA27A5" w:rsidR="00C31716" w:rsidRPr="00F27205" w:rsidRDefault="00C31716" w:rsidP="00C31716">
      <w:pPr>
        <w:numPr>
          <w:ilvl w:val="2"/>
          <w:numId w:val="17"/>
        </w:numPr>
      </w:pPr>
      <w:r>
        <w:t>t</w:t>
      </w:r>
      <w:r w:rsidRPr="00F27205">
        <w:t xml:space="preserve">he Interconnected Party acknowledges and agrees that the Maximum Delivery Pressure </w:t>
      </w:r>
      <w:r w:rsidR="00414B39">
        <w:t xml:space="preserve">may occur during normal operation </w:t>
      </w:r>
      <w:r w:rsidRPr="00F27205">
        <w:t>and that:</w:t>
      </w:r>
    </w:p>
    <w:p w14:paraId="76773538" w14:textId="77777777" w:rsidR="00C31716" w:rsidRPr="00F27205" w:rsidRDefault="00C31716" w:rsidP="00C31716">
      <w:pPr>
        <w:numPr>
          <w:ilvl w:val="3"/>
          <w:numId w:val="17"/>
        </w:numPr>
      </w:pPr>
      <w:r w:rsidRPr="00F27205">
        <w:t xml:space="preserve">it shall ensure that the MAOP of its Pipeline </w:t>
      </w:r>
      <w:r>
        <w:t xml:space="preserve">plus any over-pressure allowed under that Pipeline’s design code </w:t>
      </w:r>
      <w:r w:rsidRPr="00F27205">
        <w:t>is not less than the Maximum Delivery Pressure;</w:t>
      </w:r>
      <w:r>
        <w:t xml:space="preserve"> and</w:t>
      </w:r>
    </w:p>
    <w:p w14:paraId="56418EEB" w14:textId="1DF011AE" w:rsidR="00C31716" w:rsidRDefault="00C31716" w:rsidP="00C31716">
      <w:pPr>
        <w:numPr>
          <w:ilvl w:val="3"/>
          <w:numId w:val="17"/>
        </w:numPr>
      </w:pPr>
      <w:r>
        <w:t>First Gas</w:t>
      </w:r>
      <w:r w:rsidRPr="00F27205">
        <w:t xml:space="preserve"> shall have no liability whatsoever </w:t>
      </w:r>
      <w:r>
        <w:t xml:space="preserve">in respect of an increase in Delivery Pressure envisaged under this </w:t>
      </w:r>
      <w:r w:rsidRPr="00D31677">
        <w:rPr>
          <w:i/>
        </w:rPr>
        <w:t xml:space="preserve">section </w:t>
      </w:r>
      <w:r>
        <w:rPr>
          <w:i/>
        </w:rPr>
        <w:t>3.1</w:t>
      </w:r>
      <w:r w:rsidRPr="00D31677">
        <w:rPr>
          <w:i/>
        </w:rPr>
        <w:t>(c)</w:t>
      </w:r>
      <w:r>
        <w:t xml:space="preserve"> </w:t>
      </w:r>
      <w:r w:rsidRPr="00F27205">
        <w:t>unless the Delivery Pressure exceeds the</w:t>
      </w:r>
      <w:r>
        <w:t xml:space="preserve"> greater of the</w:t>
      </w:r>
      <w:r w:rsidRPr="00F27205">
        <w:t xml:space="preserve"> Maximum Delivery Pressure</w:t>
      </w:r>
      <w:r>
        <w:t xml:space="preserve"> or the MAOP of the Interconnected Party’s Pipeline</w:t>
      </w:r>
      <w:r w:rsidR="00C92E9D">
        <w:t>.</w:t>
      </w:r>
    </w:p>
    <w:p w14:paraId="039D5C22" w14:textId="3C083331" w:rsidR="00C92E9D" w:rsidRDefault="00C92E9D" w:rsidP="00C92E9D">
      <w:pPr>
        <w:pStyle w:val="Heading2"/>
        <w:ind w:left="0" w:firstLine="624"/>
      </w:pPr>
      <w:r>
        <w:t xml:space="preserve">Change in </w:t>
      </w:r>
      <w:r w:rsidR="00275C14">
        <w:t xml:space="preserve">Controlled </w:t>
      </w:r>
      <w:r>
        <w:t>Delivery Pressure</w:t>
      </w:r>
    </w:p>
    <w:p w14:paraId="2C14A4AA" w14:textId="294DA297" w:rsidR="00C31716" w:rsidRPr="00F27205" w:rsidRDefault="00C92E9D" w:rsidP="00C92E9D">
      <w:pPr>
        <w:numPr>
          <w:ilvl w:val="1"/>
          <w:numId w:val="4"/>
        </w:numPr>
      </w:pPr>
      <w:r>
        <w:t>Either</w:t>
      </w:r>
      <w:r w:rsidR="00C31716" w:rsidRPr="00F27205">
        <w:t xml:space="preserve"> Party may request a change in the Nominal Delivery Pressure </w:t>
      </w:r>
      <w:r w:rsidR="00335678">
        <w:t xml:space="preserve">at a Delivery Point </w:t>
      </w:r>
      <w:r w:rsidR="00C31716" w:rsidRPr="00F27205">
        <w:t xml:space="preserve">and the other Party shall not unreasonably withhold or delay its </w:t>
      </w:r>
      <w:r w:rsidR="000343FB">
        <w:t>consent</w:t>
      </w:r>
      <w:r w:rsidR="00C31716" w:rsidRPr="00F27205">
        <w:t>, provided that:</w:t>
      </w:r>
    </w:p>
    <w:p w14:paraId="2EFDD8B0" w14:textId="09E9C954" w:rsidR="00C31716" w:rsidRPr="00F27205" w:rsidRDefault="00C31716" w:rsidP="00C92E9D">
      <w:pPr>
        <w:numPr>
          <w:ilvl w:val="2"/>
          <w:numId w:val="47"/>
        </w:numPr>
      </w:pPr>
      <w:r w:rsidRPr="00F27205">
        <w:t xml:space="preserve">the Interconnected Party shall not be required to agree to any </w:t>
      </w:r>
      <w:r>
        <w:t xml:space="preserve">request to </w:t>
      </w:r>
      <w:r w:rsidRPr="00F27205">
        <w:t>decrease</w:t>
      </w:r>
      <w:r>
        <w:t xml:space="preserve"> </w:t>
      </w:r>
      <w:r w:rsidRPr="00F27205">
        <w:t xml:space="preserve">the Nominal Delivery Pressure </w:t>
      </w:r>
      <w:r>
        <w:t>where that would</w:t>
      </w:r>
      <w:r w:rsidRPr="00F27205">
        <w:t xml:space="preserve"> </w:t>
      </w:r>
      <w:r>
        <w:t xml:space="preserve">(in its </w:t>
      </w:r>
      <w:r w:rsidR="00EF484F">
        <w:t>reasonable opinion</w:t>
      </w:r>
      <w:r>
        <w:t xml:space="preserve">) </w:t>
      </w:r>
      <w:r w:rsidRPr="00F27205">
        <w:t xml:space="preserve">materially affect </w:t>
      </w:r>
      <w:r w:rsidR="00EF484F">
        <w:t>its</w:t>
      </w:r>
      <w:r w:rsidRPr="00F27205">
        <w:t xml:space="preserve"> ability to take or utilise Gas; </w:t>
      </w:r>
    </w:p>
    <w:p w14:paraId="5B6EA3FD" w14:textId="695AD2D1" w:rsidR="00C31716" w:rsidRDefault="00C31716" w:rsidP="00C92E9D">
      <w:pPr>
        <w:numPr>
          <w:ilvl w:val="2"/>
          <w:numId w:val="47"/>
        </w:numPr>
      </w:pPr>
      <w:r>
        <w:t>First Gas</w:t>
      </w:r>
      <w:r w:rsidRPr="00F27205">
        <w:t xml:space="preserve"> shall not be obliged to agree to any </w:t>
      </w:r>
      <w:r>
        <w:t xml:space="preserve">request to </w:t>
      </w:r>
      <w:r w:rsidRPr="00F27205">
        <w:t xml:space="preserve">increase the Nominal Delivery Pressure </w:t>
      </w:r>
      <w:r>
        <w:t xml:space="preserve">where that </w:t>
      </w:r>
      <w:r w:rsidRPr="00F27205">
        <w:t>would</w:t>
      </w:r>
      <w:r>
        <w:t xml:space="preserve"> (in its </w:t>
      </w:r>
      <w:r w:rsidR="00EF484F">
        <w:t>reasonable opinion</w:t>
      </w:r>
      <w:r>
        <w:t xml:space="preserve">) </w:t>
      </w:r>
      <w:r w:rsidRPr="00F27205">
        <w:t xml:space="preserve">materially reduce </w:t>
      </w:r>
      <w:r w:rsidR="00EF484F">
        <w:t>its</w:t>
      </w:r>
      <w:r>
        <w:t xml:space="preserve"> ability </w:t>
      </w:r>
      <w:r w:rsidRPr="00F27205">
        <w:t xml:space="preserve">to provide transmission services </w:t>
      </w:r>
      <w:r w:rsidR="00EF484F">
        <w:t>(or additional transmission services)</w:t>
      </w:r>
      <w:r w:rsidRPr="00F27205">
        <w:t xml:space="preserve">; </w:t>
      </w:r>
    </w:p>
    <w:p w14:paraId="3E9608C3" w14:textId="410EA4F0" w:rsidR="00C31716" w:rsidRDefault="00C31716" w:rsidP="001D4DE5">
      <w:pPr>
        <w:numPr>
          <w:ilvl w:val="2"/>
          <w:numId w:val="47"/>
        </w:numPr>
      </w:pPr>
      <w:r>
        <w:lastRenderedPageBreak/>
        <w:t xml:space="preserve">First Gas </w:t>
      </w:r>
      <w:r w:rsidR="00414B39">
        <w:t>may</w:t>
      </w:r>
      <w:r>
        <w:t xml:space="preserve"> make its agreement </w:t>
      </w:r>
      <w:r w:rsidRPr="00F27205">
        <w:t xml:space="preserve">to any </w:t>
      </w:r>
      <w:r>
        <w:t xml:space="preserve">change </w:t>
      </w:r>
      <w:r w:rsidRPr="00F27205">
        <w:t>in the Nominal Delivery Pressure</w:t>
      </w:r>
      <w:r>
        <w:t xml:space="preserve"> conditional on changes to other Pressure Control Settings </w:t>
      </w:r>
      <w:r w:rsidR="00414B39">
        <w:t xml:space="preserve">that it reasonably considers to be necessary </w:t>
      </w:r>
      <w:r>
        <w:t>including, where an increase in the Nominal Delivery Pressure is requested, to the applicable Maximum Delivery Pressure;</w:t>
      </w:r>
    </w:p>
    <w:p w14:paraId="1CDAF13E" w14:textId="25E785E2" w:rsidR="00C31716" w:rsidRPr="00F27205" w:rsidRDefault="00C31716" w:rsidP="001D4DE5">
      <w:pPr>
        <w:numPr>
          <w:ilvl w:val="2"/>
          <w:numId w:val="47"/>
        </w:numPr>
      </w:pPr>
      <w:r>
        <w:t xml:space="preserve">in respect of any request to increase the Nominal Delivery Pressure, the Interconnected Party agrees in writing that the MAOP of its Pipeline is sufficient to allow </w:t>
      </w:r>
      <w:r w:rsidR="00414B39">
        <w:t>that</w:t>
      </w:r>
      <w:r>
        <w:t xml:space="preserve"> increase</w:t>
      </w:r>
      <w:r w:rsidR="00414B39">
        <w:t xml:space="preserve">, </w:t>
      </w:r>
      <w:r>
        <w:t>and any consequent increase in the Maximum Delivery Pressure</w:t>
      </w:r>
      <w:r w:rsidR="00414B39">
        <w:t xml:space="preserve"> reasonably</w:t>
      </w:r>
      <w:r>
        <w:t xml:space="preserve"> determined by First Gas; </w:t>
      </w:r>
    </w:p>
    <w:p w14:paraId="1665872E" w14:textId="5215BC36" w:rsidR="00C31716" w:rsidRDefault="00C31716" w:rsidP="001D4DE5">
      <w:pPr>
        <w:numPr>
          <w:ilvl w:val="2"/>
          <w:numId w:val="47"/>
        </w:numPr>
      </w:pPr>
      <w:r w:rsidRPr="00F27205">
        <w:t xml:space="preserve">the requesting Party shall be responsible for the </w:t>
      </w:r>
      <w:r>
        <w:t xml:space="preserve">reasonable direct </w:t>
      </w:r>
      <w:r w:rsidRPr="00F27205">
        <w:t>cost</w:t>
      </w:r>
      <w:r>
        <w:t>s</w:t>
      </w:r>
      <w:r w:rsidRPr="00F27205">
        <w:t xml:space="preserve"> of any required modifications to </w:t>
      </w:r>
      <w:r w:rsidR="00335678">
        <w:t>that</w:t>
      </w:r>
      <w:r w:rsidRPr="00F27205">
        <w:t xml:space="preserve"> Delivery Point, as determined by </w:t>
      </w:r>
      <w:r>
        <w:t>First Gas</w:t>
      </w:r>
      <w:r w:rsidRPr="00F27205">
        <w:t xml:space="preserve"> and, where </w:t>
      </w:r>
      <w:r>
        <w:t>First Gas</w:t>
      </w:r>
      <w:r w:rsidRPr="00F27205">
        <w:t xml:space="preserve"> is the requesting Party, </w:t>
      </w:r>
      <w:r>
        <w:t>First Gas</w:t>
      </w:r>
      <w:r w:rsidRPr="00F27205">
        <w:t xml:space="preserve"> shall also be responsible for any reasonable direct costs incurred by the Interconnected Party as a condition of its agreement to </w:t>
      </w:r>
      <w:r>
        <w:t>its</w:t>
      </w:r>
      <w:r w:rsidRPr="00F27205">
        <w:t xml:space="preserve"> request</w:t>
      </w:r>
      <w:r>
        <w:t>; and</w:t>
      </w:r>
    </w:p>
    <w:p w14:paraId="4FFFB744" w14:textId="46C4862E" w:rsidR="00C31716" w:rsidRDefault="0042491C" w:rsidP="001D4DE5">
      <w:pPr>
        <w:numPr>
          <w:ilvl w:val="2"/>
          <w:numId w:val="47"/>
        </w:numPr>
      </w:pPr>
      <w:ins w:id="676" w:author="Bell Gully" w:date="2018-08-08T15:53:00Z">
        <w:r>
          <w:t xml:space="preserve">ICA </w:t>
        </w:r>
      </w:ins>
      <w:r w:rsidR="00C31716">
        <w:t xml:space="preserve">Schedule One </w:t>
      </w:r>
      <w:r w:rsidR="00335678">
        <w:t>shall be amended</w:t>
      </w:r>
      <w:r w:rsidR="00C31716">
        <w:t xml:space="preserve"> to reflect any changes pursuant to this </w:t>
      </w:r>
      <w:r w:rsidR="00C31716" w:rsidRPr="00C02420">
        <w:rPr>
          <w:i/>
        </w:rPr>
        <w:t xml:space="preserve">section </w:t>
      </w:r>
      <w:r w:rsidR="00F84E0F">
        <w:rPr>
          <w:i/>
        </w:rPr>
        <w:t>3.2</w:t>
      </w:r>
      <w:del w:id="677" w:author="Bell Gully" w:date="2018-06-29T15:21:00Z">
        <w:r w:rsidR="00C31716" w:rsidDel="00CF5ECB">
          <w:rPr>
            <w:i/>
          </w:rPr>
          <w:delText>(d)</w:delText>
        </w:r>
      </w:del>
      <w:r w:rsidR="00C31716" w:rsidRPr="00F27205">
        <w:t xml:space="preserve">. </w:t>
      </w:r>
    </w:p>
    <w:p w14:paraId="20EE7B23" w14:textId="77777777" w:rsidR="00275C14" w:rsidRPr="00F27205" w:rsidRDefault="00275C14" w:rsidP="00275C14">
      <w:pPr>
        <w:pStyle w:val="Heading2"/>
      </w:pPr>
      <w:r w:rsidRPr="00F27205">
        <w:t>Uncontrolled Delivery Pressure</w:t>
      </w:r>
    </w:p>
    <w:p w14:paraId="77F6ACBA" w14:textId="25850275" w:rsidR="00275C14" w:rsidRPr="00F27205" w:rsidRDefault="00275C14" w:rsidP="000E0FCC">
      <w:pPr>
        <w:pStyle w:val="ListParagraph"/>
        <w:numPr>
          <w:ilvl w:val="1"/>
          <w:numId w:val="4"/>
        </w:numPr>
      </w:pPr>
      <w:r w:rsidRPr="00F27205">
        <w:t xml:space="preserve">Where </w:t>
      </w:r>
      <w:ins w:id="678" w:author="Bell Gully" w:date="2018-08-08T15:53:00Z">
        <w:r w:rsidR="0042491C">
          <w:t xml:space="preserve">ICA </w:t>
        </w:r>
      </w:ins>
      <w:r w:rsidRPr="00F27205">
        <w:t xml:space="preserve">Schedule One </w:t>
      </w:r>
      <w:r w:rsidR="003E1251">
        <w:t>states</w:t>
      </w:r>
      <w:r w:rsidRPr="00F27205">
        <w:t xml:space="preserve"> that </w:t>
      </w:r>
      <w:r w:rsidR="003E1251">
        <w:t>the</w:t>
      </w:r>
      <w:r w:rsidRPr="00F27205">
        <w:t xml:space="preserve"> Delivery Pressure </w:t>
      </w:r>
      <w:r w:rsidR="00483B28">
        <w:t xml:space="preserve">at a Delivery Point </w:t>
      </w:r>
      <w:r w:rsidRPr="00F27205">
        <w:t xml:space="preserve">is “Uncontrolled”: </w:t>
      </w:r>
    </w:p>
    <w:p w14:paraId="4D4D528E" w14:textId="4969F2DC" w:rsidR="00275C14" w:rsidRPr="00F27205" w:rsidRDefault="00B01787" w:rsidP="000E0FCC">
      <w:pPr>
        <w:numPr>
          <w:ilvl w:val="2"/>
          <w:numId w:val="48"/>
        </w:numPr>
      </w:pPr>
      <w:r>
        <w:t>First Gas</w:t>
      </w:r>
      <w:r w:rsidR="00275C14" w:rsidRPr="00F27205">
        <w:t xml:space="preserve"> </w:t>
      </w:r>
      <w:r w:rsidR="00483B28">
        <w:t xml:space="preserve">will </w:t>
      </w:r>
      <w:r w:rsidR="00275C14" w:rsidRPr="00F27205">
        <w:t xml:space="preserve">provide no representation, warranty or undertaking as to what the Delivery Pressure will be at any time; </w:t>
      </w:r>
    </w:p>
    <w:p w14:paraId="2A64FC83" w14:textId="1526B646" w:rsidR="00275C14" w:rsidRPr="00F27205" w:rsidRDefault="00B01787" w:rsidP="000E0FCC">
      <w:pPr>
        <w:numPr>
          <w:ilvl w:val="2"/>
          <w:numId w:val="48"/>
        </w:numPr>
      </w:pPr>
      <w:r>
        <w:t>First Gas</w:t>
      </w:r>
      <w:r w:rsidRPr="00F27205">
        <w:t xml:space="preserve"> </w:t>
      </w:r>
      <w:r w:rsidR="00275C14" w:rsidRPr="00F27205">
        <w:t xml:space="preserve">will not be obliged to operate its Pipeline to provide any particular Delivery Pressure or Delivery Pressure range; </w:t>
      </w:r>
    </w:p>
    <w:p w14:paraId="1A536284" w14:textId="545CA702" w:rsidR="000E0FCC" w:rsidRDefault="000E0FCC" w:rsidP="000E0FCC">
      <w:pPr>
        <w:numPr>
          <w:ilvl w:val="2"/>
          <w:numId w:val="48"/>
        </w:numPr>
      </w:pPr>
      <w:r w:rsidRPr="00F27205">
        <w:t xml:space="preserve">the Interconnected Party shall ensure that the MAOP of its Pipeline is not less than the MAOP of </w:t>
      </w:r>
      <w:r>
        <w:t>First Gas’</w:t>
      </w:r>
      <w:r w:rsidRPr="00F27205">
        <w:t xml:space="preserve"> Pipeline</w:t>
      </w:r>
      <w:r>
        <w:t>; and</w:t>
      </w:r>
    </w:p>
    <w:p w14:paraId="411E132B" w14:textId="119650F6" w:rsidR="00275C14" w:rsidRPr="00F27205" w:rsidRDefault="00B01787" w:rsidP="000E0FCC">
      <w:pPr>
        <w:numPr>
          <w:ilvl w:val="2"/>
          <w:numId w:val="48"/>
        </w:numPr>
      </w:pPr>
      <w:r>
        <w:t>First Gas</w:t>
      </w:r>
      <w:r w:rsidRPr="00F27205">
        <w:t xml:space="preserve"> </w:t>
      </w:r>
      <w:r w:rsidR="00275C14" w:rsidRPr="00F27205">
        <w:t xml:space="preserve">shall have no liability </w:t>
      </w:r>
      <w:r w:rsidR="000E0FCC">
        <w:t xml:space="preserve">to the </w:t>
      </w:r>
      <w:proofErr w:type="gramStart"/>
      <w:r w:rsidR="000E0FCC">
        <w:t>Interconnected</w:t>
      </w:r>
      <w:proofErr w:type="gramEnd"/>
      <w:r w:rsidR="000E0FCC">
        <w:t xml:space="preserve"> Party </w:t>
      </w:r>
      <w:r w:rsidR="00275C14" w:rsidRPr="00F27205">
        <w:t>whatsoever</w:t>
      </w:r>
      <w:r w:rsidR="000E0FCC">
        <w:t xml:space="preserve"> </w:t>
      </w:r>
      <w:r w:rsidR="00AA6C7B">
        <w:t>in relation to or arising from</w:t>
      </w:r>
      <w:r w:rsidR="00275C14" w:rsidRPr="00F27205">
        <w:t xml:space="preserve"> the Delivery Pressure</w:t>
      </w:r>
      <w:ins w:id="679" w:author="Bell Gully" w:date="2018-06-29T15:21:00Z">
        <w:r w:rsidR="00CF5ECB">
          <w:t>,</w:t>
        </w:r>
      </w:ins>
      <w:r w:rsidR="000E0FCC">
        <w:t xml:space="preserve"> provided that the Maximum Delivery Pressure does not exceed the MAOP of First Gas’ Pipeline</w:t>
      </w:r>
      <w:r>
        <w:t xml:space="preserve">. </w:t>
      </w:r>
    </w:p>
    <w:p w14:paraId="590BD64A" w14:textId="77B050B7" w:rsidR="00692BDC" w:rsidRPr="00692BDC" w:rsidRDefault="00E8034F" w:rsidP="00692BDC">
      <w:pPr>
        <w:pStyle w:val="Heading2"/>
      </w:pPr>
      <w:r>
        <w:t>Excessive Flow</w:t>
      </w:r>
    </w:p>
    <w:p w14:paraId="17A6E199" w14:textId="6EF455A0" w:rsidR="00873EB1" w:rsidRPr="00873EB1" w:rsidRDefault="00692BDC" w:rsidP="0003704D">
      <w:pPr>
        <w:pStyle w:val="ListParagraph"/>
        <w:numPr>
          <w:ilvl w:val="1"/>
          <w:numId w:val="4"/>
        </w:numPr>
      </w:pPr>
      <w:r w:rsidRPr="00692BDC">
        <w:t>The Interconnected Party</w:t>
      </w:r>
      <w:r>
        <w:t xml:space="preserve"> </w:t>
      </w:r>
      <w:del w:id="680" w:author="Bell Gully" w:date="2018-06-29T15:21:00Z">
        <w:r w:rsidDel="00CF5ECB">
          <w:delText xml:space="preserve">agrees that it </w:delText>
        </w:r>
      </w:del>
      <w:r>
        <w:t>will not</w:t>
      </w:r>
      <w:r w:rsidR="009673DC">
        <w:t xml:space="preserve"> </w:t>
      </w:r>
      <w:r w:rsidR="00586C2A">
        <w:t>take</w:t>
      </w:r>
      <w:r w:rsidR="005218EE">
        <w:t xml:space="preserve"> Gas</w:t>
      </w:r>
      <w:r w:rsidR="00A84DFB">
        <w:t xml:space="preserve"> </w:t>
      </w:r>
      <w:r w:rsidR="004301BA">
        <w:t xml:space="preserve">at </w:t>
      </w:r>
      <w:r w:rsidR="001A6660">
        <w:t>a</w:t>
      </w:r>
      <w:r w:rsidR="004301BA">
        <w:t xml:space="preserve"> </w:t>
      </w:r>
      <w:r w:rsidR="00F05DB3">
        <w:t>Delivery</w:t>
      </w:r>
      <w:r w:rsidR="004301BA">
        <w:t xml:space="preserve"> Point</w:t>
      </w:r>
      <w:r w:rsidR="000E223E">
        <w:t xml:space="preserve"> at a rate</w:t>
      </w:r>
      <w:r w:rsidR="00194F77">
        <w:t xml:space="preserve"> greater than the</w:t>
      </w:r>
      <w:r w:rsidR="00695C48">
        <w:t xml:space="preserve"> then</w:t>
      </w:r>
      <w:r w:rsidR="00672501">
        <w:t>-</w:t>
      </w:r>
      <w:r w:rsidR="00695C48">
        <w:t>current</w:t>
      </w:r>
      <w:r w:rsidR="00194F77">
        <w:t xml:space="preserve"> Maximum Design Flow Rate</w:t>
      </w:r>
      <w:ins w:id="681" w:author="Bell Gully" w:date="2018-06-29T15:21:00Z">
        <w:r w:rsidR="00CF5ECB">
          <w:t>.</w:t>
        </w:r>
      </w:ins>
      <w:r w:rsidR="00B510AB">
        <w:t xml:space="preserve"> </w:t>
      </w:r>
      <w:ins w:id="682" w:author="Bell Gully" w:date="2018-06-29T15:22:00Z">
        <w:r w:rsidR="00CF5ECB">
          <w:t xml:space="preserve"> </w:t>
        </w:r>
      </w:ins>
      <w:del w:id="683" w:author="Bell Gully" w:date="2018-06-29T15:22:00Z">
        <w:r w:rsidR="00B510AB" w:rsidDel="00CF5ECB">
          <w:delText>and, i</w:delText>
        </w:r>
      </w:del>
      <w:ins w:id="684" w:author="Bell Gully" w:date="2018-06-29T15:22:00Z">
        <w:r w:rsidR="00CF5ECB">
          <w:t>I</w:t>
        </w:r>
      </w:ins>
      <w:r w:rsidR="00B510AB">
        <w:t xml:space="preserve">f it does so, </w:t>
      </w:r>
      <w:del w:id="685" w:author="Bell Gully" w:date="2018-06-29T15:22:00Z">
        <w:r w:rsidR="00B510AB" w:rsidDel="00CF5ECB">
          <w:delText xml:space="preserve">it </w:delText>
        </w:r>
      </w:del>
      <w:ins w:id="686" w:author="Bell Gully" w:date="2018-06-29T15:22:00Z">
        <w:r w:rsidR="00CF5ECB">
          <w:t xml:space="preserve">the Interconnected Party </w:t>
        </w:r>
      </w:ins>
      <w:r w:rsidR="00B510AB">
        <w:t xml:space="preserve">shall be liable </w:t>
      </w:r>
      <w:r w:rsidR="00873EB1">
        <w:t>for:</w:t>
      </w:r>
      <w:r w:rsidR="0003704D">
        <w:rPr>
          <w:lang w:val="en-AU"/>
        </w:rPr>
        <w:t xml:space="preserve"> </w:t>
      </w:r>
    </w:p>
    <w:p w14:paraId="6235274C" w14:textId="549C96B2" w:rsidR="00873EB1" w:rsidRPr="001D0609" w:rsidRDefault="00873EB1" w:rsidP="00873EB1">
      <w:pPr>
        <w:numPr>
          <w:ilvl w:val="2"/>
          <w:numId w:val="42"/>
        </w:numPr>
      </w:pPr>
      <w:r>
        <w:t xml:space="preserve">the </w:t>
      </w:r>
      <w:r w:rsidR="001D0609">
        <w:t>cost of repairs to, or replacement of</w:t>
      </w:r>
      <w:ins w:id="687" w:author="Bell Gully" w:date="2018-06-29T15:22:00Z">
        <w:r w:rsidR="00CF5ECB">
          <w:t>,</w:t>
        </w:r>
      </w:ins>
      <w:r w:rsidR="001D0609">
        <w:t xml:space="preserve"> any First Gas equipment </w:t>
      </w:r>
      <w:r>
        <w:t xml:space="preserve">damaged by that excessive flow;  </w:t>
      </w:r>
    </w:p>
    <w:p w14:paraId="60E51132" w14:textId="15B31CB6" w:rsidR="001D0609" w:rsidRPr="00223D8C" w:rsidRDefault="00B510AB" w:rsidP="00873EB1">
      <w:pPr>
        <w:numPr>
          <w:ilvl w:val="2"/>
          <w:numId w:val="42"/>
        </w:numPr>
      </w:pPr>
      <w:r>
        <w:rPr>
          <w:lang w:val="en-AU"/>
        </w:rPr>
        <w:t>the charge determined in accordance with</w:t>
      </w:r>
      <w:r w:rsidR="0003704D">
        <w:rPr>
          <w:lang w:val="en-AU"/>
        </w:rPr>
        <w:t xml:space="preserve"> </w:t>
      </w:r>
      <w:r w:rsidR="0003704D" w:rsidRPr="0003704D">
        <w:rPr>
          <w:i/>
          <w:lang w:val="en-AU"/>
        </w:rPr>
        <w:t xml:space="preserve">section </w:t>
      </w:r>
      <w:r w:rsidR="00125A6B">
        <w:rPr>
          <w:i/>
          <w:lang w:val="en-AU"/>
        </w:rPr>
        <w:t>11.11</w:t>
      </w:r>
      <w:r w:rsidR="00695C48">
        <w:rPr>
          <w:lang w:val="en-AU"/>
        </w:rPr>
        <w:t>; and</w:t>
      </w:r>
    </w:p>
    <w:p w14:paraId="3287A161" w14:textId="6D3B0102" w:rsidR="0003704D" w:rsidRDefault="001D0609" w:rsidP="00695C48">
      <w:pPr>
        <w:numPr>
          <w:ilvl w:val="2"/>
          <w:numId w:val="42"/>
        </w:numPr>
      </w:pPr>
      <w:proofErr w:type="gramStart"/>
      <w:r w:rsidRPr="00695C48">
        <w:rPr>
          <w:lang w:val="en-AU"/>
        </w:rPr>
        <w:t>any</w:t>
      </w:r>
      <w:proofErr w:type="gramEnd"/>
      <w:r w:rsidRPr="00695C48">
        <w:rPr>
          <w:lang w:val="en-AU"/>
        </w:rPr>
        <w:t xml:space="preserve"> Loss </w:t>
      </w:r>
      <w:r w:rsidR="000D0D13" w:rsidRPr="00695C48">
        <w:rPr>
          <w:lang w:val="en-AU"/>
        </w:rPr>
        <w:t>pursuant to</w:t>
      </w:r>
      <w:r w:rsidRPr="00695C48">
        <w:rPr>
          <w:lang w:val="en-AU"/>
        </w:rPr>
        <w:t xml:space="preserve"> </w:t>
      </w:r>
      <w:r w:rsidRPr="00695C48">
        <w:rPr>
          <w:i/>
          <w:lang w:val="en-AU"/>
        </w:rPr>
        <w:t xml:space="preserve">section </w:t>
      </w:r>
      <w:r w:rsidR="00125A6B">
        <w:rPr>
          <w:i/>
          <w:lang w:val="en-AU"/>
        </w:rPr>
        <w:t>11.12</w:t>
      </w:r>
      <w:r w:rsidR="0003704D" w:rsidRPr="00695C48">
        <w:rPr>
          <w:lang w:val="en-AU"/>
        </w:rPr>
        <w:t>.</w:t>
      </w:r>
    </w:p>
    <w:p w14:paraId="30A7FE30" w14:textId="27E0CD05" w:rsidR="00E8034F" w:rsidRDefault="00E8034F" w:rsidP="00E8034F">
      <w:pPr>
        <w:pStyle w:val="Heading2"/>
      </w:pPr>
      <w:bookmarkStart w:id="688" w:name="_Ref431381148"/>
      <w:r>
        <w:lastRenderedPageBreak/>
        <w:t>Low Flow</w:t>
      </w:r>
    </w:p>
    <w:p w14:paraId="7DB956D8" w14:textId="02707245" w:rsidR="00AF3F78" w:rsidRDefault="007C2188" w:rsidP="00D73784">
      <w:pPr>
        <w:numPr>
          <w:ilvl w:val="1"/>
          <w:numId w:val="4"/>
        </w:numPr>
      </w:pPr>
      <w:r>
        <w:t>If</w:t>
      </w:r>
      <w:r w:rsidR="00586C2A">
        <w:t xml:space="preserve"> Gas is taken at a Delivery Point at rates less than the </w:t>
      </w:r>
      <w:r w:rsidR="00672501">
        <w:t>then-</w:t>
      </w:r>
      <w:r w:rsidR="003C2356">
        <w:t xml:space="preserve">current </w:t>
      </w:r>
      <w:r w:rsidR="00586C2A">
        <w:t xml:space="preserve">Minimum Design Flow Rate </w:t>
      </w:r>
      <w:r w:rsidR="004B260E">
        <w:t xml:space="preserve">to the extent </w:t>
      </w:r>
      <w:r w:rsidR="00586C2A">
        <w:t>that</w:t>
      </w:r>
      <w:r w:rsidR="004B260E">
        <w:t>,</w:t>
      </w:r>
      <w:r w:rsidR="00586C2A">
        <w:t xml:space="preserve"> in First Gas’ </w:t>
      </w:r>
      <w:r w:rsidR="004B260E">
        <w:t xml:space="preserve">reasonable </w:t>
      </w:r>
      <w:r w:rsidR="00586C2A">
        <w:t>opinion</w:t>
      </w:r>
      <w:r w:rsidR="00AF3F78">
        <w:t>,</w:t>
      </w:r>
      <w:r w:rsidR="00047316">
        <w:t xml:space="preserve"> </w:t>
      </w:r>
      <w:r w:rsidR="00586C2A">
        <w:t xml:space="preserve">the </w:t>
      </w:r>
      <w:r w:rsidR="004B260E">
        <w:t xml:space="preserve">Accuracy of the </w:t>
      </w:r>
      <w:r w:rsidR="00262130">
        <w:t>metered</w:t>
      </w:r>
      <w:r w:rsidR="00586C2A">
        <w:t xml:space="preserve"> quantities at that Delivery Point </w:t>
      </w:r>
      <w:r w:rsidR="004B260E">
        <w:t xml:space="preserve">is </w:t>
      </w:r>
      <w:del w:id="689" w:author="Bell Gully" w:date="2018-08-14T20:39:00Z">
        <w:r w:rsidR="003C2356" w:rsidDel="003601D7">
          <w:delText xml:space="preserve">unduly </w:delText>
        </w:r>
      </w:del>
      <w:ins w:id="690" w:author="Bell Gully" w:date="2018-07-09T09:52:00Z">
        <w:r w:rsidR="00336FF0">
          <w:t xml:space="preserve">adversely </w:t>
        </w:r>
      </w:ins>
      <w:r w:rsidR="003C2356">
        <w:t>affected</w:t>
      </w:r>
      <w:r w:rsidR="00586C2A">
        <w:t>, First Gas shall notify the Interconnected Party</w:t>
      </w:r>
      <w:r w:rsidR="004B260E">
        <w:t xml:space="preserve"> accordingly</w:t>
      </w:r>
      <w:r w:rsidR="00586C2A">
        <w:t>.</w:t>
      </w:r>
      <w:bookmarkEnd w:id="688"/>
      <w:r w:rsidR="00586C2A">
        <w:t xml:space="preserve"> </w:t>
      </w:r>
      <w:r w:rsidR="003C2356">
        <w:t>Unless</w:t>
      </w:r>
      <w:r w:rsidR="004B260E">
        <w:t xml:space="preserve"> the Interconnected Party can reasonably demonstrate to First Gas that</w:t>
      </w:r>
      <w:r w:rsidR="00AF3F78">
        <w:t xml:space="preserve"> those low Gas takes</w:t>
      </w:r>
      <w:ins w:id="691" w:author="Bell Gully" w:date="2018-08-07T21:21:00Z">
        <w:r w:rsidR="00A635C4">
          <w:t xml:space="preserve"> occurred during plant start-up and shut-down or</w:t>
        </w:r>
      </w:ins>
      <w:r w:rsidR="00AF3F78">
        <w:t xml:space="preserve"> were extraordinary occurrences </w:t>
      </w:r>
      <w:r w:rsidR="003C2356">
        <w:t>and are unlikely</w:t>
      </w:r>
      <w:r w:rsidR="00AF3F78">
        <w:t xml:space="preserve"> to occur again</w:t>
      </w:r>
      <w:r w:rsidR="00806A86">
        <w:t xml:space="preserve">, </w:t>
      </w:r>
      <w:ins w:id="692" w:author="Bell Gully" w:date="2018-07-12T20:41:00Z">
        <w:r w:rsidR="00B31B9B">
          <w:t xml:space="preserve">or that the Metering is Accurate event at those low Gas take rates, </w:t>
        </w:r>
      </w:ins>
      <w:r w:rsidR="00806A86">
        <w:t>First Gas may</w:t>
      </w:r>
      <w:r w:rsidR="00AF3F78">
        <w:t>:</w:t>
      </w:r>
    </w:p>
    <w:p w14:paraId="1E608A87" w14:textId="19870A23" w:rsidR="00806A86" w:rsidRDefault="003B04EA" w:rsidP="00806A86">
      <w:pPr>
        <w:numPr>
          <w:ilvl w:val="2"/>
          <w:numId w:val="4"/>
        </w:numPr>
      </w:pPr>
      <w:r>
        <w:t>notify</w:t>
      </w:r>
      <w:r w:rsidR="00806A86">
        <w:t xml:space="preserve"> the Interconnected Party that it intends to modify the Metering to </w:t>
      </w:r>
      <w:r w:rsidR="003C2356">
        <w:t xml:space="preserve">improve the Accuracy of </w:t>
      </w:r>
      <w:r w:rsidR="00262130">
        <w:t>metered</w:t>
      </w:r>
      <w:r w:rsidR="003C2356">
        <w:t xml:space="preserve"> quantities</w:t>
      </w:r>
      <w:r w:rsidR="00806A86">
        <w:t xml:space="preserve"> at low flow rates; and</w:t>
      </w:r>
    </w:p>
    <w:p w14:paraId="151D31BD" w14:textId="297178DE" w:rsidR="004173A3" w:rsidRDefault="00806A86" w:rsidP="003B04EA">
      <w:pPr>
        <w:numPr>
          <w:ilvl w:val="2"/>
          <w:numId w:val="4"/>
        </w:numPr>
        <w:rPr>
          <w:ins w:id="693" w:author="Bell Gully" w:date="2018-08-08T18:13:00Z"/>
        </w:rPr>
      </w:pPr>
      <w:proofErr w:type="gramStart"/>
      <w:r>
        <w:t>require</w:t>
      </w:r>
      <w:proofErr w:type="gramEnd"/>
      <w:r>
        <w:t xml:space="preserve"> the Interconnected Party to pay First Gas’ </w:t>
      </w:r>
      <w:r w:rsidR="003B04EA">
        <w:t xml:space="preserve">actual and </w:t>
      </w:r>
      <w:r>
        <w:t xml:space="preserve">reasonable costs to implement </w:t>
      </w:r>
      <w:r w:rsidR="00262130">
        <w:t>those</w:t>
      </w:r>
      <w:r>
        <w:t xml:space="preserve"> modifications</w:t>
      </w:r>
      <w:r w:rsidR="003B04EA">
        <w:t xml:space="preserve"> (reasonable evidence of which First Gas shall provide to the Interconnected Party)</w:t>
      </w:r>
      <w:r>
        <w:t xml:space="preserve">, including via </w:t>
      </w:r>
      <w:ins w:id="694" w:author="Bell Gully" w:date="2018-06-29T15:22:00Z">
        <w:r w:rsidR="00CF5ECB">
          <w:t xml:space="preserve">the payment of </w:t>
        </w:r>
      </w:ins>
      <w:r w:rsidR="003B04EA">
        <w:t xml:space="preserve">an </w:t>
      </w:r>
      <w:r w:rsidR="00580324">
        <w:t xml:space="preserve">Interconnection Fee </w:t>
      </w:r>
      <w:r w:rsidR="003B04EA">
        <w:t>or an increase in the current Interconnection Fee</w:t>
      </w:r>
      <w:r w:rsidR="00586C2A">
        <w:t xml:space="preserve">. </w:t>
      </w:r>
    </w:p>
    <w:p w14:paraId="1EC7F60B" w14:textId="77777777" w:rsidR="00B00B0F" w:rsidRPr="00530C8E" w:rsidRDefault="00B00B0F" w:rsidP="00B00B0F">
      <w:pPr>
        <w:pStyle w:val="Heading2"/>
        <w:rPr>
          <w:ins w:id="695" w:author="Bell Gully" w:date="2018-08-08T18:13:00Z"/>
        </w:rPr>
      </w:pPr>
      <w:ins w:id="696" w:author="Bell Gully" w:date="2018-08-08T18:13:00Z">
        <w:r>
          <w:t>Outage Notification</w:t>
        </w:r>
      </w:ins>
    </w:p>
    <w:p w14:paraId="7836B6CB" w14:textId="67CD6008" w:rsidR="00B00B0F" w:rsidRDefault="00B00B0F" w:rsidP="00B00B0F">
      <w:pPr>
        <w:numPr>
          <w:ilvl w:val="1"/>
          <w:numId w:val="4"/>
        </w:numPr>
        <w:rPr>
          <w:ins w:id="697" w:author="Bell Gully" w:date="2018-08-08T18:13:00Z"/>
        </w:rPr>
      </w:pPr>
      <w:ins w:id="698" w:author="Bell Gully" w:date="2018-08-08T18:13:00Z">
        <w:r>
          <w:t>The Interconnected Party shall as soon as reasonably practicable notify First Gas of any scheduled or unscheduled outages affecting such Interconnected Party in relation to its take of Gas at the Delivery Point.  Such notice shall include:</w:t>
        </w:r>
      </w:ins>
    </w:p>
    <w:p w14:paraId="660F8FCA" w14:textId="77777777" w:rsidR="00B00B0F" w:rsidRDefault="00B00B0F" w:rsidP="00B00B0F">
      <w:pPr>
        <w:numPr>
          <w:ilvl w:val="2"/>
          <w:numId w:val="4"/>
        </w:numPr>
        <w:rPr>
          <w:ins w:id="699" w:author="Bell Gully" w:date="2018-08-08T18:13:00Z"/>
        </w:rPr>
      </w:pPr>
      <w:ins w:id="700" w:author="Bell Gully" w:date="2018-08-08T18:13:00Z">
        <w:r>
          <w:t xml:space="preserve">whether it is, or is expected to be, a full or partial outage and the likely duration of that outage; </w:t>
        </w:r>
      </w:ins>
    </w:p>
    <w:p w14:paraId="7E0C36EF" w14:textId="77777777" w:rsidR="00B00B0F" w:rsidRDefault="00B00B0F" w:rsidP="00B00B0F">
      <w:pPr>
        <w:numPr>
          <w:ilvl w:val="2"/>
          <w:numId w:val="4"/>
        </w:numPr>
        <w:rPr>
          <w:ins w:id="701" w:author="Bell Gully" w:date="2018-08-08T18:13:00Z"/>
        </w:rPr>
      </w:pPr>
      <w:ins w:id="702" w:author="Bell Gully" w:date="2018-08-08T18:13:00Z">
        <w:r>
          <w:t>for scheduled outages, when such outage is expected to commence;</w:t>
        </w:r>
      </w:ins>
    </w:p>
    <w:p w14:paraId="35A46703" w14:textId="77777777" w:rsidR="00B00B0F" w:rsidRDefault="00B00B0F" w:rsidP="00B00B0F">
      <w:pPr>
        <w:numPr>
          <w:ilvl w:val="2"/>
          <w:numId w:val="4"/>
        </w:numPr>
        <w:rPr>
          <w:ins w:id="703" w:author="Bell Gully" w:date="2018-08-08T18:13:00Z"/>
        </w:rPr>
      </w:pPr>
      <w:ins w:id="704" w:author="Bell Gully" w:date="2018-08-08T18:13:00Z">
        <w:r>
          <w:t>in a reasonable amount of detail, the reason for that outage; and</w:t>
        </w:r>
      </w:ins>
    </w:p>
    <w:p w14:paraId="7F109F0D" w14:textId="75DFFC65" w:rsidR="00B00B0F" w:rsidRDefault="00B00B0F" w:rsidP="00B00B0F">
      <w:pPr>
        <w:numPr>
          <w:ilvl w:val="2"/>
          <w:numId w:val="4"/>
        </w:numPr>
        <w:rPr>
          <w:ins w:id="705" w:author="Bell Gully" w:date="2018-08-08T18:13:00Z"/>
        </w:rPr>
      </w:pPr>
      <w:proofErr w:type="gramStart"/>
      <w:ins w:id="706" w:author="Bell Gully" w:date="2018-08-08T18:13:00Z">
        <w:r>
          <w:t>the</w:t>
        </w:r>
        <w:proofErr w:type="gramEnd"/>
        <w:r>
          <w:t xml:space="preserve"> extent of the expected reduction in the </w:t>
        </w:r>
        <w:proofErr w:type="spellStart"/>
        <w:r>
          <w:t>take</w:t>
        </w:r>
        <w:proofErr w:type="spellEnd"/>
        <w:r>
          <w:t xml:space="preserve"> of Gas.</w:t>
        </w:r>
      </w:ins>
    </w:p>
    <w:p w14:paraId="01369D3E" w14:textId="43DBB6E3" w:rsidR="00B00B0F" w:rsidRPr="00692BDC" w:rsidRDefault="00B00B0F" w:rsidP="00B00B0F">
      <w:pPr>
        <w:ind w:left="624"/>
      </w:pPr>
      <w:ins w:id="707" w:author="Bell Gully" w:date="2018-08-08T18:13:00Z">
        <w:r>
          <w:t xml:space="preserve">First Gas shall promptly publish on OATIS the information provided by the Interconnected Party under </w:t>
        </w:r>
        <w:r>
          <w:rPr>
            <w:i/>
          </w:rPr>
          <w:t xml:space="preserve">section 3.6(a) </w:t>
        </w:r>
        <w:r w:rsidRPr="008C617C">
          <w:t>and</w:t>
        </w:r>
        <w:r>
          <w:rPr>
            <w:i/>
          </w:rPr>
          <w:t xml:space="preserve"> (b)</w:t>
        </w:r>
        <w:r>
          <w:t>.</w:t>
        </w:r>
      </w:ins>
    </w:p>
    <w:p w14:paraId="1C09C98C" w14:textId="3075BF6B" w:rsidR="00C6575C" w:rsidRPr="00530C8E" w:rsidRDefault="00DF09E4" w:rsidP="009871BE">
      <w:pPr>
        <w:pStyle w:val="Heading1"/>
        <w:numPr>
          <w:ilvl w:val="0"/>
          <w:numId w:val="4"/>
        </w:numPr>
        <w:rPr>
          <w:snapToGrid w:val="0"/>
        </w:rPr>
      </w:pPr>
      <w:bookmarkStart w:id="708" w:name="_Toc422313147"/>
      <w:bookmarkStart w:id="709" w:name="_Toc422319068"/>
      <w:bookmarkStart w:id="710" w:name="_Toc422406832"/>
      <w:bookmarkStart w:id="711" w:name="_Toc423342310"/>
      <w:bookmarkStart w:id="712" w:name="_Toc423348001"/>
      <w:bookmarkStart w:id="713" w:name="_Toc424040067"/>
      <w:bookmarkStart w:id="714" w:name="_Toc424043124"/>
      <w:bookmarkStart w:id="715" w:name="_Toc424124585"/>
      <w:bookmarkStart w:id="716" w:name="_Toc422313150"/>
      <w:bookmarkStart w:id="717" w:name="_Toc422319071"/>
      <w:bookmarkStart w:id="718" w:name="_Toc422406835"/>
      <w:bookmarkStart w:id="719" w:name="_Toc423342313"/>
      <w:bookmarkStart w:id="720" w:name="_Toc423348004"/>
      <w:bookmarkStart w:id="721" w:name="_Toc424040070"/>
      <w:bookmarkStart w:id="722" w:name="_Toc424043127"/>
      <w:bookmarkStart w:id="723" w:name="_Toc424124588"/>
      <w:bookmarkStart w:id="724" w:name="_Toc422313151"/>
      <w:bookmarkStart w:id="725" w:name="_Toc422319072"/>
      <w:bookmarkStart w:id="726" w:name="_Toc422406836"/>
      <w:bookmarkStart w:id="727" w:name="_Toc423342314"/>
      <w:bookmarkStart w:id="728" w:name="_Toc423348005"/>
      <w:bookmarkStart w:id="729" w:name="_Toc424040071"/>
      <w:bookmarkStart w:id="730" w:name="_Toc424043128"/>
      <w:bookmarkStart w:id="731" w:name="_Toc424124589"/>
      <w:bookmarkStart w:id="732" w:name="_Toc475431530"/>
      <w:bookmarkStart w:id="733" w:name="_Toc475431835"/>
      <w:bookmarkStart w:id="734" w:name="_Toc475631673"/>
      <w:bookmarkStart w:id="735" w:name="_Toc475692723"/>
      <w:bookmarkStart w:id="736" w:name="_Toc475696610"/>
      <w:bookmarkStart w:id="737" w:name="_Toc475431531"/>
      <w:bookmarkStart w:id="738" w:name="_Toc475431836"/>
      <w:bookmarkStart w:id="739" w:name="_Toc475631674"/>
      <w:bookmarkStart w:id="740" w:name="_Toc475692724"/>
      <w:bookmarkStart w:id="741" w:name="_Toc475696611"/>
      <w:bookmarkStart w:id="742" w:name="_Toc475431536"/>
      <w:bookmarkStart w:id="743" w:name="_Toc475431841"/>
      <w:bookmarkStart w:id="744" w:name="_Toc475631679"/>
      <w:bookmarkStart w:id="745" w:name="_Toc475692729"/>
      <w:bookmarkStart w:id="746" w:name="_Toc475696616"/>
      <w:bookmarkStart w:id="747" w:name="_Toc52167525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r w:rsidRPr="00530C8E">
        <w:rPr>
          <w:snapToGrid w:val="0"/>
        </w:rPr>
        <w:t>metering</w:t>
      </w:r>
      <w:r w:rsidR="00715575">
        <w:rPr>
          <w:snapToGrid w:val="0"/>
        </w:rPr>
        <w:t xml:space="preserve"> and energy quantity reports</w:t>
      </w:r>
      <w:bookmarkEnd w:id="747"/>
      <w:r w:rsidR="00C6575C" w:rsidRPr="00530C8E">
        <w:rPr>
          <w:snapToGrid w:val="0"/>
        </w:rPr>
        <w:t xml:space="preserve"> </w:t>
      </w:r>
      <w:bookmarkEnd w:id="364"/>
    </w:p>
    <w:p w14:paraId="3E85C7F1" w14:textId="77777777" w:rsidR="009A149A" w:rsidRPr="00530C8E" w:rsidRDefault="00247F5C" w:rsidP="009A149A">
      <w:pPr>
        <w:pStyle w:val="Heading2"/>
      </w:pPr>
      <w:r w:rsidRPr="00530C8E">
        <w:t>Metering</w:t>
      </w:r>
      <w:r w:rsidR="00EE6553">
        <w:t xml:space="preserve"> Required</w:t>
      </w:r>
    </w:p>
    <w:p w14:paraId="2D54385A" w14:textId="1188B002" w:rsidR="006775A3" w:rsidRPr="00530C8E" w:rsidRDefault="00C906BA" w:rsidP="009871BE">
      <w:pPr>
        <w:numPr>
          <w:ilvl w:val="1"/>
          <w:numId w:val="4"/>
        </w:numPr>
        <w:rPr>
          <w:b/>
        </w:rPr>
      </w:pPr>
      <w:ins w:id="748" w:author="Bell Gully" w:date="2018-08-05T15:18:00Z">
        <w:r>
          <w:t xml:space="preserve">Except where otherwise provided pursuant to </w:t>
        </w:r>
        <w:r>
          <w:rPr>
            <w:i/>
          </w:rPr>
          <w:t xml:space="preserve">section 5.2 </w:t>
        </w:r>
        <w:r w:rsidRPr="00C906BA">
          <w:t>of the Code</w:t>
        </w:r>
        <w:r>
          <w:t>,</w:t>
        </w:r>
        <w:r>
          <w:rPr>
            <w:i/>
          </w:rPr>
          <w:t xml:space="preserve"> </w:t>
        </w:r>
      </w:ins>
      <w:r w:rsidR="0060419F">
        <w:t>First Gas</w:t>
      </w:r>
      <w:r w:rsidR="00E9664B">
        <w:t xml:space="preserve"> </w:t>
      </w:r>
      <w:r w:rsidR="0060419F">
        <w:t>will</w:t>
      </w:r>
      <w:r w:rsidR="004A11D9">
        <w:t xml:space="preserve"> </w:t>
      </w:r>
      <w:r w:rsidR="00E9664B">
        <w:t xml:space="preserve">install </w:t>
      </w:r>
      <w:r w:rsidR="006E1A98">
        <w:t>M</w:t>
      </w:r>
      <w:r w:rsidR="00E9664B">
        <w:t>etering</w:t>
      </w:r>
      <w:r w:rsidR="000457AF">
        <w:t xml:space="preserve"> </w:t>
      </w:r>
      <w:ins w:id="749" w:author="Bell Gully" w:date="2018-06-29T15:22:00Z">
        <w:r w:rsidR="00CF5ECB">
          <w:t xml:space="preserve">in respect of Delivery Points </w:t>
        </w:r>
      </w:ins>
      <w:r w:rsidR="0060419F">
        <w:t xml:space="preserve">as set out </w:t>
      </w:r>
      <w:r w:rsidR="00181FDD">
        <w:t xml:space="preserve">in </w:t>
      </w:r>
      <w:ins w:id="750" w:author="Bell Gully" w:date="2018-08-08T15:53:00Z">
        <w:r w:rsidR="0042491C">
          <w:t xml:space="preserve">ICA </w:t>
        </w:r>
      </w:ins>
      <w:r w:rsidR="000457AF">
        <w:t>Schedule One</w:t>
      </w:r>
      <w:r w:rsidR="00E9664B">
        <w:t xml:space="preserve"> and</w:t>
      </w:r>
      <w:r w:rsidR="00EE6553">
        <w:t xml:space="preserve"> use reasonable endeavours to ensure </w:t>
      </w:r>
      <w:r w:rsidR="004A11D9">
        <w:t>that it</w:t>
      </w:r>
      <w:r w:rsidR="00EE6553">
        <w:t xml:space="preserve"> </w:t>
      </w:r>
      <w:r w:rsidR="009B364C">
        <w:t xml:space="preserve">operates </w:t>
      </w:r>
      <w:r w:rsidR="00EE6553">
        <w:t xml:space="preserve">at all times. </w:t>
      </w:r>
      <w:r w:rsidR="00D948AF">
        <w:rPr>
          <w:b/>
        </w:rPr>
        <w:t xml:space="preserve"> </w:t>
      </w:r>
      <w:ins w:id="751" w:author="Bell Gully" w:date="2018-06-28T20:01:00Z">
        <w:r w:rsidR="00146BF4" w:rsidRPr="00146BF4">
          <w:t>First Gas</w:t>
        </w:r>
        <w:r w:rsidR="00146BF4">
          <w:rPr>
            <w:b/>
          </w:rPr>
          <w:t xml:space="preserve"> </w:t>
        </w:r>
      </w:ins>
      <w:ins w:id="752" w:author="Bell Gully" w:date="2018-06-28T20:00:00Z">
        <w:r w:rsidR="00146BF4">
          <w:t>is to ensure that the design, construction, installation, operation and maintenance of the Metering complies with the Metering Requirements.</w:t>
        </w:r>
      </w:ins>
    </w:p>
    <w:p w14:paraId="13029955" w14:textId="77777777" w:rsidR="00D948AF" w:rsidRPr="00D948AF" w:rsidRDefault="00D948AF" w:rsidP="00D948AF">
      <w:pPr>
        <w:pStyle w:val="Heading2"/>
      </w:pPr>
      <w:r>
        <w:t xml:space="preserve">Direct </w:t>
      </w:r>
      <w:r w:rsidR="00EE6553">
        <w:t xml:space="preserve">Gas </w:t>
      </w:r>
      <w:r>
        <w:t>Measurement Only</w:t>
      </w:r>
    </w:p>
    <w:p w14:paraId="65C1140A" w14:textId="5C17A79A" w:rsidR="00CA4EF7" w:rsidRPr="00CA4EF7" w:rsidRDefault="00D948AF" w:rsidP="009871BE">
      <w:pPr>
        <w:numPr>
          <w:ilvl w:val="1"/>
          <w:numId w:val="4"/>
        </w:numPr>
      </w:pPr>
      <w:r>
        <w:t xml:space="preserve">Metering shall determine Gas quantities by direct measurement </w:t>
      </w:r>
      <w:r w:rsidR="00EE6553">
        <w:t>only</w:t>
      </w:r>
      <w:r w:rsidR="006020DB">
        <w:t xml:space="preserve"> and not</w:t>
      </w:r>
      <w:r>
        <w:t xml:space="preserve"> </w:t>
      </w:r>
      <w:r w:rsidR="004A11D9">
        <w:t>by difference</w:t>
      </w:r>
      <w:del w:id="753" w:author="Bell Gully" w:date="2018-08-07T21:07:00Z">
        <w:r w:rsidDel="006F6D42">
          <w:delText xml:space="preserve"> </w:delText>
        </w:r>
      </w:del>
      <w:del w:id="754" w:author="Bell Gully" w:date="2018-08-07T20:50:00Z">
        <w:r w:rsidDel="00030185">
          <w:delText xml:space="preserve">or </w:delText>
        </w:r>
      </w:del>
      <w:del w:id="755" w:author="Bell Gully" w:date="2018-06-29T15:22:00Z">
        <w:r w:rsidR="004A11D9" w:rsidDel="00CF5ECB">
          <w:delText xml:space="preserve">by </w:delText>
        </w:r>
      </w:del>
      <w:del w:id="756" w:author="Bell Gully" w:date="2018-08-07T20:50:00Z">
        <w:r w:rsidR="004A11D9" w:rsidDel="00030185">
          <w:delText xml:space="preserve">other indirect </w:delText>
        </w:r>
      </w:del>
      <w:del w:id="757" w:author="Bell Gully" w:date="2018-06-29T15:23:00Z">
        <w:r w:rsidR="004A11D9" w:rsidDel="00CF5ECB">
          <w:delText>means</w:delText>
        </w:r>
      </w:del>
      <w:r w:rsidR="00626515">
        <w:t xml:space="preserve">. </w:t>
      </w:r>
      <w:r w:rsidR="009A149A" w:rsidRPr="00530C8E">
        <w:t xml:space="preserve">  </w:t>
      </w:r>
      <w:r w:rsidR="004B496A" w:rsidRPr="00530C8E">
        <w:t xml:space="preserve"> </w:t>
      </w:r>
    </w:p>
    <w:p w14:paraId="3B2AAC62" w14:textId="77777777" w:rsidR="0091013F" w:rsidRDefault="0091013F" w:rsidP="0091013F">
      <w:pPr>
        <w:pStyle w:val="Heading2"/>
      </w:pPr>
      <w:r>
        <w:lastRenderedPageBreak/>
        <w:t>Testing of Metering</w:t>
      </w:r>
      <w:r w:rsidR="00BA1B96">
        <w:t xml:space="preserve"> and Provision of Information </w:t>
      </w:r>
    </w:p>
    <w:p w14:paraId="6B21C71C" w14:textId="3A0AA520" w:rsidR="00DD3BB7" w:rsidRDefault="00DD3BB7" w:rsidP="00DD3BB7">
      <w:pPr>
        <w:numPr>
          <w:ilvl w:val="1"/>
          <w:numId w:val="4"/>
        </w:numPr>
      </w:pPr>
      <w:r>
        <w:t>First Gas</w:t>
      </w:r>
      <w:r w:rsidRPr="00530C8E">
        <w:t xml:space="preserve"> shall use reasonable endeavours</w:t>
      </w:r>
      <w:r>
        <w:t>, including by means of periodic testing in accordance with the Metering Requirements,</w:t>
      </w:r>
      <w:r w:rsidRPr="00530C8E">
        <w:t xml:space="preserve"> to ensure that </w:t>
      </w:r>
      <w:r>
        <w:t>Metering</w:t>
      </w:r>
      <w:r w:rsidRPr="00530C8E">
        <w:t xml:space="preserve"> is Accurate.</w:t>
      </w:r>
      <w:r>
        <w:t xml:space="preserve"> The Interconnected Party may request, and First Gas shall then provide</w:t>
      </w:r>
      <w:ins w:id="758" w:author="Bell Gully" w:date="2018-06-29T15:23:00Z">
        <w:r w:rsidR="00CF5ECB">
          <w:t xml:space="preserve"> to the Interconnected Party</w:t>
        </w:r>
      </w:ins>
      <w:r>
        <w:t>:</w:t>
      </w:r>
    </w:p>
    <w:p w14:paraId="09E05F68" w14:textId="1B9617EA" w:rsidR="00DD3BB7" w:rsidRDefault="00DD3BB7" w:rsidP="00DD3BB7">
      <w:pPr>
        <w:numPr>
          <w:ilvl w:val="2"/>
          <w:numId w:val="10"/>
        </w:numPr>
      </w:pPr>
      <w:r>
        <w:t xml:space="preserve">reasonable technical information relating to </w:t>
      </w:r>
      <w:r w:rsidR="00261C67">
        <w:t xml:space="preserve">the </w:t>
      </w:r>
      <w:r>
        <w:t>Metering</w:t>
      </w:r>
      <w:r w:rsidR="00261C67">
        <w:t xml:space="preserve"> at a Delivery Point</w:t>
      </w:r>
      <w:r>
        <w:t>;</w:t>
      </w:r>
    </w:p>
    <w:p w14:paraId="7FB8D159" w14:textId="5B978783" w:rsidR="00DD3BB7" w:rsidRDefault="00DD3BB7" w:rsidP="00DD3BB7">
      <w:pPr>
        <w:numPr>
          <w:ilvl w:val="2"/>
          <w:numId w:val="10"/>
        </w:numPr>
      </w:pPr>
      <w:r>
        <w:t xml:space="preserve">a copy of First Gas’ </w:t>
      </w:r>
      <w:r>
        <w:rPr>
          <w:snapToGrid w:val="0"/>
        </w:rPr>
        <w:t xml:space="preserve">planned maintenance schedules relating to </w:t>
      </w:r>
      <w:r w:rsidR="00261C67">
        <w:rPr>
          <w:snapToGrid w:val="0"/>
        </w:rPr>
        <w:t xml:space="preserve">any </w:t>
      </w:r>
      <w:r>
        <w:rPr>
          <w:snapToGrid w:val="0"/>
        </w:rPr>
        <w:t>Metering; and</w:t>
      </w:r>
    </w:p>
    <w:p w14:paraId="704448DA" w14:textId="5167A985" w:rsidR="00DD3BB7" w:rsidRPr="00CA4EF7" w:rsidRDefault="00DD3BB7" w:rsidP="00DD3BB7">
      <w:pPr>
        <w:numPr>
          <w:ilvl w:val="2"/>
          <w:numId w:val="10"/>
        </w:numPr>
      </w:pPr>
      <w:proofErr w:type="gramStart"/>
      <w:r>
        <w:rPr>
          <w:snapToGrid w:val="0"/>
        </w:rPr>
        <w:t>the</w:t>
      </w:r>
      <w:proofErr w:type="gramEnd"/>
      <w:r>
        <w:rPr>
          <w:snapToGrid w:val="0"/>
        </w:rPr>
        <w:t xml:space="preserve"> results of any testing of </w:t>
      </w:r>
      <w:r w:rsidR="00261C67">
        <w:rPr>
          <w:snapToGrid w:val="0"/>
        </w:rPr>
        <w:t xml:space="preserve">any </w:t>
      </w:r>
      <w:r>
        <w:rPr>
          <w:snapToGrid w:val="0"/>
        </w:rPr>
        <w:t>Metering</w:t>
      </w:r>
      <w:r>
        <w:t xml:space="preserve">. </w:t>
      </w:r>
    </w:p>
    <w:p w14:paraId="6F2402E4" w14:textId="1F3FC55D" w:rsidR="00BA1B96" w:rsidRDefault="00DA3E24" w:rsidP="009871BE">
      <w:pPr>
        <w:numPr>
          <w:ilvl w:val="1"/>
          <w:numId w:val="4"/>
        </w:numPr>
      </w:pPr>
      <w:r>
        <w:t xml:space="preserve">In relation to </w:t>
      </w:r>
      <w:r w:rsidR="00126DDD">
        <w:t xml:space="preserve">any </w:t>
      </w:r>
      <w:r>
        <w:t xml:space="preserve">new Metering, </w:t>
      </w:r>
      <w:r w:rsidR="0060419F">
        <w:t>First Gas</w:t>
      </w:r>
      <w:r w:rsidR="00605603" w:rsidRPr="00530C8E">
        <w:t xml:space="preserve"> </w:t>
      </w:r>
      <w:r w:rsidR="003656CA">
        <w:t>will</w:t>
      </w:r>
      <w:r w:rsidR="00BA1B96">
        <w:t>:</w:t>
      </w:r>
    </w:p>
    <w:p w14:paraId="538FD61E" w14:textId="29C22916" w:rsidR="00BA1B96" w:rsidRDefault="00BA1B96" w:rsidP="009871BE">
      <w:pPr>
        <w:numPr>
          <w:ilvl w:val="2"/>
          <w:numId w:val="4"/>
        </w:numPr>
      </w:pPr>
      <w:r>
        <w:rPr>
          <w:snapToGrid w:val="0"/>
        </w:rPr>
        <w:t xml:space="preserve">no </w:t>
      </w:r>
      <w:r w:rsidR="00583DE2">
        <w:rPr>
          <w:snapToGrid w:val="0"/>
        </w:rPr>
        <w:t>earlier</w:t>
      </w:r>
      <w:r>
        <w:rPr>
          <w:snapToGrid w:val="0"/>
        </w:rPr>
        <w:t xml:space="preserve"> than 3 </w:t>
      </w:r>
      <w:r w:rsidR="002C1C64">
        <w:rPr>
          <w:snapToGrid w:val="0"/>
        </w:rPr>
        <w:t>Month</w:t>
      </w:r>
      <w:r>
        <w:rPr>
          <w:snapToGrid w:val="0"/>
        </w:rPr>
        <w:t xml:space="preserve">s before </w:t>
      </w:r>
      <w:r w:rsidR="00DA3E24">
        <w:rPr>
          <w:snapToGrid w:val="0"/>
        </w:rPr>
        <w:t xml:space="preserve">that </w:t>
      </w:r>
      <w:r>
        <w:rPr>
          <w:snapToGrid w:val="0"/>
        </w:rPr>
        <w:t xml:space="preserve">Metering is placed into service, test </w:t>
      </w:r>
      <w:r>
        <w:t xml:space="preserve">each </w:t>
      </w:r>
      <w:r w:rsidR="00DD3BB7">
        <w:t xml:space="preserve">custody transfer </w:t>
      </w:r>
      <w:r>
        <w:t>meter and</w:t>
      </w:r>
      <w:r>
        <w:rPr>
          <w:snapToGrid w:val="0"/>
        </w:rPr>
        <w:t xml:space="preserve"> other gas measurement device</w:t>
      </w:r>
      <w:r w:rsidR="00335E1A">
        <w:rPr>
          <w:snapToGrid w:val="0"/>
        </w:rPr>
        <w:t xml:space="preserve"> forming part of that Metering</w:t>
      </w:r>
      <w:r>
        <w:rPr>
          <w:snapToGrid w:val="0"/>
        </w:rPr>
        <w:t>; and</w:t>
      </w:r>
      <w:r w:rsidRPr="00530C8E">
        <w:t xml:space="preserve"> </w:t>
      </w:r>
    </w:p>
    <w:p w14:paraId="50162F50" w14:textId="3162BF96" w:rsidR="00BA1B96" w:rsidRDefault="00335E1A" w:rsidP="009871BE">
      <w:pPr>
        <w:numPr>
          <w:ilvl w:val="2"/>
          <w:numId w:val="4"/>
        </w:numPr>
      </w:pPr>
      <w:r>
        <w:rPr>
          <w:snapToGrid w:val="0"/>
        </w:rPr>
        <w:t xml:space="preserve">where the Metering includes a verification meter, conduct </w:t>
      </w:r>
      <w:r w:rsidR="00BA1B96">
        <w:rPr>
          <w:snapToGrid w:val="0"/>
        </w:rPr>
        <w:t>an i</w:t>
      </w:r>
      <w:r w:rsidR="00BA1B96">
        <w:t>n-situ verification test</w:t>
      </w:r>
      <w:r>
        <w:t xml:space="preserve"> of each custody transfer meter </w:t>
      </w:r>
      <w:r w:rsidRPr="002F7C73">
        <w:rPr>
          <w:snapToGrid w:val="0"/>
        </w:rPr>
        <w:t>a</w:t>
      </w:r>
      <w:r>
        <w:t xml:space="preserve">s soon as practicable after </w:t>
      </w:r>
      <w:r w:rsidR="00DD3BB7">
        <w:t xml:space="preserve">that </w:t>
      </w:r>
      <w:r>
        <w:t>Metering is placed into service</w:t>
      </w:r>
      <w:r w:rsidR="00BA1B96">
        <w:t>,</w:t>
      </w:r>
    </w:p>
    <w:p w14:paraId="7E21F7E9" w14:textId="4D6113CF" w:rsidR="00CA4EF7" w:rsidRPr="00CA4EF7" w:rsidRDefault="00BA1B96" w:rsidP="00812844">
      <w:pPr>
        <w:ind w:left="624"/>
      </w:pPr>
      <w:proofErr w:type="gramStart"/>
      <w:r>
        <w:t>to</w:t>
      </w:r>
      <w:proofErr w:type="gramEnd"/>
      <w:r>
        <w:t xml:space="preserve"> ensure that </w:t>
      </w:r>
      <w:r w:rsidR="003656CA">
        <w:t xml:space="preserve">the </w:t>
      </w:r>
      <w:r w:rsidR="0060419F">
        <w:t>Metering</w:t>
      </w:r>
      <w:r>
        <w:t xml:space="preserve"> is Accurate. If </w:t>
      </w:r>
      <w:r w:rsidR="003656CA">
        <w:t>the Metering</w:t>
      </w:r>
      <w:r>
        <w:t xml:space="preserve"> is found to be Inaccurate, </w:t>
      </w:r>
      <w:r w:rsidR="003656CA">
        <w:t>First Gas will</w:t>
      </w:r>
      <w:r>
        <w:t xml:space="preserve"> service, repair, re-calibrate or replace</w:t>
      </w:r>
      <w:r w:rsidR="003656CA">
        <w:t xml:space="preserve"> it</w:t>
      </w:r>
      <w:r>
        <w:t>, then re-test</w:t>
      </w:r>
      <w:r w:rsidR="003656CA">
        <w:t xml:space="preserve"> it</w:t>
      </w:r>
      <w:r>
        <w:t xml:space="preserve"> to establish that it is Accurate. </w:t>
      </w:r>
      <w:r w:rsidR="0060419F">
        <w:t>First Gas</w:t>
      </w:r>
      <w:r>
        <w:t xml:space="preserve"> </w:t>
      </w:r>
      <w:r w:rsidR="003656CA">
        <w:t>will</w:t>
      </w:r>
      <w:r>
        <w:t xml:space="preserve"> provide the </w:t>
      </w:r>
      <w:r w:rsidR="0060419F">
        <w:t xml:space="preserve">Interconnected </w:t>
      </w:r>
      <w:r>
        <w:t xml:space="preserve">Party </w:t>
      </w:r>
      <w:r w:rsidRPr="00272341">
        <w:t xml:space="preserve">with written evidence of testing pursuant to this </w:t>
      </w:r>
      <w:r w:rsidRPr="00272341">
        <w:rPr>
          <w:i/>
        </w:rPr>
        <w:t xml:space="preserve">section </w:t>
      </w:r>
      <w:r w:rsidR="003E1251">
        <w:rPr>
          <w:i/>
        </w:rPr>
        <w:t>4</w:t>
      </w:r>
      <w:r w:rsidR="00DA3E24">
        <w:rPr>
          <w:i/>
        </w:rPr>
        <w:t>.4</w:t>
      </w:r>
      <w:r w:rsidRPr="00272341">
        <w:t>.</w:t>
      </w:r>
      <w:r>
        <w:t xml:space="preserve"> </w:t>
      </w:r>
      <w:r w:rsidR="00CA4EF7" w:rsidRPr="00CA4EF7">
        <w:t xml:space="preserve"> </w:t>
      </w:r>
    </w:p>
    <w:p w14:paraId="00D19D55" w14:textId="77777777" w:rsidR="00C6575C" w:rsidRPr="00530C8E" w:rsidRDefault="00FD684E">
      <w:pPr>
        <w:pStyle w:val="Heading2"/>
        <w:rPr>
          <w:snapToGrid w:val="0"/>
        </w:rPr>
      </w:pPr>
      <w:r>
        <w:rPr>
          <w:snapToGrid w:val="0"/>
        </w:rPr>
        <w:t>Unscheduled</w:t>
      </w:r>
      <w:r w:rsidR="00C07F90" w:rsidRPr="00530C8E">
        <w:rPr>
          <w:snapToGrid w:val="0"/>
        </w:rPr>
        <w:t xml:space="preserve"> </w:t>
      </w:r>
      <w:r w:rsidR="00C6575C" w:rsidRPr="00530C8E">
        <w:rPr>
          <w:snapToGrid w:val="0"/>
        </w:rPr>
        <w:t>Testing of Metering</w:t>
      </w:r>
    </w:p>
    <w:p w14:paraId="432D6174" w14:textId="7957AEE3" w:rsidR="00F96937" w:rsidRPr="00C31D48" w:rsidRDefault="0029347B" w:rsidP="00336FF0">
      <w:pPr>
        <w:numPr>
          <w:ilvl w:val="1"/>
          <w:numId w:val="4"/>
        </w:numPr>
        <w:spacing w:before="240"/>
        <w:rPr>
          <w:snapToGrid w:val="0"/>
        </w:rPr>
      </w:pPr>
      <w:r w:rsidRPr="00530C8E">
        <w:t xml:space="preserve">The </w:t>
      </w:r>
      <w:r w:rsidR="003656CA">
        <w:t xml:space="preserve">Interconnected </w:t>
      </w:r>
      <w:r w:rsidR="00EE6553">
        <w:t>Party</w:t>
      </w:r>
      <w:bookmarkStart w:id="759" w:name="_Ref102288245"/>
      <w:r w:rsidRPr="00530C8E">
        <w:t xml:space="preserve"> </w:t>
      </w:r>
      <w:r w:rsidR="00F96937" w:rsidRPr="00530C8E">
        <w:t xml:space="preserve">may request </w:t>
      </w:r>
      <w:r w:rsidR="003656CA">
        <w:t>First Gas</w:t>
      </w:r>
      <w:r w:rsidR="00F96937" w:rsidRPr="00530C8E">
        <w:t xml:space="preserve"> </w:t>
      </w:r>
      <w:r w:rsidRPr="00530C8E">
        <w:t xml:space="preserve">to carry out </w:t>
      </w:r>
      <w:r w:rsidR="00AC04AB">
        <w:t>an</w:t>
      </w:r>
      <w:r w:rsidR="00AC04AB" w:rsidRPr="00530C8E">
        <w:t xml:space="preserve"> </w:t>
      </w:r>
      <w:r w:rsidR="00C34885">
        <w:t>unscheduled</w:t>
      </w:r>
      <w:r w:rsidR="00F96937" w:rsidRPr="00530C8E">
        <w:t xml:space="preserve"> test of</w:t>
      </w:r>
      <w:r w:rsidR="001D2B28" w:rsidRPr="00530C8E">
        <w:t xml:space="preserve"> </w:t>
      </w:r>
      <w:r w:rsidR="006040E7">
        <w:t xml:space="preserve">any </w:t>
      </w:r>
      <w:r w:rsidR="00F96937" w:rsidRPr="00530C8E">
        <w:t>Metering</w:t>
      </w:r>
      <w:r w:rsidR="006040E7">
        <w:t>.</w:t>
      </w:r>
      <w:r w:rsidR="00F96937" w:rsidRPr="00530C8E">
        <w:t xml:space="preserve"> </w:t>
      </w:r>
      <w:r w:rsidR="003656CA">
        <w:t>First Gas</w:t>
      </w:r>
      <w:r w:rsidR="00F96937" w:rsidRPr="00530C8E">
        <w:t xml:space="preserve"> shall comply with </w:t>
      </w:r>
      <w:r w:rsidR="00FA00C7">
        <w:t>that</w:t>
      </w:r>
      <w:r w:rsidR="00F96937" w:rsidRPr="00530C8E">
        <w:t xml:space="preserve"> request, provided that</w:t>
      </w:r>
      <w:r w:rsidR="006040E7">
        <w:t xml:space="preserve"> it</w:t>
      </w:r>
      <w:r w:rsidR="006040E7" w:rsidRPr="00530C8E">
        <w:rPr>
          <w:snapToGrid w:val="0"/>
        </w:rPr>
        <w:t xml:space="preserve"> shall not be </w:t>
      </w:r>
      <w:del w:id="760" w:author="Bell Gully" w:date="2018-07-09T09:53:00Z">
        <w:r w:rsidR="006040E7" w:rsidDel="00336FF0">
          <w:rPr>
            <w:snapToGrid w:val="0"/>
          </w:rPr>
          <w:delText>obliged</w:delText>
        </w:r>
        <w:r w:rsidR="006040E7" w:rsidRPr="00530C8E" w:rsidDel="00336FF0">
          <w:rPr>
            <w:snapToGrid w:val="0"/>
          </w:rPr>
          <w:delText xml:space="preserve"> to </w:delText>
        </w:r>
        <w:r w:rsidR="00632DC7" w:rsidDel="00336FF0">
          <w:rPr>
            <w:snapToGrid w:val="0"/>
          </w:rPr>
          <w:delText>undertake such testing</w:delText>
        </w:r>
        <w:r w:rsidR="006040E7" w:rsidDel="00336FF0">
          <w:rPr>
            <w:snapToGrid w:val="0"/>
          </w:rPr>
          <w:delText xml:space="preserve"> </w:delText>
        </w:r>
        <w:r w:rsidR="00C31D48" w:rsidDel="00336FF0">
          <w:rPr>
            <w:snapToGrid w:val="0"/>
          </w:rPr>
          <w:delText xml:space="preserve">within 1 Month of its own scheduled testing or </w:delText>
        </w:r>
        <w:r w:rsidR="006040E7" w:rsidRPr="00515869" w:rsidDel="00336FF0">
          <w:rPr>
            <w:snapToGrid w:val="0"/>
          </w:rPr>
          <w:delText xml:space="preserve">more frequently than once every </w:delText>
        </w:r>
        <w:r w:rsidR="006040E7" w:rsidDel="00336FF0">
          <w:rPr>
            <w:snapToGrid w:val="0"/>
          </w:rPr>
          <w:delText>9</w:delText>
        </w:r>
        <w:r w:rsidR="006040E7" w:rsidRPr="00515869" w:rsidDel="00336FF0">
          <w:rPr>
            <w:snapToGrid w:val="0"/>
          </w:rPr>
          <w:delText xml:space="preserve"> </w:delText>
        </w:r>
        <w:r w:rsidR="006040E7" w:rsidDel="00336FF0">
          <w:rPr>
            <w:snapToGrid w:val="0"/>
          </w:rPr>
          <w:delText>Month</w:delText>
        </w:r>
        <w:r w:rsidR="006040E7" w:rsidRPr="00515869" w:rsidDel="00336FF0">
          <w:rPr>
            <w:snapToGrid w:val="0"/>
          </w:rPr>
          <w:delText>s</w:delText>
        </w:r>
      </w:del>
      <w:ins w:id="761" w:author="Bell Gully" w:date="2018-07-09T09:53:00Z">
        <w:r w:rsidR="00336FF0">
          <w:rPr>
            <w:snapToGrid w:val="0"/>
          </w:rPr>
          <w:t xml:space="preserve">required to undertake any unscheduled test of Metering within one Month before or one Month after any scheduled testing or in any </w:t>
        </w:r>
      </w:ins>
      <w:ins w:id="762" w:author="Bell Gully" w:date="2018-07-09T09:54:00Z">
        <w:r w:rsidR="00336FF0">
          <w:rPr>
            <w:snapToGrid w:val="0"/>
          </w:rPr>
          <w:t>event more frequently than once every three Months</w:t>
        </w:r>
      </w:ins>
      <w:r w:rsidR="00C31D48">
        <w:rPr>
          <w:snapToGrid w:val="0"/>
        </w:rPr>
        <w:t>. First Gas will</w:t>
      </w:r>
      <w:r w:rsidR="00C31D48">
        <w:t xml:space="preserve"> </w:t>
      </w:r>
      <w:bookmarkEnd w:id="759"/>
      <w:r w:rsidR="006040E7">
        <w:t>allow</w:t>
      </w:r>
      <w:r w:rsidR="006040E7" w:rsidRPr="00530C8E">
        <w:t xml:space="preserve"> </w:t>
      </w:r>
      <w:r w:rsidR="006040E7">
        <w:t>the</w:t>
      </w:r>
      <w:r w:rsidR="006040E7" w:rsidRPr="00530C8E">
        <w:t xml:space="preserve"> </w:t>
      </w:r>
      <w:r w:rsidR="006040E7">
        <w:t>Interconnected</w:t>
      </w:r>
      <w:r w:rsidR="006040E7" w:rsidRPr="00530C8E">
        <w:t xml:space="preserve"> Party</w:t>
      </w:r>
      <w:r w:rsidR="006040E7">
        <w:t xml:space="preserve">’s </w:t>
      </w:r>
      <w:r w:rsidR="006040E7" w:rsidRPr="00530C8E">
        <w:t>representative to be present</w:t>
      </w:r>
      <w:r w:rsidR="00632DC7">
        <w:t xml:space="preserve"> during any unscheduled testing</w:t>
      </w:r>
      <w:r w:rsidR="00C31D48">
        <w:t>,</w:t>
      </w:r>
      <w:r w:rsidR="006040E7">
        <w:t xml:space="preserve"> </w:t>
      </w:r>
      <w:r w:rsidR="006040E7" w:rsidRPr="00530C8E">
        <w:t xml:space="preserve">and provide the </w:t>
      </w:r>
      <w:r w:rsidR="006040E7">
        <w:t xml:space="preserve">Interconnected </w:t>
      </w:r>
      <w:r w:rsidR="006040E7" w:rsidRPr="00530C8E">
        <w:t>Party with the test results</w:t>
      </w:r>
      <w:ins w:id="763" w:author="Bell Gully" w:date="2018-06-29T15:23:00Z">
        <w:r w:rsidR="00CF5ECB">
          <w:t xml:space="preserve"> as soon as reasonably practicable </w:t>
        </w:r>
      </w:ins>
      <w:ins w:id="764" w:author="Bell Gully" w:date="2018-07-09T09:54:00Z">
        <w:r w:rsidR="00336FF0">
          <w:t>(</w:t>
        </w:r>
      </w:ins>
      <w:ins w:id="765" w:author="Bell Gully" w:date="2018-06-29T15:23:00Z">
        <w:r w:rsidR="00CF5ECB">
          <w:t>and in any event within 5 Business Days of such test results being available to First Gas</w:t>
        </w:r>
      </w:ins>
      <w:ins w:id="766" w:author="Bell Gully" w:date="2018-07-09T09:54:00Z">
        <w:r w:rsidR="00336FF0">
          <w:t>)</w:t>
        </w:r>
      </w:ins>
      <w:r w:rsidR="00C31D48">
        <w:t>. Where the Metering is found to be:</w:t>
      </w:r>
    </w:p>
    <w:p w14:paraId="3F0088D3" w14:textId="17CCEE7F" w:rsidR="00C6575C" w:rsidRPr="00530C8E" w:rsidRDefault="00C6575C" w:rsidP="009871BE">
      <w:pPr>
        <w:numPr>
          <w:ilvl w:val="2"/>
          <w:numId w:val="4"/>
        </w:numPr>
        <w:rPr>
          <w:snapToGrid w:val="0"/>
        </w:rPr>
      </w:pPr>
      <w:r w:rsidRPr="00530C8E">
        <w:rPr>
          <w:snapToGrid w:val="0"/>
        </w:rPr>
        <w:t xml:space="preserve">Accurate, the </w:t>
      </w:r>
      <w:r w:rsidR="003656CA">
        <w:t>Interconnected</w:t>
      </w:r>
      <w:r w:rsidRPr="00530C8E">
        <w:rPr>
          <w:snapToGrid w:val="0"/>
        </w:rPr>
        <w:t xml:space="preserve"> Party will reimburse </w:t>
      </w:r>
      <w:r w:rsidR="003656CA">
        <w:t>First Gas</w:t>
      </w:r>
      <w:r w:rsidRPr="00530C8E">
        <w:rPr>
          <w:snapToGrid w:val="0"/>
        </w:rPr>
        <w:t xml:space="preserve"> for all </w:t>
      </w:r>
      <w:r w:rsidR="007A1F2D">
        <w:rPr>
          <w:snapToGrid w:val="0"/>
        </w:rPr>
        <w:t>direct</w:t>
      </w:r>
      <w:r w:rsidR="00B30DB1">
        <w:rPr>
          <w:snapToGrid w:val="0"/>
        </w:rPr>
        <w:t xml:space="preserve"> </w:t>
      </w:r>
      <w:r w:rsidRPr="00530C8E">
        <w:rPr>
          <w:snapToGrid w:val="0"/>
        </w:rPr>
        <w:t xml:space="preserve">costs </w:t>
      </w:r>
      <w:r w:rsidR="00033125">
        <w:rPr>
          <w:snapToGrid w:val="0"/>
        </w:rPr>
        <w:t>First Gas incurs</w:t>
      </w:r>
      <w:r w:rsidR="001C76EF">
        <w:rPr>
          <w:snapToGrid w:val="0"/>
        </w:rPr>
        <w:t xml:space="preserve"> </w:t>
      </w:r>
      <w:r w:rsidRPr="00530C8E">
        <w:rPr>
          <w:snapToGrid w:val="0"/>
        </w:rPr>
        <w:t xml:space="preserve">in undertaking the </w:t>
      </w:r>
      <w:r w:rsidR="00C34885">
        <w:rPr>
          <w:snapToGrid w:val="0"/>
        </w:rPr>
        <w:t>unscheduled</w:t>
      </w:r>
      <w:r w:rsidR="0029347B" w:rsidRPr="00530C8E">
        <w:rPr>
          <w:snapToGrid w:val="0"/>
        </w:rPr>
        <w:t xml:space="preserve"> </w:t>
      </w:r>
      <w:r w:rsidRPr="00530C8E">
        <w:rPr>
          <w:snapToGrid w:val="0"/>
        </w:rPr>
        <w:t>test</w:t>
      </w:r>
      <w:r w:rsidR="00EE3EA1" w:rsidRPr="00530C8E">
        <w:rPr>
          <w:snapToGrid w:val="0"/>
        </w:rPr>
        <w:t>ing</w:t>
      </w:r>
      <w:r w:rsidRPr="00530C8E">
        <w:rPr>
          <w:snapToGrid w:val="0"/>
        </w:rPr>
        <w:t xml:space="preserve">; </w:t>
      </w:r>
      <w:r w:rsidR="00C31D48">
        <w:rPr>
          <w:snapToGrid w:val="0"/>
        </w:rPr>
        <w:t>or</w:t>
      </w:r>
    </w:p>
    <w:p w14:paraId="128DCD8A" w14:textId="66C2377F" w:rsidR="00C6575C" w:rsidRPr="00530C8E" w:rsidRDefault="00C6575C" w:rsidP="009871BE">
      <w:pPr>
        <w:numPr>
          <w:ilvl w:val="2"/>
          <w:numId w:val="4"/>
        </w:numPr>
        <w:rPr>
          <w:snapToGrid w:val="0"/>
          <w:lang w:val="en-AU"/>
        </w:rPr>
      </w:pPr>
      <w:r w:rsidRPr="00530C8E">
        <w:rPr>
          <w:snapToGrid w:val="0"/>
        </w:rPr>
        <w:t>Inaccurate</w:t>
      </w:r>
      <w:r w:rsidR="00C31D48">
        <w:rPr>
          <w:snapToGrid w:val="0"/>
        </w:rPr>
        <w:t>,</w:t>
      </w:r>
      <w:r w:rsidR="00354DF2" w:rsidRPr="00354DF2">
        <w:t xml:space="preserve"> </w:t>
      </w:r>
      <w:r w:rsidR="003656CA">
        <w:t>First Gas</w:t>
      </w:r>
      <w:r w:rsidR="00354DF2" w:rsidRPr="00530C8E">
        <w:rPr>
          <w:snapToGrid w:val="0"/>
        </w:rPr>
        <w:t xml:space="preserve"> shall</w:t>
      </w:r>
      <w:r w:rsidRPr="00530C8E">
        <w:rPr>
          <w:snapToGrid w:val="0"/>
        </w:rPr>
        <w:t>:</w:t>
      </w:r>
    </w:p>
    <w:p w14:paraId="6512D42A" w14:textId="58D3170A" w:rsidR="00C6575C" w:rsidRPr="00530C8E" w:rsidRDefault="00C6575C" w:rsidP="009871BE">
      <w:pPr>
        <w:numPr>
          <w:ilvl w:val="3"/>
          <w:numId w:val="4"/>
        </w:numPr>
        <w:rPr>
          <w:snapToGrid w:val="0"/>
          <w:lang w:val="en-AU"/>
        </w:rPr>
      </w:pPr>
      <w:r w:rsidRPr="00530C8E">
        <w:rPr>
          <w:snapToGrid w:val="0"/>
        </w:rPr>
        <w:t xml:space="preserve">bear all costs </w:t>
      </w:r>
      <w:r w:rsidR="00354DF2">
        <w:rPr>
          <w:snapToGrid w:val="0"/>
        </w:rPr>
        <w:t xml:space="preserve">it </w:t>
      </w:r>
      <w:r w:rsidRPr="00530C8E">
        <w:rPr>
          <w:snapToGrid w:val="0"/>
        </w:rPr>
        <w:t xml:space="preserve">incurred in undertaking the </w:t>
      </w:r>
      <w:r w:rsidR="00C34885">
        <w:rPr>
          <w:snapToGrid w:val="0"/>
        </w:rPr>
        <w:t>unscheduled</w:t>
      </w:r>
      <w:r w:rsidRPr="00530C8E">
        <w:rPr>
          <w:snapToGrid w:val="0"/>
        </w:rPr>
        <w:t xml:space="preserve"> test</w:t>
      </w:r>
      <w:r w:rsidR="00EE3EA1" w:rsidRPr="00530C8E">
        <w:rPr>
          <w:snapToGrid w:val="0"/>
        </w:rPr>
        <w:t>ing</w:t>
      </w:r>
      <w:r w:rsidRPr="00530C8E">
        <w:rPr>
          <w:snapToGrid w:val="0"/>
        </w:rPr>
        <w:t xml:space="preserve"> (but not any costs incurred by the </w:t>
      </w:r>
      <w:r w:rsidR="003656CA">
        <w:t>Interconnected</w:t>
      </w:r>
      <w:r w:rsidRPr="00530C8E">
        <w:rPr>
          <w:snapToGrid w:val="0"/>
        </w:rPr>
        <w:t xml:space="preserve"> Party or any other party);</w:t>
      </w:r>
      <w:r w:rsidR="0029347B" w:rsidRPr="00530C8E">
        <w:rPr>
          <w:snapToGrid w:val="0"/>
        </w:rPr>
        <w:t xml:space="preserve"> and</w:t>
      </w:r>
      <w:r w:rsidRPr="00530C8E">
        <w:rPr>
          <w:snapToGrid w:val="0"/>
        </w:rPr>
        <w:t xml:space="preserve">   </w:t>
      </w:r>
    </w:p>
    <w:p w14:paraId="1E622F78" w14:textId="4E13D429" w:rsidR="00C6575C" w:rsidRPr="00530C8E" w:rsidRDefault="00C6575C" w:rsidP="009871BE">
      <w:pPr>
        <w:numPr>
          <w:ilvl w:val="3"/>
          <w:numId w:val="4"/>
        </w:numPr>
        <w:rPr>
          <w:snapToGrid w:val="0"/>
          <w:lang w:val="en-AU"/>
        </w:rPr>
      </w:pPr>
      <w:proofErr w:type="gramStart"/>
      <w:r w:rsidRPr="00530C8E">
        <w:rPr>
          <w:snapToGrid w:val="0"/>
        </w:rPr>
        <w:lastRenderedPageBreak/>
        <w:t>at</w:t>
      </w:r>
      <w:proofErr w:type="gramEnd"/>
      <w:r w:rsidRPr="00530C8E">
        <w:rPr>
          <w:snapToGrid w:val="0"/>
        </w:rPr>
        <w:t xml:space="preserve"> its cost and as soon as practicable, service, repair, recalibrate or replace the Metering </w:t>
      </w:r>
      <w:r w:rsidR="001C76EF">
        <w:rPr>
          <w:snapToGrid w:val="0"/>
        </w:rPr>
        <w:t xml:space="preserve">(or relevant part thereof) </w:t>
      </w:r>
      <w:r w:rsidRPr="00530C8E">
        <w:rPr>
          <w:snapToGrid w:val="0"/>
        </w:rPr>
        <w:t xml:space="preserve">to make </w:t>
      </w:r>
      <w:r w:rsidR="001C76EF">
        <w:rPr>
          <w:snapToGrid w:val="0"/>
        </w:rPr>
        <w:t>it</w:t>
      </w:r>
      <w:r w:rsidR="008D2AEE" w:rsidRPr="00530C8E">
        <w:rPr>
          <w:snapToGrid w:val="0"/>
        </w:rPr>
        <w:t xml:space="preserve"> </w:t>
      </w:r>
      <w:r w:rsidRPr="00530C8E">
        <w:rPr>
          <w:snapToGrid w:val="0"/>
        </w:rPr>
        <w:t>Accurate</w:t>
      </w:r>
      <w:r w:rsidR="005E1B21">
        <w:rPr>
          <w:snapToGrid w:val="0"/>
        </w:rPr>
        <w:t>.</w:t>
      </w:r>
      <w:r w:rsidR="0029347B" w:rsidRPr="00530C8E">
        <w:rPr>
          <w:snapToGrid w:val="0"/>
        </w:rPr>
        <w:t xml:space="preserve"> </w:t>
      </w:r>
    </w:p>
    <w:p w14:paraId="37C3CAC3" w14:textId="77777777" w:rsidR="00C6575C" w:rsidRPr="00530C8E" w:rsidRDefault="00C6575C">
      <w:pPr>
        <w:pStyle w:val="Heading2"/>
      </w:pPr>
      <w:r w:rsidRPr="00530C8E">
        <w:t>Corrections for Inaccurate Metering</w:t>
      </w:r>
    </w:p>
    <w:p w14:paraId="662E4278" w14:textId="3D7A2E2F" w:rsidR="00681100" w:rsidRDefault="00C6575C" w:rsidP="00681100">
      <w:pPr>
        <w:numPr>
          <w:ilvl w:val="1"/>
          <w:numId w:val="4"/>
        </w:numPr>
        <w:rPr>
          <w:lang w:val="en-AU"/>
        </w:rPr>
      </w:pPr>
      <w:r w:rsidRPr="00530C8E">
        <w:rPr>
          <w:lang w:val="en-AU"/>
        </w:rPr>
        <w:t xml:space="preserve">Where </w:t>
      </w:r>
      <w:r w:rsidR="007A53E7">
        <w:rPr>
          <w:lang w:val="en-AU"/>
        </w:rPr>
        <w:t xml:space="preserve">any </w:t>
      </w:r>
      <w:r w:rsidRPr="00530C8E">
        <w:rPr>
          <w:lang w:val="en-AU"/>
        </w:rPr>
        <w:t xml:space="preserve">Metering is found to be Inaccurate, </w:t>
      </w:r>
      <w:r w:rsidR="003656CA">
        <w:rPr>
          <w:lang w:val="en-AU"/>
        </w:rPr>
        <w:t>First Gas</w:t>
      </w:r>
      <w:r w:rsidRPr="00530C8E">
        <w:rPr>
          <w:b/>
          <w:bCs/>
          <w:i/>
          <w:iCs/>
          <w:lang w:val="en-AU"/>
        </w:rPr>
        <w:t xml:space="preserve"> </w:t>
      </w:r>
      <w:r w:rsidRPr="00530C8E">
        <w:rPr>
          <w:lang w:val="en-AU"/>
        </w:rPr>
        <w:t xml:space="preserve">shall </w:t>
      </w:r>
      <w:r w:rsidR="00256E51" w:rsidRPr="00530C8E">
        <w:rPr>
          <w:lang w:val="en-AU"/>
        </w:rPr>
        <w:t>correct</w:t>
      </w:r>
      <w:r w:rsidRPr="00530C8E">
        <w:rPr>
          <w:lang w:val="en-AU"/>
        </w:rPr>
        <w:t xml:space="preserve"> </w:t>
      </w:r>
      <w:del w:id="767" w:author="Bell Gully" w:date="2018-07-12T20:42:00Z">
        <w:r w:rsidR="002E2651" w:rsidDel="00B31B9B">
          <w:rPr>
            <w:lang w:val="en-AU"/>
          </w:rPr>
          <w:delText>previously determined</w:delText>
        </w:r>
      </w:del>
      <w:r w:rsidR="002E2651">
        <w:rPr>
          <w:lang w:val="en-AU"/>
        </w:rPr>
        <w:t xml:space="preserve"> </w:t>
      </w:r>
      <w:r w:rsidR="001C76EF">
        <w:rPr>
          <w:lang w:val="en-AU"/>
        </w:rPr>
        <w:t>energy</w:t>
      </w:r>
      <w:r w:rsidRPr="00530C8E">
        <w:rPr>
          <w:lang w:val="en-AU"/>
        </w:rPr>
        <w:t xml:space="preserve"> quantities</w:t>
      </w:r>
      <w:ins w:id="768" w:author="Bell Gully" w:date="2018-07-12T20:42:00Z">
        <w:r w:rsidR="00B31B9B">
          <w:rPr>
            <w:lang w:val="en-AU"/>
          </w:rPr>
          <w:t xml:space="preserve"> previously determined from that Metering</w:t>
        </w:r>
      </w:ins>
      <w:r w:rsidRPr="00530C8E">
        <w:rPr>
          <w:lang w:val="en-AU"/>
        </w:rPr>
        <w:t xml:space="preserve"> in accordance with </w:t>
      </w:r>
      <w:r w:rsidRPr="00530C8E">
        <w:t>the Metering Requirements</w:t>
      </w:r>
      <w:r w:rsidR="00A74C97">
        <w:t xml:space="preserve"> and, where applicable, correct any previously invoiced amounts</w:t>
      </w:r>
      <w:ins w:id="769" w:author="Bell Gully" w:date="2018-08-05T15:18:00Z">
        <w:r w:rsidR="00C906BA">
          <w:t xml:space="preserve"> and apply any Wash-ups in accordance with the Code</w:t>
        </w:r>
      </w:ins>
      <w:r w:rsidR="00F30505" w:rsidRPr="00106C6D">
        <w:rPr>
          <w:lang w:val="en-AU"/>
        </w:rPr>
        <w:t>.</w:t>
      </w:r>
      <w:r w:rsidR="00681100">
        <w:rPr>
          <w:lang w:val="en-AU"/>
        </w:rPr>
        <w:t xml:space="preserve"> If the Interconnected Party installs its own check metering</w:t>
      </w:r>
      <w:r w:rsidR="00AA41E6">
        <w:rPr>
          <w:lang w:val="en-AU"/>
        </w:rPr>
        <w:t xml:space="preserve"> downstream of a Delivery Point</w:t>
      </w:r>
      <w:ins w:id="770" w:author="Bell Gully" w:date="2018-06-29T15:23:00Z">
        <w:r w:rsidR="00CF5ECB">
          <w:rPr>
            <w:lang w:val="en-AU"/>
          </w:rPr>
          <w:t xml:space="preserve"> (which </w:t>
        </w:r>
      </w:ins>
      <w:ins w:id="771" w:author="Bell Gully" w:date="2018-08-14T20:39:00Z">
        <w:r w:rsidR="003601D7">
          <w:rPr>
            <w:lang w:val="en-AU"/>
          </w:rPr>
          <w:t xml:space="preserve">where practicable </w:t>
        </w:r>
      </w:ins>
      <w:ins w:id="772" w:author="Bell Gully" w:date="2018-06-29T15:23:00Z">
        <w:r w:rsidR="00CF5ECB">
          <w:rPr>
            <w:lang w:val="en-AU"/>
          </w:rPr>
          <w:t>it shall be entitled to do in its discretion)</w:t>
        </w:r>
      </w:ins>
      <w:r w:rsidR="00681100">
        <w:rPr>
          <w:lang w:val="en-AU"/>
        </w:rPr>
        <w:t>, it shall:</w:t>
      </w:r>
    </w:p>
    <w:p w14:paraId="17B8E9BC" w14:textId="72BACC9B" w:rsidR="00681100" w:rsidRDefault="00681100" w:rsidP="003E1251">
      <w:pPr>
        <w:numPr>
          <w:ilvl w:val="2"/>
          <w:numId w:val="49"/>
        </w:numPr>
        <w:rPr>
          <w:lang w:val="en-AU"/>
        </w:rPr>
      </w:pPr>
      <w:r>
        <w:rPr>
          <w:lang w:val="en-AU"/>
        </w:rPr>
        <w:t xml:space="preserve">promptly provide data from that check metering to </w:t>
      </w:r>
      <w:r>
        <w:t>First Gas</w:t>
      </w:r>
      <w:r>
        <w:rPr>
          <w:lang w:val="en-AU"/>
        </w:rPr>
        <w:t xml:space="preserve"> on request; and</w:t>
      </w:r>
    </w:p>
    <w:p w14:paraId="6D466F35" w14:textId="5563D2DC" w:rsidR="00CA4EF7" w:rsidRPr="00681100" w:rsidRDefault="00681100" w:rsidP="003E1251">
      <w:pPr>
        <w:numPr>
          <w:ilvl w:val="2"/>
          <w:numId w:val="49"/>
        </w:numPr>
        <w:rPr>
          <w:lang w:val="en-AU"/>
        </w:rPr>
      </w:pPr>
      <w:proofErr w:type="gramStart"/>
      <w:r w:rsidRPr="00681100">
        <w:rPr>
          <w:lang w:val="en-AU"/>
        </w:rPr>
        <w:t>retain</w:t>
      </w:r>
      <w:proofErr w:type="gramEnd"/>
      <w:r w:rsidRPr="00681100">
        <w:rPr>
          <w:lang w:val="en-AU"/>
        </w:rPr>
        <w:t xml:space="preserve"> all data from that check metering for a period of not less than 3 years.</w:t>
      </w:r>
    </w:p>
    <w:p w14:paraId="42253253" w14:textId="77777777" w:rsidR="00E561E2" w:rsidRPr="00530C8E" w:rsidRDefault="00E561E2" w:rsidP="00E561E2">
      <w:pPr>
        <w:pStyle w:val="Heading2"/>
      </w:pPr>
      <w:r w:rsidRPr="00530C8E">
        <w:t>Amendment of Metering Requirements</w:t>
      </w:r>
    </w:p>
    <w:p w14:paraId="1B82A854" w14:textId="76D7C2F2" w:rsidR="00B31B9B" w:rsidRDefault="00A64DF4" w:rsidP="009871BE">
      <w:pPr>
        <w:numPr>
          <w:ilvl w:val="1"/>
          <w:numId w:val="4"/>
        </w:numPr>
        <w:rPr>
          <w:ins w:id="773" w:author="Bell Gully" w:date="2018-07-12T20:42:00Z"/>
        </w:rPr>
      </w:pPr>
      <w:r>
        <w:t>First Gas</w:t>
      </w:r>
      <w:r w:rsidR="00E561E2" w:rsidRPr="00530C8E">
        <w:t xml:space="preserve"> may amend the Metering Requirements </w:t>
      </w:r>
      <w:r w:rsidR="009C43B9">
        <w:t xml:space="preserve">at any </w:t>
      </w:r>
      <w:r w:rsidR="00E561E2" w:rsidRPr="00530C8E">
        <w:t xml:space="preserve">time </w:t>
      </w:r>
      <w:ins w:id="774" w:author="Bell Gully" w:date="2018-08-07T20:51:00Z">
        <w:r w:rsidR="00030185">
          <w:t xml:space="preserve">in accordance with the terms of the </w:t>
        </w:r>
      </w:ins>
      <w:del w:id="775" w:author="Bell Gully" w:date="2018-08-07T20:51:00Z">
        <w:r w:rsidR="0078402F" w:rsidDel="00030185">
          <w:delText xml:space="preserve">but </w:delText>
        </w:r>
        <w:r w:rsidR="00DE7620" w:rsidDel="00030185">
          <w:delText>the</w:delText>
        </w:r>
        <w:r w:rsidR="00DE7620" w:rsidRPr="00530C8E" w:rsidDel="00030185">
          <w:delText xml:space="preserve"> </w:delText>
        </w:r>
        <w:r w:rsidR="00E561E2" w:rsidRPr="00530C8E" w:rsidDel="00030185">
          <w:delText xml:space="preserve">amended </w:delText>
        </w:r>
      </w:del>
      <w:r w:rsidR="00E561E2" w:rsidRPr="00530C8E">
        <w:t>Metering Requirements</w:t>
      </w:r>
      <w:ins w:id="776" w:author="Bell Gully" w:date="2018-08-07T20:51:00Z">
        <w:r w:rsidR="00030185">
          <w:t xml:space="preserve"> (and they</w:t>
        </w:r>
      </w:ins>
      <w:r w:rsidR="00E561E2" w:rsidRPr="00530C8E">
        <w:t xml:space="preserve"> shall </w:t>
      </w:r>
      <w:ins w:id="777" w:author="Bell Gully" w:date="2018-08-07T20:51:00Z">
        <w:r w:rsidR="00030185">
          <w:t xml:space="preserve">thereafter </w:t>
        </w:r>
      </w:ins>
      <w:r w:rsidR="00E561E2" w:rsidRPr="00530C8E">
        <w:t xml:space="preserve">apply </w:t>
      </w:r>
      <w:del w:id="778" w:author="Bell Gully" w:date="2018-08-07T20:51:00Z">
        <w:r w:rsidR="00E561E2" w:rsidRPr="00530C8E" w:rsidDel="00030185">
          <w:delText xml:space="preserve">to </w:delText>
        </w:r>
        <w:r w:rsidR="00533EAF" w:rsidDel="00030185">
          <w:delText>the-</w:delText>
        </w:r>
        <w:r w:rsidR="00C408FC" w:rsidDel="00030185">
          <w:delText xml:space="preserve">existing </w:delText>
        </w:r>
        <w:r w:rsidR="00E561E2" w:rsidRPr="00530C8E" w:rsidDel="00030185">
          <w:delText xml:space="preserve">Metering </w:delText>
        </w:r>
        <w:r w:rsidR="009C43B9" w:rsidDel="00030185">
          <w:delText>only if</w:delText>
        </w:r>
      </w:del>
      <w:ins w:id="779" w:author="Bell Gully" w:date="2018-08-07T20:51:00Z">
        <w:r w:rsidR="00030185">
          <w:t>as amended).</w:t>
        </w:r>
      </w:ins>
    </w:p>
    <w:p w14:paraId="28086D8D" w14:textId="13AE50A3" w:rsidR="00956E54" w:rsidDel="00030185" w:rsidRDefault="009C43B9" w:rsidP="00B31B9B">
      <w:pPr>
        <w:numPr>
          <w:ilvl w:val="2"/>
          <w:numId w:val="4"/>
        </w:numPr>
        <w:rPr>
          <w:del w:id="780" w:author="Bell Gully" w:date="2018-08-07T20:51:00Z"/>
        </w:rPr>
      </w:pPr>
      <w:del w:id="781" w:author="Bell Gully" w:date="2018-07-12T20:42:00Z">
        <w:r w:rsidDel="00B31B9B">
          <w:delText xml:space="preserve"> </w:delText>
        </w:r>
      </w:del>
      <w:del w:id="782" w:author="Bell Gully" w:date="2018-08-07T20:51:00Z">
        <w:r w:rsidDel="00030185">
          <w:delText>both Parties agree in writing</w:delText>
        </w:r>
        <w:r w:rsidR="00E561E2" w:rsidRPr="00530C8E" w:rsidDel="00030185">
          <w:delText xml:space="preserve">, such </w:delText>
        </w:r>
        <w:r w:rsidDel="00030185">
          <w:delText>agreement</w:delText>
        </w:r>
        <w:r w:rsidR="00E561E2" w:rsidRPr="00530C8E" w:rsidDel="00030185">
          <w:delText xml:space="preserve"> not to be unreasonably withheld or delayed</w:delText>
        </w:r>
      </w:del>
      <w:del w:id="783" w:author="Bell Gully" w:date="2018-07-12T20:42:00Z">
        <w:r w:rsidR="00E561E2" w:rsidRPr="00530C8E" w:rsidDel="00B31B9B">
          <w:delText>.</w:delText>
        </w:r>
      </w:del>
    </w:p>
    <w:p w14:paraId="665F7411" w14:textId="77777777" w:rsidR="00C6575C" w:rsidRPr="00530C8E" w:rsidRDefault="00A71683">
      <w:pPr>
        <w:pStyle w:val="Heading2"/>
        <w:rPr>
          <w:lang w:val="en-AU"/>
        </w:rPr>
      </w:pPr>
      <w:r>
        <w:rPr>
          <w:lang w:val="en-AU"/>
        </w:rPr>
        <w:t xml:space="preserve">Access to </w:t>
      </w:r>
      <w:r w:rsidR="00497082">
        <w:rPr>
          <w:lang w:val="en-AU"/>
        </w:rPr>
        <w:t>Data</w:t>
      </w:r>
    </w:p>
    <w:p w14:paraId="76F492B4" w14:textId="00A260D6" w:rsidR="00CA4EF7" w:rsidRDefault="003656CA" w:rsidP="009871BE">
      <w:pPr>
        <w:numPr>
          <w:ilvl w:val="1"/>
          <w:numId w:val="4"/>
        </w:numPr>
      </w:pPr>
      <w:r>
        <w:rPr>
          <w:lang w:val="en-AU"/>
        </w:rPr>
        <w:t>First Gas</w:t>
      </w:r>
      <w:r w:rsidR="00D34464">
        <w:rPr>
          <w:lang w:val="en-AU"/>
        </w:rPr>
        <w:t xml:space="preserve"> shall, subject to </w:t>
      </w:r>
      <w:r w:rsidR="00D34464" w:rsidRPr="00E60F31">
        <w:rPr>
          <w:i/>
          <w:lang w:val="en-AU"/>
        </w:rPr>
        <w:t xml:space="preserve">sections </w:t>
      </w:r>
      <w:r w:rsidR="003E1251">
        <w:rPr>
          <w:i/>
          <w:lang w:val="en-AU"/>
        </w:rPr>
        <w:t>4.9</w:t>
      </w:r>
      <w:r w:rsidR="00D34464" w:rsidRPr="00E60F31">
        <w:rPr>
          <w:lang w:val="en-AU"/>
        </w:rPr>
        <w:t xml:space="preserve"> to </w:t>
      </w:r>
      <w:r w:rsidR="003E1251">
        <w:rPr>
          <w:i/>
          <w:lang w:val="en-AU"/>
        </w:rPr>
        <w:t>4.12</w:t>
      </w:r>
      <w:r w:rsidR="00D34464" w:rsidRPr="00530C8E">
        <w:rPr>
          <w:lang w:val="en-AU"/>
        </w:rPr>
        <w:t>,</w:t>
      </w:r>
      <w:r w:rsidR="00D34464">
        <w:rPr>
          <w:lang w:val="en-AU"/>
        </w:rPr>
        <w:t xml:space="preserve"> make available to </w:t>
      </w:r>
      <w:r w:rsidR="00FC5887">
        <w:rPr>
          <w:lang w:val="en-AU"/>
        </w:rPr>
        <w:t xml:space="preserve">the Interconnected Party at a Delivery Point </w:t>
      </w:r>
      <w:r w:rsidR="00DE7620">
        <w:rPr>
          <w:lang w:val="en-AU"/>
        </w:rPr>
        <w:t xml:space="preserve">any </w:t>
      </w:r>
      <w:r w:rsidR="00497082">
        <w:rPr>
          <w:lang w:val="en-AU"/>
        </w:rPr>
        <w:t>of the following data</w:t>
      </w:r>
      <w:r w:rsidR="00497082" w:rsidRPr="00530C8E">
        <w:rPr>
          <w:lang w:val="en-AU"/>
        </w:rPr>
        <w:t xml:space="preserve"> </w:t>
      </w:r>
      <w:r w:rsidR="00497082">
        <w:rPr>
          <w:lang w:val="en-AU"/>
        </w:rPr>
        <w:t>(</w:t>
      </w:r>
      <w:r w:rsidR="00497082" w:rsidRPr="00497082">
        <w:rPr>
          <w:i/>
          <w:lang w:val="en-AU"/>
        </w:rPr>
        <w:t>Data</w:t>
      </w:r>
      <w:r w:rsidR="00497082">
        <w:rPr>
          <w:lang w:val="en-AU"/>
        </w:rPr>
        <w:t>)</w:t>
      </w:r>
      <w:r w:rsidR="008F44C2">
        <w:rPr>
          <w:lang w:val="en-AU"/>
        </w:rPr>
        <w:t xml:space="preserve"> </w:t>
      </w:r>
      <w:r w:rsidR="00FC5887">
        <w:rPr>
          <w:lang w:val="en-AU"/>
        </w:rPr>
        <w:t>the Interconnected Party may</w:t>
      </w:r>
      <w:r w:rsidR="00D34464">
        <w:t xml:space="preserve"> request</w:t>
      </w:r>
      <w:r w:rsidR="007E6A5E" w:rsidRPr="007E6A5E">
        <w:rPr>
          <w:snapToGrid w:val="0"/>
        </w:rPr>
        <w:t>:</w:t>
      </w:r>
      <w:r w:rsidR="00CA4EF7" w:rsidRPr="00CA4EF7">
        <w:t xml:space="preserve"> </w:t>
      </w:r>
    </w:p>
    <w:p w14:paraId="1FACFE20" w14:textId="411D17EE" w:rsidR="00114C29" w:rsidRPr="00293D43" w:rsidRDefault="00114C29" w:rsidP="00114C29">
      <w:pPr>
        <w:numPr>
          <w:ilvl w:val="2"/>
          <w:numId w:val="4"/>
        </w:numPr>
      </w:pPr>
      <w:bookmarkStart w:id="784" w:name="_Ref431382068"/>
      <w:r w:rsidRPr="00293D43">
        <w:t xml:space="preserve">for </w:t>
      </w:r>
      <w:r>
        <w:t>each</w:t>
      </w:r>
      <w:r w:rsidRPr="00293D43">
        <w:t xml:space="preserve"> meter stream</w:t>
      </w:r>
      <w:r w:rsidRPr="0026701E">
        <w:rPr>
          <w:lang w:val="en-AU"/>
        </w:rPr>
        <w:t xml:space="preserve"> </w:t>
      </w:r>
      <w:r>
        <w:rPr>
          <w:lang w:val="en-AU"/>
        </w:rPr>
        <w:t>that forms part of the Metering</w:t>
      </w:r>
      <w:ins w:id="785" w:author="Bell Gully" w:date="2018-07-09T09:55:00Z">
        <w:r w:rsidR="00336FF0">
          <w:rPr>
            <w:lang w:val="en-AU"/>
          </w:rPr>
          <w:t xml:space="preserve"> for that Delivery Point</w:t>
        </w:r>
      </w:ins>
      <w:r w:rsidRPr="00293D43">
        <w:t>:</w:t>
      </w:r>
      <w:bookmarkEnd w:id="784"/>
    </w:p>
    <w:p w14:paraId="4A9DD97B" w14:textId="77777777" w:rsidR="00114C29" w:rsidRPr="00293D43" w:rsidRDefault="00114C29" w:rsidP="00114C29">
      <w:pPr>
        <w:numPr>
          <w:ilvl w:val="3"/>
          <w:numId w:val="4"/>
        </w:numPr>
      </w:pPr>
      <w:r w:rsidRPr="00293D43">
        <w:rPr>
          <w:rFonts w:cs="Arial"/>
        </w:rPr>
        <w:t xml:space="preserve">uncorrected volume </w:t>
      </w:r>
      <w:r>
        <w:rPr>
          <w:rFonts w:cs="Arial"/>
        </w:rPr>
        <w:t xml:space="preserve">flow rate </w:t>
      </w:r>
      <w:r w:rsidRPr="00293D43">
        <w:rPr>
          <w:rFonts w:cs="Arial"/>
        </w:rPr>
        <w:t>at flowing conditions;</w:t>
      </w:r>
    </w:p>
    <w:p w14:paraId="24AD24F1" w14:textId="77777777" w:rsidR="00114C29" w:rsidRPr="00293D43" w:rsidRDefault="00114C29" w:rsidP="00114C29">
      <w:pPr>
        <w:numPr>
          <w:ilvl w:val="3"/>
          <w:numId w:val="4"/>
        </w:numPr>
      </w:pPr>
      <w:r w:rsidRPr="00293D43">
        <w:rPr>
          <w:rFonts w:cs="Arial"/>
        </w:rPr>
        <w:t>corrected volume</w:t>
      </w:r>
      <w:r>
        <w:rPr>
          <w:rFonts w:cs="Arial"/>
        </w:rPr>
        <w:t xml:space="preserve"> flow rate</w:t>
      </w:r>
      <w:r w:rsidRPr="00293D43">
        <w:rPr>
          <w:rFonts w:cs="Arial"/>
        </w:rPr>
        <w:t>;</w:t>
      </w:r>
    </w:p>
    <w:p w14:paraId="216F028D" w14:textId="77777777" w:rsidR="00114C29" w:rsidRPr="00293D43" w:rsidRDefault="00114C29" w:rsidP="00114C29">
      <w:pPr>
        <w:numPr>
          <w:ilvl w:val="3"/>
          <w:numId w:val="4"/>
        </w:numPr>
      </w:pPr>
      <w:r>
        <w:rPr>
          <w:rFonts w:cs="Arial"/>
        </w:rPr>
        <w:t xml:space="preserve">mass </w:t>
      </w:r>
      <w:r w:rsidRPr="00293D43">
        <w:rPr>
          <w:rFonts w:cs="Arial"/>
        </w:rPr>
        <w:t>flow rate;</w:t>
      </w:r>
    </w:p>
    <w:p w14:paraId="3AC19C43" w14:textId="77777777" w:rsidR="00114C29" w:rsidRPr="00293D43" w:rsidRDefault="00114C29" w:rsidP="00114C29">
      <w:pPr>
        <w:numPr>
          <w:ilvl w:val="3"/>
          <w:numId w:val="4"/>
        </w:numPr>
      </w:pPr>
      <w:r>
        <w:rPr>
          <w:rFonts w:cs="Arial"/>
        </w:rPr>
        <w:t>energy f</w:t>
      </w:r>
      <w:r w:rsidRPr="00293D43">
        <w:rPr>
          <w:rFonts w:cs="Arial"/>
        </w:rPr>
        <w:t>low rate;</w:t>
      </w:r>
    </w:p>
    <w:p w14:paraId="3094834B" w14:textId="77777777" w:rsidR="00114C29" w:rsidRPr="00293D43" w:rsidRDefault="00114C29" w:rsidP="00114C29">
      <w:pPr>
        <w:numPr>
          <w:ilvl w:val="3"/>
          <w:numId w:val="4"/>
        </w:numPr>
      </w:pPr>
      <w:r w:rsidRPr="00293D43">
        <w:rPr>
          <w:rFonts w:cs="Arial"/>
        </w:rPr>
        <w:t>accumulating (totalising) uncorrected volume;</w:t>
      </w:r>
    </w:p>
    <w:p w14:paraId="4C7D9CA0" w14:textId="77777777" w:rsidR="00114C29" w:rsidRPr="00293D43" w:rsidRDefault="00114C29" w:rsidP="00114C29">
      <w:pPr>
        <w:numPr>
          <w:ilvl w:val="3"/>
          <w:numId w:val="4"/>
        </w:numPr>
      </w:pPr>
      <w:r w:rsidRPr="00293D43">
        <w:rPr>
          <w:rFonts w:cs="Arial"/>
        </w:rPr>
        <w:t>accumulating (totalising) corrected volume;</w:t>
      </w:r>
    </w:p>
    <w:p w14:paraId="09EE91CD" w14:textId="77777777" w:rsidR="00114C29" w:rsidRPr="00293D43" w:rsidRDefault="00114C29" w:rsidP="00114C29">
      <w:pPr>
        <w:numPr>
          <w:ilvl w:val="3"/>
          <w:numId w:val="4"/>
        </w:numPr>
      </w:pPr>
      <w:r w:rsidRPr="00293D43">
        <w:rPr>
          <w:rFonts w:cs="Arial"/>
        </w:rPr>
        <w:t>accumulating (totalising) mass;</w:t>
      </w:r>
    </w:p>
    <w:p w14:paraId="205C19A0" w14:textId="77777777" w:rsidR="00114C29" w:rsidRPr="00293D43" w:rsidRDefault="00114C29" w:rsidP="00114C29">
      <w:pPr>
        <w:numPr>
          <w:ilvl w:val="3"/>
          <w:numId w:val="4"/>
        </w:numPr>
      </w:pPr>
      <w:r w:rsidRPr="00293D43">
        <w:rPr>
          <w:rFonts w:cs="Arial"/>
        </w:rPr>
        <w:t>accumulating (totalising) energy;</w:t>
      </w:r>
    </w:p>
    <w:p w14:paraId="084FD2CA" w14:textId="77777777" w:rsidR="00114C29" w:rsidRPr="00293D43" w:rsidRDefault="00114C29" w:rsidP="00114C29">
      <w:pPr>
        <w:numPr>
          <w:ilvl w:val="3"/>
          <w:numId w:val="4"/>
        </w:numPr>
      </w:pPr>
      <w:bookmarkStart w:id="786" w:name="_Ref431382071"/>
      <w:r>
        <w:rPr>
          <w:rFonts w:cs="Arial"/>
        </w:rPr>
        <w:t xml:space="preserve">the pressure and </w:t>
      </w:r>
      <w:r w:rsidRPr="00293D43">
        <w:rPr>
          <w:rFonts w:cs="Arial"/>
        </w:rPr>
        <w:t>temperature</w:t>
      </w:r>
      <w:r>
        <w:rPr>
          <w:rFonts w:cs="Arial"/>
        </w:rPr>
        <w:t xml:space="preserve"> at the meter</w:t>
      </w:r>
      <w:r w:rsidRPr="00293D43">
        <w:rPr>
          <w:rFonts w:cs="Arial"/>
        </w:rPr>
        <w:t>;</w:t>
      </w:r>
      <w:bookmarkEnd w:id="786"/>
    </w:p>
    <w:p w14:paraId="795643AE" w14:textId="77777777" w:rsidR="00114C29" w:rsidRPr="00293D43" w:rsidRDefault="00114C29" w:rsidP="00114C29">
      <w:pPr>
        <w:numPr>
          <w:ilvl w:val="3"/>
          <w:numId w:val="4"/>
        </w:numPr>
      </w:pPr>
      <w:r w:rsidRPr="00293D43">
        <w:rPr>
          <w:rFonts w:cs="Arial"/>
        </w:rPr>
        <w:t>density</w:t>
      </w:r>
      <w:r>
        <w:rPr>
          <w:rFonts w:cs="Arial"/>
        </w:rPr>
        <w:t xml:space="preserve"> at flowing conditions;</w:t>
      </w:r>
      <w:r w:rsidR="00FC5887">
        <w:rPr>
          <w:rFonts w:cs="Arial"/>
        </w:rPr>
        <w:t xml:space="preserve"> and</w:t>
      </w:r>
    </w:p>
    <w:p w14:paraId="7D6F622B" w14:textId="1177C10A" w:rsidR="00114C29" w:rsidRPr="00293D43" w:rsidRDefault="00114C29" w:rsidP="00114C29">
      <w:pPr>
        <w:numPr>
          <w:ilvl w:val="2"/>
          <w:numId w:val="4"/>
        </w:numPr>
      </w:pPr>
      <w:r>
        <w:rPr>
          <w:rFonts w:cs="Arial"/>
        </w:rPr>
        <w:lastRenderedPageBreak/>
        <w:t>in respect of G</w:t>
      </w:r>
      <w:r w:rsidRPr="00293D43">
        <w:rPr>
          <w:rFonts w:cs="Arial"/>
        </w:rPr>
        <w:t xml:space="preserve">as </w:t>
      </w:r>
      <w:r w:rsidR="00FC5887">
        <w:rPr>
          <w:rFonts w:cs="Arial"/>
        </w:rPr>
        <w:t xml:space="preserve">taken </w:t>
      </w:r>
      <w:r>
        <w:rPr>
          <w:rFonts w:cs="Arial"/>
        </w:rPr>
        <w:t xml:space="preserve">at </w:t>
      </w:r>
      <w:r w:rsidR="00FC5887">
        <w:rPr>
          <w:rFonts w:cs="Arial"/>
        </w:rPr>
        <w:t>that</w:t>
      </w:r>
      <w:r>
        <w:rPr>
          <w:rFonts w:cs="Arial"/>
        </w:rPr>
        <w:t xml:space="preserve"> </w:t>
      </w:r>
      <w:r w:rsidR="00F05DB3">
        <w:rPr>
          <w:rFonts w:cs="Arial"/>
        </w:rPr>
        <w:t>Delivery</w:t>
      </w:r>
      <w:r>
        <w:rPr>
          <w:rFonts w:cs="Arial"/>
        </w:rPr>
        <w:t xml:space="preserve"> Point</w:t>
      </w:r>
      <w:r w:rsidRPr="00293D43">
        <w:rPr>
          <w:rFonts w:cs="Arial"/>
        </w:rPr>
        <w:t>:</w:t>
      </w:r>
    </w:p>
    <w:p w14:paraId="3516047B" w14:textId="77777777" w:rsidR="00114C29" w:rsidRPr="00E60F31" w:rsidRDefault="00114C29" w:rsidP="00114C29">
      <w:pPr>
        <w:numPr>
          <w:ilvl w:val="3"/>
          <w:numId w:val="4"/>
        </w:numPr>
      </w:pPr>
      <w:r w:rsidRPr="00293D43">
        <w:rPr>
          <w:rFonts w:cs="Arial"/>
        </w:rPr>
        <w:t>Specific Gravity</w:t>
      </w:r>
      <w:r>
        <w:rPr>
          <w:rFonts w:cs="Arial"/>
        </w:rPr>
        <w:t xml:space="preserve"> or Relative Density;</w:t>
      </w:r>
    </w:p>
    <w:p w14:paraId="28B6BC13" w14:textId="77777777" w:rsidR="00114C29" w:rsidRPr="00293D43" w:rsidRDefault="00114C29" w:rsidP="00114C29">
      <w:pPr>
        <w:numPr>
          <w:ilvl w:val="3"/>
          <w:numId w:val="4"/>
        </w:numPr>
      </w:pPr>
      <w:r>
        <w:rPr>
          <w:rFonts w:cs="Arial"/>
        </w:rPr>
        <w:t>Base Density;</w:t>
      </w:r>
    </w:p>
    <w:p w14:paraId="0559F322" w14:textId="77777777" w:rsidR="00114C29" w:rsidRPr="00293D43" w:rsidRDefault="00114C29" w:rsidP="00114C29">
      <w:pPr>
        <w:numPr>
          <w:ilvl w:val="3"/>
          <w:numId w:val="4"/>
        </w:numPr>
      </w:pPr>
      <w:r>
        <w:rPr>
          <w:rFonts w:cs="Arial"/>
        </w:rPr>
        <w:t xml:space="preserve">Gross </w:t>
      </w:r>
      <w:r w:rsidRPr="00293D43">
        <w:rPr>
          <w:rFonts w:cs="Arial"/>
        </w:rPr>
        <w:t>Calorific Value</w:t>
      </w:r>
      <w:r>
        <w:rPr>
          <w:rFonts w:cs="Arial"/>
        </w:rPr>
        <w:t>;</w:t>
      </w:r>
    </w:p>
    <w:p w14:paraId="66D104BD" w14:textId="39919B0E" w:rsidR="00114C29" w:rsidRPr="004121D0" w:rsidRDefault="00114C29" w:rsidP="00114C29">
      <w:pPr>
        <w:numPr>
          <w:ilvl w:val="3"/>
          <w:numId w:val="4"/>
        </w:numPr>
      </w:pPr>
      <w:r>
        <w:rPr>
          <w:rFonts w:cs="Arial"/>
        </w:rPr>
        <w:t xml:space="preserve">Nett </w:t>
      </w:r>
      <w:del w:id="787" w:author="Bell Gully" w:date="2018-08-05T15:19:00Z">
        <w:r w:rsidDel="00C906BA">
          <w:rPr>
            <w:rFonts w:cs="Arial"/>
          </w:rPr>
          <w:delText>C</w:delText>
        </w:r>
      </w:del>
      <w:ins w:id="788" w:author="Bell Gully" w:date="2018-08-05T15:19:00Z">
        <w:r w:rsidR="00C906BA">
          <w:rPr>
            <w:rFonts w:cs="Arial"/>
          </w:rPr>
          <w:t>c</w:t>
        </w:r>
      </w:ins>
      <w:r>
        <w:rPr>
          <w:rFonts w:cs="Arial"/>
        </w:rPr>
        <w:t xml:space="preserve">alorific </w:t>
      </w:r>
      <w:del w:id="789" w:author="Bell Gully" w:date="2018-08-05T15:19:00Z">
        <w:r w:rsidDel="00C906BA">
          <w:rPr>
            <w:rFonts w:cs="Arial"/>
          </w:rPr>
          <w:delText>V</w:delText>
        </w:r>
      </w:del>
      <w:ins w:id="790" w:author="Bell Gully" w:date="2018-08-05T15:19:00Z">
        <w:r w:rsidR="00C906BA">
          <w:rPr>
            <w:rFonts w:cs="Arial"/>
          </w:rPr>
          <w:t>v</w:t>
        </w:r>
      </w:ins>
      <w:r>
        <w:rPr>
          <w:rFonts w:cs="Arial"/>
        </w:rPr>
        <w:t>alue;</w:t>
      </w:r>
    </w:p>
    <w:p w14:paraId="7BAFB8FF" w14:textId="0EF9226A" w:rsidR="00114C29" w:rsidRPr="004121D0" w:rsidRDefault="00114C29" w:rsidP="00114C29">
      <w:pPr>
        <w:numPr>
          <w:ilvl w:val="3"/>
          <w:numId w:val="4"/>
        </w:numPr>
      </w:pPr>
      <w:r>
        <w:rPr>
          <w:rFonts w:cs="Arial"/>
        </w:rPr>
        <w:t xml:space="preserve">the concentration (in mole %) of Nitrogen, Carbon Dioxide and all hydrocarbon constituents </w:t>
      </w:r>
      <w:r w:rsidR="002D085C">
        <w:rPr>
          <w:rFonts w:cs="Arial"/>
        </w:rPr>
        <w:t>of</w:t>
      </w:r>
      <w:r>
        <w:rPr>
          <w:rFonts w:cs="Arial"/>
        </w:rPr>
        <w:t xml:space="preserve"> the Gas individually (including </w:t>
      </w:r>
      <w:r w:rsidR="00DE7620">
        <w:rPr>
          <w:rFonts w:cs="Arial"/>
        </w:rPr>
        <w:t>isomers of a</w:t>
      </w:r>
      <w:r w:rsidR="002D085C">
        <w:rPr>
          <w:rFonts w:cs="Arial"/>
        </w:rPr>
        <w:t xml:space="preserve"> constituent</w:t>
      </w:r>
      <w:r>
        <w:rPr>
          <w:rFonts w:cs="Arial"/>
        </w:rPr>
        <w:t xml:space="preserve"> present in other than trace amounts) up to and including Pentanes;  </w:t>
      </w:r>
    </w:p>
    <w:p w14:paraId="1F5915E2" w14:textId="77777777" w:rsidR="007D7E50" w:rsidRPr="007D7E50" w:rsidRDefault="00114C29" w:rsidP="00114C29">
      <w:pPr>
        <w:numPr>
          <w:ilvl w:val="3"/>
          <w:numId w:val="4"/>
        </w:numPr>
      </w:pPr>
      <w:r>
        <w:rPr>
          <w:rFonts w:cs="Arial"/>
        </w:rPr>
        <w:t xml:space="preserve">the concentration (in mole %) of all hydrocarbon constituents in the Gas with a molecular weight greater than that of Pentane, either collectively as Hexanes-plus or individually as total Hexanes, total </w:t>
      </w:r>
      <w:proofErr w:type="spellStart"/>
      <w:r>
        <w:rPr>
          <w:rFonts w:cs="Arial"/>
        </w:rPr>
        <w:t>Heptanes</w:t>
      </w:r>
      <w:proofErr w:type="spellEnd"/>
      <w:r>
        <w:rPr>
          <w:rFonts w:cs="Arial"/>
        </w:rPr>
        <w:t xml:space="preserve">, total Octanes and </w:t>
      </w:r>
      <w:proofErr w:type="spellStart"/>
      <w:r>
        <w:rPr>
          <w:rFonts w:cs="Arial"/>
        </w:rPr>
        <w:t>Nonanes</w:t>
      </w:r>
      <w:proofErr w:type="spellEnd"/>
      <w:r>
        <w:rPr>
          <w:rFonts w:cs="Arial"/>
        </w:rPr>
        <w:t xml:space="preserve">-plus, </w:t>
      </w:r>
      <w:r w:rsidR="002D085C">
        <w:rPr>
          <w:rFonts w:cs="Arial"/>
        </w:rPr>
        <w:t xml:space="preserve">where the </w:t>
      </w:r>
      <w:r>
        <w:rPr>
          <w:rFonts w:cs="Arial"/>
        </w:rPr>
        <w:t xml:space="preserve">capabilities of the gas analyser </w:t>
      </w:r>
      <w:r w:rsidR="002D085C">
        <w:rPr>
          <w:rFonts w:cs="Arial"/>
        </w:rPr>
        <w:t xml:space="preserve">for the </w:t>
      </w:r>
      <w:r>
        <w:rPr>
          <w:rFonts w:cs="Arial"/>
        </w:rPr>
        <w:t>Metering</w:t>
      </w:r>
      <w:r w:rsidR="002D085C">
        <w:rPr>
          <w:rFonts w:cs="Arial"/>
        </w:rPr>
        <w:t xml:space="preserve"> permits</w:t>
      </w:r>
      <w:r w:rsidR="007D7E50">
        <w:rPr>
          <w:rFonts w:cs="Arial"/>
        </w:rPr>
        <w:t>; and</w:t>
      </w:r>
    </w:p>
    <w:p w14:paraId="37A953B2" w14:textId="08685DD9" w:rsidR="00FC5887" w:rsidRPr="00FC5887" w:rsidRDefault="007D7E50" w:rsidP="00114C29">
      <w:pPr>
        <w:numPr>
          <w:ilvl w:val="3"/>
          <w:numId w:val="4"/>
        </w:numPr>
      </w:pPr>
      <w:r>
        <w:rPr>
          <w:rFonts w:cs="Arial"/>
        </w:rPr>
        <w:t xml:space="preserve">hydrocarbon </w:t>
      </w:r>
      <w:proofErr w:type="spellStart"/>
      <w:r>
        <w:rPr>
          <w:rFonts w:cs="Arial"/>
        </w:rPr>
        <w:t>dewpoint</w:t>
      </w:r>
      <w:proofErr w:type="spellEnd"/>
      <w:r>
        <w:rPr>
          <w:rFonts w:cs="Arial"/>
        </w:rPr>
        <w:t xml:space="preserve"> and water content </w:t>
      </w:r>
      <w:r w:rsidR="00C408FC">
        <w:rPr>
          <w:rFonts w:cs="Arial"/>
        </w:rPr>
        <w:t>if</w:t>
      </w:r>
      <w:r>
        <w:rPr>
          <w:rFonts w:cs="Arial"/>
        </w:rPr>
        <w:t xml:space="preserve"> available</w:t>
      </w:r>
      <w:r w:rsidR="00FC5887">
        <w:rPr>
          <w:rFonts w:cs="Arial"/>
        </w:rPr>
        <w:t>,</w:t>
      </w:r>
    </w:p>
    <w:p w14:paraId="75FCB046" w14:textId="4CB0BBA0" w:rsidR="00114C29" w:rsidRPr="0050003F" w:rsidRDefault="00FC5887" w:rsidP="00FC5887">
      <w:pPr>
        <w:pStyle w:val="ListParagraph"/>
        <w:ind w:left="624"/>
      </w:pPr>
      <w:proofErr w:type="gramStart"/>
      <w:r w:rsidRPr="00FC5887">
        <w:rPr>
          <w:lang w:val="en-AU"/>
        </w:rPr>
        <w:t>provided</w:t>
      </w:r>
      <w:proofErr w:type="gramEnd"/>
      <w:r w:rsidRPr="00FC5887">
        <w:rPr>
          <w:lang w:val="en-AU"/>
        </w:rPr>
        <w:t xml:space="preserve"> </w:t>
      </w:r>
      <w:ins w:id="791" w:author="Bell Gully" w:date="2018-06-29T15:24:00Z">
        <w:r w:rsidR="00CF5ECB">
          <w:rPr>
            <w:lang w:val="en-AU"/>
          </w:rPr>
          <w:t xml:space="preserve">in each case </w:t>
        </w:r>
      </w:ins>
      <w:r w:rsidRPr="00FC5887">
        <w:rPr>
          <w:lang w:val="en-AU"/>
        </w:rPr>
        <w:t xml:space="preserve">that First Gas shall not be obliged to provide any Data that </w:t>
      </w:r>
      <w:r w:rsidR="00C7571E">
        <w:rPr>
          <w:lang w:val="en-AU"/>
        </w:rPr>
        <w:t>it does not require for the purposes of this Agreement</w:t>
      </w:r>
      <w:r w:rsidR="002D085C">
        <w:rPr>
          <w:rFonts w:cs="Arial"/>
        </w:rPr>
        <w:t>.</w:t>
      </w:r>
      <w:r w:rsidR="007D7E50">
        <w:rPr>
          <w:rFonts w:cs="Arial"/>
        </w:rPr>
        <w:t xml:space="preserve"> </w:t>
      </w:r>
      <w:r w:rsidR="002D085C">
        <w:rPr>
          <w:rFonts w:cs="Arial"/>
        </w:rPr>
        <w:t xml:space="preserve"> </w:t>
      </w:r>
    </w:p>
    <w:p w14:paraId="7A035ABF" w14:textId="3BB059CE" w:rsidR="00CA4EF7" w:rsidRPr="00CA4EF7" w:rsidRDefault="009556AE" w:rsidP="009871BE">
      <w:pPr>
        <w:numPr>
          <w:ilvl w:val="1"/>
          <w:numId w:val="4"/>
        </w:numPr>
      </w:pPr>
      <w:r>
        <w:t>Pursuant to</w:t>
      </w:r>
      <w:r w:rsidR="00F23617">
        <w:t xml:space="preserve"> </w:t>
      </w:r>
      <w:r w:rsidR="00580AA3" w:rsidRPr="00580AA3">
        <w:rPr>
          <w:i/>
        </w:rPr>
        <w:t xml:space="preserve">section </w:t>
      </w:r>
      <w:r w:rsidR="003E1251">
        <w:rPr>
          <w:i/>
        </w:rPr>
        <w:t>4.8</w:t>
      </w:r>
      <w:r w:rsidR="00580AA3">
        <w:t xml:space="preserve">, </w:t>
      </w:r>
      <w:r w:rsidR="003656CA">
        <w:t>First Gas</w:t>
      </w:r>
      <w:r w:rsidR="00C6575C" w:rsidRPr="00530C8E">
        <w:rPr>
          <w:lang w:val="en-AU"/>
        </w:rPr>
        <w:t xml:space="preserve"> shall</w:t>
      </w:r>
      <w:r w:rsidR="00E82737">
        <w:rPr>
          <w:lang w:val="en-AU"/>
        </w:rPr>
        <w:t>:</w:t>
      </w:r>
      <w:r w:rsidR="00CA4EF7" w:rsidRPr="00CA4EF7">
        <w:t xml:space="preserve"> </w:t>
      </w:r>
    </w:p>
    <w:p w14:paraId="6DBD5230" w14:textId="77777777" w:rsidR="00580AA3" w:rsidRDefault="00F23617" w:rsidP="009871BE">
      <w:pPr>
        <w:numPr>
          <w:ilvl w:val="2"/>
          <w:numId w:val="4"/>
        </w:numPr>
        <w:rPr>
          <w:lang w:val="en-AU"/>
        </w:rPr>
      </w:pPr>
      <w:r>
        <w:rPr>
          <w:lang w:val="en-AU"/>
        </w:rPr>
        <w:t xml:space="preserve">reasonably </w:t>
      </w:r>
      <w:r w:rsidR="00580AA3">
        <w:rPr>
          <w:lang w:val="en-AU"/>
        </w:rPr>
        <w:t xml:space="preserve">determine the </w:t>
      </w:r>
      <w:r>
        <w:rPr>
          <w:lang w:val="en-AU"/>
        </w:rPr>
        <w:t>source</w:t>
      </w:r>
      <w:r w:rsidR="00580AA3">
        <w:rPr>
          <w:lang w:val="en-AU"/>
        </w:rPr>
        <w:t xml:space="preserve"> from which </w:t>
      </w:r>
      <w:r w:rsidR="00D34464">
        <w:rPr>
          <w:lang w:val="en-AU"/>
        </w:rPr>
        <w:t>any</w:t>
      </w:r>
      <w:r w:rsidR="00580AA3">
        <w:rPr>
          <w:lang w:val="en-AU"/>
        </w:rPr>
        <w:t xml:space="preserve"> Data </w:t>
      </w:r>
      <w:r w:rsidR="002D085C">
        <w:rPr>
          <w:lang w:val="en-AU"/>
        </w:rPr>
        <w:t>is</w:t>
      </w:r>
      <w:r w:rsidR="00580AA3">
        <w:rPr>
          <w:lang w:val="en-AU"/>
        </w:rPr>
        <w:t xml:space="preserve"> </w:t>
      </w:r>
      <w:r w:rsidR="006F71AE">
        <w:rPr>
          <w:lang w:val="en-AU"/>
        </w:rPr>
        <w:t>obtained</w:t>
      </w:r>
      <w:r w:rsidR="00580AA3">
        <w:rPr>
          <w:lang w:val="en-AU"/>
        </w:rPr>
        <w:t>;</w:t>
      </w:r>
      <w:r w:rsidR="007433D8">
        <w:rPr>
          <w:lang w:val="en-AU"/>
        </w:rPr>
        <w:t xml:space="preserve"> and</w:t>
      </w:r>
    </w:p>
    <w:p w14:paraId="1306DE92" w14:textId="2E72FFE5" w:rsidR="002D085C" w:rsidRDefault="002D085C" w:rsidP="009871BE">
      <w:pPr>
        <w:numPr>
          <w:ilvl w:val="2"/>
          <w:numId w:val="4"/>
        </w:numPr>
        <w:rPr>
          <w:lang w:val="en-AU"/>
        </w:rPr>
      </w:pPr>
      <w:proofErr w:type="gramStart"/>
      <w:r>
        <w:rPr>
          <w:lang w:val="en-AU"/>
        </w:rPr>
        <w:t>at</w:t>
      </w:r>
      <w:proofErr w:type="gramEnd"/>
      <w:r>
        <w:rPr>
          <w:lang w:val="en-AU"/>
        </w:rPr>
        <w:t xml:space="preserve"> its cost </w:t>
      </w:r>
      <w:r w:rsidR="00AB5654">
        <w:rPr>
          <w:lang w:val="en-AU"/>
        </w:rPr>
        <w:t>make the Data available</w:t>
      </w:r>
      <w:r w:rsidR="005876B5">
        <w:rPr>
          <w:lang w:val="en-AU"/>
        </w:rPr>
        <w:t xml:space="preserve"> at reasonably located termination points in a non-</w:t>
      </w:r>
      <w:r w:rsidR="005876B5" w:rsidRPr="00530C8E">
        <w:rPr>
          <w:lang w:val="en-AU"/>
        </w:rPr>
        <w:t>Hazardous</w:t>
      </w:r>
      <w:r w:rsidR="005876B5">
        <w:rPr>
          <w:lang w:val="en-AU"/>
        </w:rPr>
        <w:t xml:space="preserve"> area</w:t>
      </w:r>
      <w:r w:rsidR="00F23617">
        <w:rPr>
          <w:lang w:val="en-AU"/>
        </w:rPr>
        <w:t>,</w:t>
      </w:r>
      <w:r w:rsidR="005876B5">
        <w:rPr>
          <w:lang w:val="en-AU"/>
        </w:rPr>
        <w:t xml:space="preserve"> </w:t>
      </w:r>
      <w:ins w:id="792" w:author="Bell Gully" w:date="2018-06-29T15:24:00Z">
        <w:r w:rsidR="00CF5ECB">
          <w:rPr>
            <w:lang w:val="en-AU"/>
          </w:rPr>
          <w:t xml:space="preserve">and </w:t>
        </w:r>
      </w:ins>
      <w:r w:rsidR="005876B5">
        <w:rPr>
          <w:lang w:val="en-AU"/>
        </w:rPr>
        <w:t xml:space="preserve">in </w:t>
      </w:r>
      <w:r w:rsidR="00F23617">
        <w:rPr>
          <w:lang w:val="en-AU"/>
        </w:rPr>
        <w:t>the</w:t>
      </w:r>
      <w:r w:rsidR="005876B5">
        <w:rPr>
          <w:lang w:val="en-AU"/>
        </w:rPr>
        <w:t xml:space="preserve"> manner and </w:t>
      </w:r>
      <w:r w:rsidR="005876B5" w:rsidRPr="00352E70">
        <w:rPr>
          <w:lang w:val="en-AU"/>
        </w:rPr>
        <w:t xml:space="preserve">in accordance with </w:t>
      </w:r>
      <w:r w:rsidR="00DE7620">
        <w:rPr>
          <w:lang w:val="en-AU"/>
        </w:rPr>
        <w:t>the</w:t>
      </w:r>
      <w:r w:rsidR="00DE7620" w:rsidRPr="00352E70">
        <w:rPr>
          <w:lang w:val="en-AU"/>
        </w:rPr>
        <w:t xml:space="preserve"> </w:t>
      </w:r>
      <w:r w:rsidR="005876B5" w:rsidRPr="00352E70">
        <w:rPr>
          <w:lang w:val="en-AU"/>
        </w:rPr>
        <w:t xml:space="preserve">frequency, communications protocol and format </w:t>
      </w:r>
      <w:r w:rsidR="00F23617">
        <w:rPr>
          <w:lang w:val="en-AU"/>
        </w:rPr>
        <w:t>(including</w:t>
      </w:r>
      <w:r w:rsidR="00F23617" w:rsidRPr="00352E70">
        <w:rPr>
          <w:lang w:val="en-AU"/>
        </w:rPr>
        <w:t xml:space="preserve"> units</w:t>
      </w:r>
      <w:r w:rsidR="00F23617">
        <w:rPr>
          <w:lang w:val="en-AU"/>
        </w:rPr>
        <w:t xml:space="preserve"> of measurement) </w:t>
      </w:r>
      <w:r w:rsidR="00645FAC">
        <w:rPr>
          <w:lang w:val="en-AU"/>
        </w:rPr>
        <w:t xml:space="preserve">it </w:t>
      </w:r>
      <w:r w:rsidR="00F23617">
        <w:rPr>
          <w:lang w:val="en-AU"/>
        </w:rPr>
        <w:t xml:space="preserve">may </w:t>
      </w:r>
      <w:r w:rsidR="005876B5" w:rsidRPr="00352E70">
        <w:rPr>
          <w:lang w:val="en-AU"/>
        </w:rPr>
        <w:t xml:space="preserve">reasonably </w:t>
      </w:r>
      <w:r w:rsidR="00645FAC">
        <w:rPr>
          <w:lang w:val="en-AU"/>
        </w:rPr>
        <w:t>determine.</w:t>
      </w:r>
    </w:p>
    <w:p w14:paraId="3EBE96EF" w14:textId="27D1987C" w:rsidR="00C6575C" w:rsidRPr="007433D8" w:rsidRDefault="00645FAC" w:rsidP="009871BE">
      <w:pPr>
        <w:numPr>
          <w:ilvl w:val="1"/>
          <w:numId w:val="4"/>
        </w:numPr>
        <w:rPr>
          <w:lang w:val="en-AU"/>
        </w:rPr>
      </w:pPr>
      <w:r>
        <w:rPr>
          <w:lang w:val="en-AU"/>
        </w:rPr>
        <w:t>The Interconnected Party</w:t>
      </w:r>
      <w:r w:rsidR="007172A7">
        <w:rPr>
          <w:lang w:val="en-AU"/>
        </w:rPr>
        <w:t xml:space="preserve"> </w:t>
      </w:r>
      <w:r w:rsidR="00890726" w:rsidRPr="00530C8E">
        <w:rPr>
          <w:lang w:val="en-AU"/>
        </w:rPr>
        <w:t>shall be responsible for</w:t>
      </w:r>
      <w:r w:rsidR="007433D8">
        <w:t xml:space="preserve"> conveying</w:t>
      </w:r>
      <w:r w:rsidR="001777BB" w:rsidRPr="007433D8">
        <w:rPr>
          <w:lang w:val="en-AU"/>
        </w:rPr>
        <w:t xml:space="preserve"> the Data to any other location</w:t>
      </w:r>
      <w:r w:rsidR="007433D8">
        <w:rPr>
          <w:lang w:val="en-AU"/>
        </w:rPr>
        <w:t xml:space="preserve"> </w:t>
      </w:r>
      <w:r w:rsidR="007D7E50">
        <w:rPr>
          <w:lang w:val="en-AU"/>
        </w:rPr>
        <w:t>at its cost</w:t>
      </w:r>
      <w:r w:rsidR="001777BB">
        <w:t xml:space="preserve">. </w:t>
      </w:r>
    </w:p>
    <w:p w14:paraId="164CA0A0" w14:textId="153D520A" w:rsidR="00CA4EF7" w:rsidRPr="00874922" w:rsidRDefault="003656CA" w:rsidP="009871BE">
      <w:pPr>
        <w:numPr>
          <w:ilvl w:val="1"/>
          <w:numId w:val="4"/>
        </w:numPr>
      </w:pPr>
      <w:r>
        <w:rPr>
          <w:iCs/>
          <w:lang w:val="en-AU"/>
        </w:rPr>
        <w:t>First Gas</w:t>
      </w:r>
      <w:r w:rsidR="004B1969">
        <w:rPr>
          <w:iCs/>
          <w:lang w:val="en-AU"/>
        </w:rPr>
        <w:t xml:space="preserve"> shall use reasonable endeavours to maintain the availability of Data</w:t>
      </w:r>
      <w:r w:rsidR="007433D8">
        <w:rPr>
          <w:iCs/>
          <w:lang w:val="en-AU"/>
        </w:rPr>
        <w:t>, including</w:t>
      </w:r>
      <w:r w:rsidR="004B1969">
        <w:rPr>
          <w:iCs/>
          <w:lang w:val="en-AU"/>
        </w:rPr>
        <w:t xml:space="preserve"> while </w:t>
      </w:r>
      <w:r w:rsidR="007433D8">
        <w:rPr>
          <w:iCs/>
          <w:lang w:val="en-AU"/>
        </w:rPr>
        <w:t xml:space="preserve">the </w:t>
      </w:r>
      <w:r w:rsidR="004B1969">
        <w:rPr>
          <w:iCs/>
          <w:lang w:val="en-AU"/>
        </w:rPr>
        <w:t>Metering is undergoing repair, re-calibration, testing, servicing or replacement.</w:t>
      </w:r>
      <w:r w:rsidR="00807A2A">
        <w:rPr>
          <w:iCs/>
          <w:lang w:val="en-AU"/>
        </w:rPr>
        <w:t xml:space="preserve"> </w:t>
      </w:r>
      <w:r w:rsidR="004B1969" w:rsidRPr="00807A2A">
        <w:rPr>
          <w:iCs/>
          <w:lang w:val="en-AU"/>
        </w:rPr>
        <w:t xml:space="preserve">The </w:t>
      </w:r>
      <w:r w:rsidR="00C66C39">
        <w:rPr>
          <w:iCs/>
          <w:lang w:val="en-AU"/>
        </w:rPr>
        <w:t>Interconnected</w:t>
      </w:r>
      <w:r w:rsidR="004B1969" w:rsidRPr="00807A2A">
        <w:rPr>
          <w:iCs/>
          <w:lang w:val="en-AU"/>
        </w:rPr>
        <w:t xml:space="preserve"> Party shall not be relieved of any of its obligations under this Agreement due to the </w:t>
      </w:r>
      <w:r w:rsidR="00807A2A">
        <w:rPr>
          <w:iCs/>
          <w:lang w:val="en-AU"/>
        </w:rPr>
        <w:t>unavailability</w:t>
      </w:r>
      <w:r w:rsidR="004B1969" w:rsidRPr="00807A2A">
        <w:rPr>
          <w:iCs/>
          <w:lang w:val="en-AU"/>
        </w:rPr>
        <w:t xml:space="preserve"> of any Data, for any reason.</w:t>
      </w:r>
    </w:p>
    <w:p w14:paraId="14BACB81" w14:textId="6C80FCCE" w:rsidR="000977FF" w:rsidRPr="002D3349" w:rsidRDefault="000977FF" w:rsidP="000977FF">
      <w:pPr>
        <w:numPr>
          <w:ilvl w:val="1"/>
          <w:numId w:val="4"/>
        </w:numPr>
      </w:pPr>
      <w:r>
        <w:rPr>
          <w:lang w:val="en-AU"/>
        </w:rPr>
        <w:t xml:space="preserve">If </w:t>
      </w:r>
      <w:r>
        <w:t>First Gas</w:t>
      </w:r>
      <w:r>
        <w:rPr>
          <w:iCs/>
          <w:lang w:val="en-AU"/>
        </w:rPr>
        <w:t xml:space="preserve"> </w:t>
      </w:r>
      <w:r>
        <w:rPr>
          <w:lang w:val="en-AU"/>
        </w:rPr>
        <w:t xml:space="preserve">upgrades or replaces </w:t>
      </w:r>
      <w:r w:rsidR="004103B7">
        <w:rPr>
          <w:lang w:val="en-AU"/>
        </w:rPr>
        <w:t xml:space="preserve">the </w:t>
      </w:r>
      <w:r>
        <w:rPr>
          <w:lang w:val="en-AU"/>
        </w:rPr>
        <w:t xml:space="preserve">Metering at a Delivery Point and is no longer able to provide </w:t>
      </w:r>
      <w:r w:rsidR="00FA1913">
        <w:rPr>
          <w:lang w:val="en-AU"/>
        </w:rPr>
        <w:t>any</w:t>
      </w:r>
      <w:r>
        <w:rPr>
          <w:lang w:val="en-AU"/>
        </w:rPr>
        <w:t xml:space="preserve"> Data</w:t>
      </w:r>
      <w:r w:rsidR="00CA3E16">
        <w:rPr>
          <w:lang w:val="en-AU"/>
        </w:rPr>
        <w:t xml:space="preserve"> previously received by the Interconnected Party</w:t>
      </w:r>
      <w:r>
        <w:rPr>
          <w:lang w:val="en-AU"/>
        </w:rPr>
        <w:t xml:space="preserve">, </w:t>
      </w:r>
      <w:r>
        <w:t>First Gas</w:t>
      </w:r>
      <w:r>
        <w:rPr>
          <w:lang w:val="en-AU"/>
        </w:rPr>
        <w:t xml:space="preserve"> shall not be obliged to reimburse any costs incurred by the Interconnected Party in order to receive </w:t>
      </w:r>
      <w:r w:rsidR="00DE7620">
        <w:rPr>
          <w:lang w:val="en-AU"/>
        </w:rPr>
        <w:t>that</w:t>
      </w:r>
      <w:r>
        <w:rPr>
          <w:lang w:val="en-AU"/>
        </w:rPr>
        <w:t xml:space="preserve"> Data</w:t>
      </w:r>
      <w:r w:rsidRPr="00470B53">
        <w:rPr>
          <w:lang w:val="en-AU"/>
        </w:rPr>
        <w:t>.</w:t>
      </w:r>
      <w:r>
        <w:rPr>
          <w:lang w:val="en-AU"/>
        </w:rPr>
        <w:t xml:space="preserve"> </w:t>
      </w:r>
    </w:p>
    <w:p w14:paraId="5E7D17D9" w14:textId="77777777" w:rsidR="00715575" w:rsidRPr="00715575" w:rsidRDefault="00715575" w:rsidP="00715575">
      <w:pPr>
        <w:pStyle w:val="Heading2"/>
        <w:rPr>
          <w:lang w:val="en-AU"/>
        </w:rPr>
      </w:pPr>
      <w:r w:rsidRPr="00715575">
        <w:rPr>
          <w:lang w:val="en-AU"/>
        </w:rPr>
        <w:lastRenderedPageBreak/>
        <w:t>Energy Quantity Reports</w:t>
      </w:r>
    </w:p>
    <w:p w14:paraId="2AD31A6C" w14:textId="727A2070" w:rsidR="00715575" w:rsidRDefault="00C66C39" w:rsidP="001D4DE5">
      <w:pPr>
        <w:numPr>
          <w:ilvl w:val="1"/>
          <w:numId w:val="4"/>
        </w:numPr>
      </w:pPr>
      <w:r>
        <w:t>First Gas</w:t>
      </w:r>
      <w:r w:rsidR="00715575">
        <w:t xml:space="preserve"> shall produce </w:t>
      </w:r>
      <w:r w:rsidR="005138D7" w:rsidRPr="005138D7">
        <w:t>daily delivery reports</w:t>
      </w:r>
      <w:r w:rsidR="00CF2AC0">
        <w:rPr>
          <w:i/>
        </w:rPr>
        <w:t xml:space="preserve"> (DDRs)</w:t>
      </w:r>
      <w:r w:rsidR="00715575">
        <w:t xml:space="preserve"> and</w:t>
      </w:r>
      <w:r w:rsidR="005138D7">
        <w:t xml:space="preserve"> hourly delivery reports</w:t>
      </w:r>
      <w:r w:rsidR="00CF2AC0">
        <w:rPr>
          <w:i/>
        </w:rPr>
        <w:t xml:space="preserve"> (HDRs)</w:t>
      </w:r>
      <w:r w:rsidR="009C0756">
        <w:t xml:space="preserve"> </w:t>
      </w:r>
      <w:r w:rsidR="001426C3">
        <w:t>separately</w:t>
      </w:r>
      <w:r w:rsidR="00D73784">
        <w:t xml:space="preserve"> </w:t>
      </w:r>
      <w:r w:rsidR="007970EB">
        <w:t xml:space="preserve">for each meter </w:t>
      </w:r>
      <w:r w:rsidR="001A6660">
        <w:t xml:space="preserve">at a </w:t>
      </w:r>
      <w:r w:rsidR="00F05DB3">
        <w:t>Delivery</w:t>
      </w:r>
      <w:r w:rsidR="001A6660">
        <w:t xml:space="preserve"> Point </w:t>
      </w:r>
      <w:r w:rsidR="004A54C1">
        <w:t xml:space="preserve">and </w:t>
      </w:r>
      <w:r w:rsidR="001A6660">
        <w:t xml:space="preserve">for </w:t>
      </w:r>
      <w:r w:rsidR="00D73784">
        <w:t>the aggregate quantities of Gas taken at that</w:t>
      </w:r>
      <w:r w:rsidR="001A6660">
        <w:t xml:space="preserve"> </w:t>
      </w:r>
      <w:r w:rsidR="00F05DB3">
        <w:t>Delivery</w:t>
      </w:r>
      <w:r w:rsidR="004A54C1">
        <w:t xml:space="preserve"> Point</w:t>
      </w:r>
      <w:r w:rsidR="007970EB">
        <w:t xml:space="preserve"> </w:t>
      </w:r>
      <w:r w:rsidR="00715575">
        <w:t xml:space="preserve">in </w:t>
      </w:r>
      <w:r w:rsidR="00A5024F">
        <w:t>accordance with the Code.</w:t>
      </w:r>
    </w:p>
    <w:p w14:paraId="242B3658" w14:textId="77777777" w:rsidR="004A54C1" w:rsidRDefault="004A54C1" w:rsidP="00641F76">
      <w:pPr>
        <w:pStyle w:val="Heading2"/>
      </w:pPr>
      <w:r>
        <w:t>OATIS Access</w:t>
      </w:r>
    </w:p>
    <w:p w14:paraId="28D08D23" w14:textId="77777777" w:rsidR="004A54C1" w:rsidRDefault="004A54C1" w:rsidP="004A54C1">
      <w:pPr>
        <w:numPr>
          <w:ilvl w:val="1"/>
          <w:numId w:val="4"/>
        </w:numPr>
      </w:pPr>
      <w:r>
        <w:t>First Gas will provide the Interconnected Party with access to OATIS:</w:t>
      </w:r>
    </w:p>
    <w:p w14:paraId="63C32FE9" w14:textId="523B6EE2" w:rsidR="004A54C1" w:rsidRDefault="004A54C1" w:rsidP="004A54C1">
      <w:pPr>
        <w:numPr>
          <w:ilvl w:val="2"/>
          <w:numId w:val="4"/>
        </w:numPr>
      </w:pPr>
      <w:r>
        <w:t>to enable the Interconnected Party to view and/or download DDRs and HDRs; and</w:t>
      </w:r>
    </w:p>
    <w:p w14:paraId="0F6AEB81" w14:textId="00792852" w:rsidR="00A17E58" w:rsidRDefault="004A54C1" w:rsidP="00CC7F35">
      <w:pPr>
        <w:numPr>
          <w:ilvl w:val="2"/>
          <w:numId w:val="4"/>
        </w:numPr>
      </w:pPr>
      <w:r>
        <w:t xml:space="preserve">as required for any other purpose </w:t>
      </w:r>
      <w:r w:rsidR="00BA411C">
        <w:t>relating to thi</w:t>
      </w:r>
      <w:r>
        <w:t>s Agreement</w:t>
      </w:r>
      <w:ins w:id="793" w:author="Bell Gully" w:date="2018-08-05T15:19:00Z">
        <w:r w:rsidR="00C906BA">
          <w:t xml:space="preserve"> or the Code</w:t>
        </w:r>
      </w:ins>
      <w:r w:rsidR="000977FF">
        <w:t xml:space="preserve">, </w:t>
      </w:r>
    </w:p>
    <w:p w14:paraId="12D7B276" w14:textId="4A5A8B5F" w:rsidR="004A54C1" w:rsidRPr="00584C3F" w:rsidRDefault="000977FF" w:rsidP="00A17E58">
      <w:pPr>
        <w:ind w:left="624"/>
      </w:pPr>
      <w:proofErr w:type="gramStart"/>
      <w:r>
        <w:t>provided</w:t>
      </w:r>
      <w:proofErr w:type="gramEnd"/>
      <w:r>
        <w:t xml:space="preserve"> that the</w:t>
      </w:r>
      <w:bookmarkStart w:id="794" w:name="_Ref177353863"/>
      <w:r w:rsidR="004A54C1" w:rsidRPr="00530C8E">
        <w:t xml:space="preserve"> Interconnected Party shall be responsible at its cost for ensuring it </w:t>
      </w:r>
      <w:r w:rsidR="00BA411C">
        <w:t>can</w:t>
      </w:r>
      <w:r w:rsidR="004A54C1" w:rsidRPr="00530C8E">
        <w:t xml:space="preserve"> access OATIS</w:t>
      </w:r>
      <w:r w:rsidR="00982034">
        <w:t xml:space="preserve"> and </w:t>
      </w:r>
      <w:del w:id="795" w:author="Bell Gully" w:date="2018-06-29T15:25:00Z">
        <w:r w:rsidR="00982034" w:rsidDel="00CF5ECB">
          <w:delText xml:space="preserve">will </w:delText>
        </w:r>
      </w:del>
      <w:r w:rsidR="00982034">
        <w:t>do</w:t>
      </w:r>
      <w:ins w:id="796" w:author="Bell Gully" w:date="2018-06-29T15:25:00Z">
        <w:r w:rsidR="00CF5ECB">
          <w:t>es</w:t>
        </w:r>
      </w:ins>
      <w:r w:rsidR="00982034">
        <w:t xml:space="preserve"> so </w:t>
      </w:r>
      <w:bookmarkEnd w:id="794"/>
      <w:r w:rsidR="00982034">
        <w:t>on</w:t>
      </w:r>
      <w:r w:rsidR="004A54C1" w:rsidRPr="00530C8E">
        <w:t xml:space="preserve"> the terms and conditions of access </w:t>
      </w:r>
      <w:r w:rsidR="004A54C1">
        <w:t>to</w:t>
      </w:r>
      <w:r w:rsidR="00982034">
        <w:t>,</w:t>
      </w:r>
      <w:r w:rsidR="004A54C1">
        <w:t xml:space="preserve"> </w:t>
      </w:r>
      <w:r w:rsidR="004A54C1" w:rsidRPr="00530C8E">
        <w:t xml:space="preserve">and use </w:t>
      </w:r>
      <w:r w:rsidR="004A54C1">
        <w:t>of</w:t>
      </w:r>
      <w:ins w:id="797" w:author="Bell Gully" w:date="2018-06-29T15:25:00Z">
        <w:r w:rsidR="00CF5ECB">
          <w:t>,</w:t>
        </w:r>
      </w:ins>
      <w:r w:rsidR="004A54C1" w:rsidRPr="00530C8E">
        <w:t xml:space="preserve"> OATIS </w:t>
      </w:r>
      <w:ins w:id="798" w:author="Bell Gully" w:date="2018-06-29T15:25:00Z">
        <w:r w:rsidR="00CF5ECB">
          <w:t xml:space="preserve">as </w:t>
        </w:r>
      </w:ins>
      <w:r w:rsidR="004A54C1" w:rsidRPr="00530C8E">
        <w:t xml:space="preserve">set out </w:t>
      </w:r>
      <w:r w:rsidR="00982034">
        <w:t>on OATIS</w:t>
      </w:r>
      <w:r w:rsidR="004A54C1">
        <w:t>.</w:t>
      </w:r>
      <w:r w:rsidR="0033050E">
        <w:t xml:space="preserve">  </w:t>
      </w:r>
      <w:ins w:id="799" w:author="Bell Gully" w:date="2018-07-10T08:59:00Z">
        <w:r w:rsidR="0033050E">
          <w:t>The Parties acknowledge that from time to time First Gas may not be able to provide access to OATIS where it is unavailable due to any unanticipated technical failure or other events or circumstances outside its control.</w:t>
        </w:r>
      </w:ins>
    </w:p>
    <w:p w14:paraId="24360988" w14:textId="1F19B76B" w:rsidR="00F20516" w:rsidRDefault="00172FAD" w:rsidP="00861ACD">
      <w:pPr>
        <w:pStyle w:val="Heading1"/>
        <w:numPr>
          <w:ilvl w:val="0"/>
          <w:numId w:val="4"/>
        </w:numPr>
        <w:rPr>
          <w:snapToGrid w:val="0"/>
        </w:rPr>
      </w:pPr>
      <w:bookmarkStart w:id="800" w:name="_Toc475431538"/>
      <w:bookmarkStart w:id="801" w:name="_Toc475431843"/>
      <w:bookmarkStart w:id="802" w:name="_Toc475631681"/>
      <w:bookmarkStart w:id="803" w:name="_Toc475692731"/>
      <w:bookmarkStart w:id="804" w:name="_Toc475696618"/>
      <w:bookmarkStart w:id="805" w:name="_Toc501637311"/>
      <w:bookmarkStart w:id="806" w:name="_Toc501639468"/>
      <w:bookmarkStart w:id="807" w:name="_Toc501691742"/>
      <w:bookmarkStart w:id="808" w:name="_Toc501704777"/>
      <w:bookmarkStart w:id="809" w:name="_Toc501707943"/>
      <w:bookmarkStart w:id="810" w:name="_Toc493592193"/>
      <w:bookmarkStart w:id="811" w:name="_Toc493683079"/>
      <w:bookmarkStart w:id="812" w:name="_Toc493865194"/>
      <w:bookmarkStart w:id="813" w:name="_Toc494114203"/>
      <w:bookmarkStart w:id="814" w:name="_Toc494117376"/>
      <w:bookmarkStart w:id="815" w:name="_Toc493592194"/>
      <w:bookmarkStart w:id="816" w:name="_Toc493683080"/>
      <w:bookmarkStart w:id="817" w:name="_Toc493865195"/>
      <w:bookmarkStart w:id="818" w:name="_Toc494114204"/>
      <w:bookmarkStart w:id="819" w:name="_Toc494117377"/>
      <w:bookmarkStart w:id="820" w:name="_Toc475431540"/>
      <w:bookmarkStart w:id="821" w:name="_Toc475431845"/>
      <w:bookmarkStart w:id="822" w:name="_Toc475631683"/>
      <w:bookmarkStart w:id="823" w:name="_Toc475692733"/>
      <w:bookmarkStart w:id="824" w:name="_Toc475696620"/>
      <w:bookmarkStart w:id="825" w:name="_Toc475431541"/>
      <w:bookmarkStart w:id="826" w:name="_Toc475431846"/>
      <w:bookmarkStart w:id="827" w:name="_Toc475631684"/>
      <w:bookmarkStart w:id="828" w:name="_Toc475692734"/>
      <w:bookmarkStart w:id="829" w:name="_Toc475696621"/>
      <w:bookmarkStart w:id="830" w:name="_Toc475431542"/>
      <w:bookmarkStart w:id="831" w:name="_Toc475431847"/>
      <w:bookmarkStart w:id="832" w:name="_Toc475631685"/>
      <w:bookmarkStart w:id="833" w:name="_Toc475692735"/>
      <w:bookmarkStart w:id="834" w:name="_Toc475696622"/>
      <w:bookmarkStart w:id="835" w:name="_Toc475431543"/>
      <w:bookmarkStart w:id="836" w:name="_Toc475431848"/>
      <w:bookmarkStart w:id="837" w:name="_Toc475631686"/>
      <w:bookmarkStart w:id="838" w:name="_Toc475692736"/>
      <w:bookmarkStart w:id="839" w:name="_Toc475696623"/>
      <w:bookmarkStart w:id="840" w:name="_Toc475431544"/>
      <w:bookmarkStart w:id="841" w:name="_Toc475431849"/>
      <w:bookmarkStart w:id="842" w:name="_Toc475631687"/>
      <w:bookmarkStart w:id="843" w:name="_Toc475692737"/>
      <w:bookmarkStart w:id="844" w:name="_Toc475696624"/>
      <w:bookmarkStart w:id="845" w:name="_Toc475431545"/>
      <w:bookmarkStart w:id="846" w:name="_Toc475431850"/>
      <w:bookmarkStart w:id="847" w:name="_Toc475631688"/>
      <w:bookmarkStart w:id="848" w:name="_Toc475692738"/>
      <w:bookmarkStart w:id="849" w:name="_Toc475696625"/>
      <w:bookmarkStart w:id="850" w:name="_Toc475431547"/>
      <w:bookmarkStart w:id="851" w:name="_Toc475431852"/>
      <w:bookmarkStart w:id="852" w:name="_Toc475631690"/>
      <w:bookmarkStart w:id="853" w:name="_Toc475692740"/>
      <w:bookmarkStart w:id="854" w:name="_Toc475696627"/>
      <w:bookmarkStart w:id="855" w:name="_Toc475431549"/>
      <w:bookmarkStart w:id="856" w:name="_Toc475431854"/>
      <w:bookmarkStart w:id="857" w:name="_Toc475631692"/>
      <w:bookmarkStart w:id="858" w:name="_Toc475692742"/>
      <w:bookmarkStart w:id="859" w:name="_Toc475696629"/>
      <w:bookmarkStart w:id="860" w:name="_Toc475431550"/>
      <w:bookmarkStart w:id="861" w:name="_Toc475431855"/>
      <w:bookmarkStart w:id="862" w:name="_Toc475631693"/>
      <w:bookmarkStart w:id="863" w:name="_Toc475692743"/>
      <w:bookmarkStart w:id="864" w:name="_Toc475696630"/>
      <w:bookmarkStart w:id="865" w:name="_Toc475431551"/>
      <w:bookmarkStart w:id="866" w:name="_Toc475431856"/>
      <w:bookmarkStart w:id="867" w:name="_Toc475631694"/>
      <w:bookmarkStart w:id="868" w:name="_Toc475692744"/>
      <w:bookmarkStart w:id="869" w:name="_Toc475696631"/>
      <w:bookmarkStart w:id="870" w:name="_Toc423342318"/>
      <w:bookmarkStart w:id="871" w:name="_Toc423348009"/>
      <w:bookmarkStart w:id="872" w:name="_Toc424040075"/>
      <w:bookmarkStart w:id="873" w:name="_Toc424043132"/>
      <w:bookmarkStart w:id="874" w:name="_Toc424124593"/>
      <w:bookmarkStart w:id="875" w:name="_Toc423342319"/>
      <w:bookmarkStart w:id="876" w:name="_Toc423348010"/>
      <w:bookmarkStart w:id="877" w:name="_Toc424040076"/>
      <w:bookmarkStart w:id="878" w:name="_Toc424043133"/>
      <w:bookmarkStart w:id="879" w:name="_Toc424124594"/>
      <w:bookmarkStart w:id="880" w:name="_Toc423342322"/>
      <w:bookmarkStart w:id="881" w:name="_Toc423348013"/>
      <w:bookmarkStart w:id="882" w:name="_Toc424040079"/>
      <w:bookmarkStart w:id="883" w:name="_Toc424043136"/>
      <w:bookmarkStart w:id="884" w:name="_Toc424124597"/>
      <w:bookmarkStart w:id="885" w:name="_Toc423342323"/>
      <w:bookmarkStart w:id="886" w:name="_Toc423348014"/>
      <w:bookmarkStart w:id="887" w:name="_Toc424040080"/>
      <w:bookmarkStart w:id="888" w:name="_Toc424043137"/>
      <w:bookmarkStart w:id="889" w:name="_Toc424124598"/>
      <w:bookmarkStart w:id="890" w:name="_Toc521675258"/>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r>
        <w:rPr>
          <w:snapToGrid w:val="0"/>
        </w:rPr>
        <w:t xml:space="preserve">Energy </w:t>
      </w:r>
      <w:r w:rsidR="00F20516">
        <w:rPr>
          <w:snapToGrid w:val="0"/>
        </w:rPr>
        <w:t xml:space="preserve">allocation at </w:t>
      </w:r>
      <w:r w:rsidR="00F05DB3">
        <w:rPr>
          <w:snapToGrid w:val="0"/>
        </w:rPr>
        <w:t>Delivery</w:t>
      </w:r>
      <w:r w:rsidR="00F20516">
        <w:rPr>
          <w:snapToGrid w:val="0"/>
        </w:rPr>
        <w:t xml:space="preserve"> point</w:t>
      </w:r>
      <w:r w:rsidR="00392258">
        <w:rPr>
          <w:snapToGrid w:val="0"/>
        </w:rPr>
        <w:t>s</w:t>
      </w:r>
      <w:bookmarkEnd w:id="890"/>
    </w:p>
    <w:p w14:paraId="594E451A" w14:textId="087BBE68" w:rsidR="009238E9" w:rsidRPr="009238E9" w:rsidRDefault="00B9304C" w:rsidP="009238E9">
      <w:pPr>
        <w:pStyle w:val="Heading2"/>
        <w:ind w:left="623"/>
      </w:pPr>
      <w:r>
        <w:t>Downstream Reconciliation Rules</w:t>
      </w:r>
      <w:r w:rsidR="009238E9">
        <w:t xml:space="preserve"> </w:t>
      </w:r>
    </w:p>
    <w:p w14:paraId="515750FB" w14:textId="349C6CA4" w:rsidR="00B9304C" w:rsidRDefault="00B9304C" w:rsidP="00BA6847">
      <w:pPr>
        <w:numPr>
          <w:ilvl w:val="1"/>
          <w:numId w:val="4"/>
        </w:numPr>
      </w:pPr>
      <w:r>
        <w:t xml:space="preserve">At each non-Dedicated Delivery Point </w:t>
      </w:r>
      <w:ins w:id="891" w:author="Bell Gully" w:date="2018-06-29T15:25:00Z">
        <w:r w:rsidR="00CF5ECB">
          <w:t xml:space="preserve">which </w:t>
        </w:r>
      </w:ins>
      <w:ins w:id="892" w:author="Bell Gully" w:date="2018-06-29T15:27:00Z">
        <w:r w:rsidR="00CF5ECB">
          <w:t xml:space="preserve">is the subject of this Agreement </w:t>
        </w:r>
      </w:ins>
      <w:r>
        <w:t>used by:</w:t>
      </w:r>
    </w:p>
    <w:p w14:paraId="3DCBD402" w14:textId="6BCB011F" w:rsidR="00B9304C" w:rsidRPr="00B9304C" w:rsidRDefault="00B9304C" w:rsidP="00B9304C">
      <w:pPr>
        <w:numPr>
          <w:ilvl w:val="2"/>
          <w:numId w:val="4"/>
        </w:numPr>
      </w:pPr>
      <w:r>
        <w:t xml:space="preserve">more than one Shipper, each </w:t>
      </w:r>
      <w:r>
        <w:rPr>
          <w:snapToGrid w:val="0"/>
        </w:rPr>
        <w:t>Shipper’s Daily Delivery Quantity will be determined by the Allocation Agent under the Downstream Reconciliation Rules and the Code; or</w:t>
      </w:r>
    </w:p>
    <w:p w14:paraId="0A18A895" w14:textId="2F8DF785" w:rsidR="00392258" w:rsidRPr="00B9304C" w:rsidRDefault="00B9304C" w:rsidP="00B9304C">
      <w:pPr>
        <w:numPr>
          <w:ilvl w:val="2"/>
          <w:numId w:val="4"/>
        </w:numPr>
      </w:pPr>
      <w:proofErr w:type="gramStart"/>
      <w:r>
        <w:t>only</w:t>
      </w:r>
      <w:proofErr w:type="gramEnd"/>
      <w:r>
        <w:t xml:space="preserve"> one Shipper, that </w:t>
      </w:r>
      <w:r>
        <w:rPr>
          <w:snapToGrid w:val="0"/>
        </w:rPr>
        <w:t xml:space="preserve">Shipper’s Daily Delivery Quantity will be the metered quantity for that Day. </w:t>
      </w:r>
    </w:p>
    <w:p w14:paraId="6691F24B" w14:textId="77777777" w:rsidR="00B9304C" w:rsidRPr="009238E9" w:rsidRDefault="00B9304C" w:rsidP="00B9304C">
      <w:pPr>
        <w:pStyle w:val="Heading2"/>
        <w:ind w:left="623"/>
      </w:pPr>
      <w:r>
        <w:t xml:space="preserve">Allocation Agreement </w:t>
      </w:r>
    </w:p>
    <w:p w14:paraId="719FD634" w14:textId="7C402273" w:rsidR="0003600E" w:rsidRDefault="00B35E61" w:rsidP="00BA6847">
      <w:pPr>
        <w:numPr>
          <w:ilvl w:val="1"/>
          <w:numId w:val="4"/>
        </w:numPr>
      </w:pPr>
      <w:r>
        <w:rPr>
          <w:snapToGrid w:val="0"/>
        </w:rPr>
        <w:t>At each Dedicated Delivery Point</w:t>
      </w:r>
      <w:ins w:id="893" w:author="Bell Gully" w:date="2018-06-29T15:27:00Z">
        <w:r w:rsidR="00CF5ECB">
          <w:rPr>
            <w:snapToGrid w:val="0"/>
          </w:rPr>
          <w:t xml:space="preserve"> which is the subject of this Agreement</w:t>
        </w:r>
      </w:ins>
      <w:r>
        <w:rPr>
          <w:snapToGrid w:val="0"/>
        </w:rPr>
        <w:t xml:space="preserve"> </w:t>
      </w:r>
      <w:ins w:id="894" w:author="Bell Gully" w:date="2018-06-29T15:27:00Z">
        <w:r w:rsidR="00CF5ECB">
          <w:rPr>
            <w:snapToGrid w:val="0"/>
          </w:rPr>
          <w:t>(</w:t>
        </w:r>
      </w:ins>
      <w:r>
        <w:rPr>
          <w:snapToGrid w:val="0"/>
        </w:rPr>
        <w:t>other than where an O</w:t>
      </w:r>
      <w:r w:rsidR="00A30E69">
        <w:rPr>
          <w:snapToGrid w:val="0"/>
        </w:rPr>
        <w:t>perational Balancing Agreement (</w:t>
      </w:r>
      <w:r w:rsidR="00A30E69" w:rsidRPr="00A30E69">
        <w:rPr>
          <w:i/>
          <w:snapToGrid w:val="0"/>
        </w:rPr>
        <w:t>O</w:t>
      </w:r>
      <w:r w:rsidRPr="00A30E69">
        <w:rPr>
          <w:i/>
          <w:snapToGrid w:val="0"/>
        </w:rPr>
        <w:t>BA</w:t>
      </w:r>
      <w:r w:rsidR="00A30E69">
        <w:rPr>
          <w:snapToGrid w:val="0"/>
        </w:rPr>
        <w:t>)</w:t>
      </w:r>
      <w:r>
        <w:rPr>
          <w:snapToGrid w:val="0"/>
        </w:rPr>
        <w:t xml:space="preserve"> applies</w:t>
      </w:r>
      <w:ins w:id="895" w:author="Bell Gully" w:date="2018-06-29T15:28:00Z">
        <w:r w:rsidR="00CF5ECB">
          <w:rPr>
            <w:snapToGrid w:val="0"/>
          </w:rPr>
          <w:t>)</w:t>
        </w:r>
      </w:ins>
      <w:r>
        <w:rPr>
          <w:snapToGrid w:val="0"/>
        </w:rPr>
        <w:t xml:space="preserve"> there</w:t>
      </w:r>
      <w:r w:rsidR="0003600E">
        <w:rPr>
          <w:snapToGrid w:val="0"/>
        </w:rPr>
        <w:t xml:space="preserve"> shall be an Allocation Agreement, irrespective of the number of Shippers using t</w:t>
      </w:r>
      <w:r w:rsidR="00187B7F">
        <w:rPr>
          <w:snapToGrid w:val="0"/>
        </w:rPr>
        <w:t>hat</w:t>
      </w:r>
      <w:r w:rsidR="0003600E">
        <w:rPr>
          <w:snapToGrid w:val="0"/>
        </w:rPr>
        <w:t xml:space="preserve"> </w:t>
      </w:r>
      <w:r w:rsidR="009238E9">
        <w:rPr>
          <w:snapToGrid w:val="0"/>
        </w:rPr>
        <w:t xml:space="preserve">Dedicated </w:t>
      </w:r>
      <w:r w:rsidR="0003600E">
        <w:rPr>
          <w:snapToGrid w:val="0"/>
        </w:rPr>
        <w:t>Delivery Point</w:t>
      </w:r>
      <w:r w:rsidR="00187B7F">
        <w:rPr>
          <w:snapToGrid w:val="0"/>
        </w:rPr>
        <w:t xml:space="preserve">. </w:t>
      </w:r>
    </w:p>
    <w:p w14:paraId="48186798" w14:textId="321D3093" w:rsidR="00BA6847" w:rsidRDefault="00BA6847" w:rsidP="00BA6847">
      <w:pPr>
        <w:numPr>
          <w:ilvl w:val="1"/>
          <w:numId w:val="4"/>
        </w:numPr>
      </w:pPr>
      <w:del w:id="896" w:author="Bell Gully" w:date="2018-08-05T15:19:00Z">
        <w:r w:rsidDel="00C906BA">
          <w:delText xml:space="preserve">Subject to </w:delText>
        </w:r>
        <w:r w:rsidRPr="0079304A" w:rsidDel="00C906BA">
          <w:rPr>
            <w:i/>
          </w:rPr>
          <w:delText xml:space="preserve">section </w:delText>
        </w:r>
        <w:r w:rsidR="00B9304C" w:rsidDel="00C906BA">
          <w:rPr>
            <w:i/>
          </w:rPr>
          <w:delText>5.4</w:delText>
        </w:r>
        <w:r w:rsidR="0079304A" w:rsidDel="00C906BA">
          <w:delText>,</w:delText>
        </w:r>
        <w:r w:rsidR="0079304A" w:rsidRPr="0079304A" w:rsidDel="00C906BA">
          <w:delText xml:space="preserve"> </w:delText>
        </w:r>
        <w:r w:rsidR="009F203F" w:rsidDel="00C906BA">
          <w:delText>w</w:delText>
        </w:r>
      </w:del>
      <w:ins w:id="897" w:author="Bell Gully" w:date="2018-08-05T15:20:00Z">
        <w:r w:rsidR="00C906BA">
          <w:t>W</w:t>
        </w:r>
      </w:ins>
      <w:r w:rsidR="009F203F">
        <w:t xml:space="preserve">here </w:t>
      </w:r>
      <w:del w:id="898" w:author="Bell Gully" w:date="2018-06-29T15:28:00Z">
        <w:r w:rsidR="009F203F" w:rsidDel="00CF5ECB">
          <w:delText xml:space="preserve">a </w:delText>
        </w:r>
      </w:del>
      <w:ins w:id="899" w:author="Bell Gully" w:date="2018-06-29T15:28:00Z">
        <w:r w:rsidR="00CF5ECB">
          <w:t xml:space="preserve">any such </w:t>
        </w:r>
      </w:ins>
      <w:r w:rsidR="00B35E61">
        <w:t xml:space="preserve">Dedicated </w:t>
      </w:r>
      <w:r w:rsidR="009F203F">
        <w:t>Delivery Point</w:t>
      </w:r>
      <w:del w:id="900" w:author="Bell Gully" w:date="2018-08-07T19:44:00Z">
        <w:r w:rsidR="009F203F" w:rsidDel="007772BF">
          <w:delText xml:space="preserve"> is used by</w:delText>
        </w:r>
      </w:del>
      <w:r>
        <w:t>:</w:t>
      </w:r>
    </w:p>
    <w:p w14:paraId="6B4B0D1B" w14:textId="72AD26FC" w:rsidR="00BA6847" w:rsidRPr="00E2375E" w:rsidRDefault="007772BF" w:rsidP="00E2375E">
      <w:pPr>
        <w:numPr>
          <w:ilvl w:val="2"/>
          <w:numId w:val="4"/>
        </w:numPr>
      </w:pPr>
      <w:ins w:id="901" w:author="Bell Gully" w:date="2018-08-07T19:44:00Z">
        <w:r>
          <w:rPr>
            <w:snapToGrid w:val="0"/>
          </w:rPr>
          <w:t xml:space="preserve">is reasonably expected to be used by </w:t>
        </w:r>
      </w:ins>
      <w:r w:rsidR="00BA6847" w:rsidRPr="00766310">
        <w:rPr>
          <w:snapToGrid w:val="0"/>
        </w:rPr>
        <w:t xml:space="preserve">only </w:t>
      </w:r>
      <w:r w:rsidR="009F203F">
        <w:rPr>
          <w:snapToGrid w:val="0"/>
        </w:rPr>
        <w:t xml:space="preserve">one </w:t>
      </w:r>
      <w:r w:rsidR="00BA6847" w:rsidRPr="00766310">
        <w:rPr>
          <w:snapToGrid w:val="0"/>
        </w:rPr>
        <w:t>Shipper</w:t>
      </w:r>
      <w:r w:rsidR="00BA6847">
        <w:rPr>
          <w:snapToGrid w:val="0"/>
        </w:rPr>
        <w:t xml:space="preserve">, </w:t>
      </w:r>
      <w:r w:rsidR="009238E9">
        <w:rPr>
          <w:snapToGrid w:val="0"/>
        </w:rPr>
        <w:t xml:space="preserve">First Gas </w:t>
      </w:r>
      <w:ins w:id="902" w:author="Bell Gully" w:date="2018-08-05T15:20:00Z">
        <w:r w:rsidR="00C906BA">
          <w:rPr>
            <w:snapToGrid w:val="0"/>
          </w:rPr>
          <w:t xml:space="preserve">(or, if agreed by First Gas and the Interconnected Party, the Interconnected Party) </w:t>
        </w:r>
      </w:ins>
      <w:r w:rsidR="009238E9">
        <w:rPr>
          <w:snapToGrid w:val="0"/>
        </w:rPr>
        <w:t xml:space="preserve">shall be the Allocation Agent and </w:t>
      </w:r>
      <w:r w:rsidR="009F203F">
        <w:rPr>
          <w:snapToGrid w:val="0"/>
        </w:rPr>
        <w:t xml:space="preserve">that Shipper’s </w:t>
      </w:r>
      <w:r w:rsidR="009F203F">
        <w:rPr>
          <w:iCs/>
        </w:rPr>
        <w:t>Daily</w:t>
      </w:r>
      <w:r w:rsidR="009F203F">
        <w:rPr>
          <w:snapToGrid w:val="0"/>
        </w:rPr>
        <w:t xml:space="preserve"> </w:t>
      </w:r>
      <w:ins w:id="903" w:author="Bell Gully" w:date="2018-06-29T15:28:00Z">
        <w:r w:rsidR="00CF5ECB">
          <w:rPr>
            <w:snapToGrid w:val="0"/>
          </w:rPr>
          <w:t xml:space="preserve">Delivery Quantities </w:t>
        </w:r>
      </w:ins>
      <w:r w:rsidR="009F203F">
        <w:rPr>
          <w:snapToGrid w:val="0"/>
        </w:rPr>
        <w:t xml:space="preserve">and Hourly </w:t>
      </w:r>
      <w:r w:rsidR="009238E9">
        <w:rPr>
          <w:snapToGrid w:val="0"/>
        </w:rPr>
        <w:t xml:space="preserve">Delivery </w:t>
      </w:r>
      <w:r w:rsidR="009F203F">
        <w:rPr>
          <w:snapToGrid w:val="0"/>
        </w:rPr>
        <w:t>Quantities</w:t>
      </w:r>
      <w:r w:rsidR="009F203F" w:rsidRPr="00766310">
        <w:rPr>
          <w:snapToGrid w:val="0"/>
        </w:rPr>
        <w:t xml:space="preserve"> will be </w:t>
      </w:r>
      <w:r w:rsidR="00BA6847" w:rsidRPr="00766310">
        <w:rPr>
          <w:snapToGrid w:val="0"/>
        </w:rPr>
        <w:t xml:space="preserve">the </w:t>
      </w:r>
      <w:r w:rsidR="009F203F">
        <w:rPr>
          <w:snapToGrid w:val="0"/>
        </w:rPr>
        <w:t xml:space="preserve">respective </w:t>
      </w:r>
      <w:r w:rsidR="00BA6847" w:rsidRPr="00766310">
        <w:rPr>
          <w:snapToGrid w:val="0"/>
        </w:rPr>
        <w:t xml:space="preserve">metered </w:t>
      </w:r>
      <w:r w:rsidR="009F203F">
        <w:rPr>
          <w:snapToGrid w:val="0"/>
        </w:rPr>
        <w:t>quantities</w:t>
      </w:r>
      <w:r w:rsidR="00BA6847">
        <w:rPr>
          <w:snapToGrid w:val="0"/>
        </w:rPr>
        <w:t xml:space="preserve">; </w:t>
      </w:r>
      <w:ins w:id="904" w:author="Bell Gully" w:date="2018-08-05T15:20:00Z">
        <w:r w:rsidR="00C906BA">
          <w:rPr>
            <w:snapToGrid w:val="0"/>
          </w:rPr>
          <w:t>and</w:t>
        </w:r>
      </w:ins>
      <w:del w:id="905" w:author="Bell Gully" w:date="2018-08-05T15:20:00Z">
        <w:r w:rsidR="0079304A" w:rsidDel="00C906BA">
          <w:rPr>
            <w:snapToGrid w:val="0"/>
          </w:rPr>
          <w:delText>or</w:delText>
        </w:r>
      </w:del>
    </w:p>
    <w:p w14:paraId="2848BA5D" w14:textId="28A9BD31" w:rsidR="00C63F3F" w:rsidRDefault="007772BF" w:rsidP="009238E9">
      <w:pPr>
        <w:numPr>
          <w:ilvl w:val="2"/>
          <w:numId w:val="4"/>
        </w:numPr>
      </w:pPr>
      <w:proofErr w:type="gramStart"/>
      <w:ins w:id="906" w:author="Bell Gully" w:date="2018-08-07T19:44:00Z">
        <w:r>
          <w:t>is</w:t>
        </w:r>
        <w:proofErr w:type="gramEnd"/>
        <w:r>
          <w:t xml:space="preserve">, or is reasonably expected to be, used by </w:t>
        </w:r>
      </w:ins>
      <w:r w:rsidR="00BA6847">
        <w:t xml:space="preserve">more </w:t>
      </w:r>
      <w:r w:rsidR="009F203F">
        <w:t>than one</w:t>
      </w:r>
      <w:r w:rsidR="007B665D">
        <w:t xml:space="preserve"> </w:t>
      </w:r>
      <w:r w:rsidR="00BA6847">
        <w:t>Shipper</w:t>
      </w:r>
      <w:r w:rsidR="003547B5">
        <w:t xml:space="preserve">, </w:t>
      </w:r>
      <w:r w:rsidR="009F203F">
        <w:t>each Shipper’s</w:t>
      </w:r>
      <w:r w:rsidR="009F203F">
        <w:rPr>
          <w:snapToGrid w:val="0"/>
        </w:rPr>
        <w:t xml:space="preserve"> </w:t>
      </w:r>
      <w:r w:rsidR="009F203F">
        <w:rPr>
          <w:iCs/>
        </w:rPr>
        <w:t>Daily</w:t>
      </w:r>
      <w:r w:rsidR="009F203F">
        <w:rPr>
          <w:snapToGrid w:val="0"/>
        </w:rPr>
        <w:t xml:space="preserve"> </w:t>
      </w:r>
      <w:ins w:id="907" w:author="Bell Gully" w:date="2018-06-29T15:28:00Z">
        <w:r w:rsidR="00CF5ECB">
          <w:rPr>
            <w:snapToGrid w:val="0"/>
          </w:rPr>
          <w:t xml:space="preserve">Delivery Quantities </w:t>
        </w:r>
      </w:ins>
      <w:r w:rsidR="009F203F">
        <w:rPr>
          <w:snapToGrid w:val="0"/>
        </w:rPr>
        <w:t xml:space="preserve">and Hourly </w:t>
      </w:r>
      <w:r w:rsidR="009238E9">
        <w:rPr>
          <w:snapToGrid w:val="0"/>
        </w:rPr>
        <w:t xml:space="preserve">Delivery </w:t>
      </w:r>
      <w:r w:rsidR="009F203F">
        <w:rPr>
          <w:snapToGrid w:val="0"/>
        </w:rPr>
        <w:t xml:space="preserve">Quantities will be </w:t>
      </w:r>
      <w:r w:rsidR="00DF1820">
        <w:t xml:space="preserve">the </w:t>
      </w:r>
      <w:r w:rsidR="009F203F">
        <w:t xml:space="preserve">respective qualities </w:t>
      </w:r>
      <w:r w:rsidR="003547B5">
        <w:t xml:space="preserve">determined by the Allocation Agent </w:t>
      </w:r>
      <w:r w:rsidR="0058696D">
        <w:t>under</w:t>
      </w:r>
      <w:r w:rsidR="00FA1913">
        <w:t xml:space="preserve"> </w:t>
      </w:r>
      <w:r w:rsidR="00BA6847">
        <w:t xml:space="preserve">the </w:t>
      </w:r>
      <w:r w:rsidR="00E2375E">
        <w:t>applicable Allocation</w:t>
      </w:r>
      <w:r w:rsidR="00BA6847">
        <w:t xml:space="preserve"> Agreement</w:t>
      </w:r>
      <w:r w:rsidR="00FC3868">
        <w:t xml:space="preserve">. </w:t>
      </w:r>
    </w:p>
    <w:p w14:paraId="3942AB50" w14:textId="4051B1BE" w:rsidR="00BA6847" w:rsidRDefault="0052183B" w:rsidP="00144E10">
      <w:pPr>
        <w:numPr>
          <w:ilvl w:val="1"/>
          <w:numId w:val="4"/>
        </w:numPr>
      </w:pPr>
      <w:r>
        <w:lastRenderedPageBreak/>
        <w:t>The</w:t>
      </w:r>
      <w:r w:rsidR="00572629">
        <w:t xml:space="preserve"> </w:t>
      </w:r>
      <w:ins w:id="908" w:author="Bell Gully" w:date="2018-08-05T15:20:00Z">
        <w:r w:rsidR="00C906BA">
          <w:t xml:space="preserve">Interconnected Party at </w:t>
        </w:r>
      </w:ins>
      <w:del w:id="909" w:author="Bell Gully" w:date="2018-08-05T15:20:00Z">
        <w:r w:rsidR="00572629" w:rsidDel="00C906BA">
          <w:delText xml:space="preserve">End-user of Gas taken </w:delText>
        </w:r>
      </w:del>
      <w:del w:id="910" w:author="Bell Gully" w:date="2018-06-29T15:28:00Z">
        <w:r w:rsidR="00572629" w:rsidDel="00CF5ECB">
          <w:delText xml:space="preserve">at </w:delText>
        </w:r>
      </w:del>
      <w:ins w:id="911" w:author="Bell Gully" w:date="2018-06-29T15:28:00Z">
        <w:r w:rsidR="00CF5ECB">
          <w:t xml:space="preserve">any such </w:t>
        </w:r>
      </w:ins>
      <w:r w:rsidR="00572629">
        <w:t xml:space="preserve">a </w:t>
      </w:r>
      <w:r>
        <w:t xml:space="preserve">Dedicated </w:t>
      </w:r>
      <w:r w:rsidR="00572629">
        <w:t>Delivery Point</w:t>
      </w:r>
      <w:r>
        <w:t xml:space="preserve"> </w:t>
      </w:r>
      <w:r w:rsidR="003D652D">
        <w:t>shall have</w:t>
      </w:r>
      <w:r w:rsidR="00572629">
        <w:t xml:space="preserve"> the right to determine the rules to be applied by the Allocation Agent to determine Shippers’ </w:t>
      </w:r>
      <w:r w:rsidR="00DF1FB6">
        <w:t xml:space="preserve">Daily </w:t>
      </w:r>
      <w:ins w:id="912" w:author="Bell Gully" w:date="2018-06-29T15:29:00Z">
        <w:r w:rsidR="00CF5ECB">
          <w:t xml:space="preserve">Delivery Quantities </w:t>
        </w:r>
      </w:ins>
      <w:r w:rsidR="00DF1FB6">
        <w:t xml:space="preserve">and Hourly </w:t>
      </w:r>
      <w:r w:rsidR="009238E9">
        <w:t xml:space="preserve">Delivery </w:t>
      </w:r>
      <w:r w:rsidR="00572629">
        <w:t xml:space="preserve">Quantities. </w:t>
      </w:r>
      <w:r w:rsidR="0086324C">
        <w:t>The</w:t>
      </w:r>
      <w:r w:rsidR="00572629">
        <w:t xml:space="preserve"> </w:t>
      </w:r>
      <w:ins w:id="913" w:author="Bell Gully" w:date="2018-06-29T15:28:00Z">
        <w:r w:rsidR="00CF5ECB">
          <w:t xml:space="preserve">Interconnected Party is to ensure that the </w:t>
        </w:r>
      </w:ins>
      <w:r w:rsidR="00572629">
        <w:t xml:space="preserve">Allocation Agreement </w:t>
      </w:r>
      <w:del w:id="914" w:author="Bell Gully" w:date="2018-06-29T15:29:00Z">
        <w:r w:rsidR="00572629" w:rsidDel="00CF5ECB">
          <w:delText xml:space="preserve">must ensure that </w:delText>
        </w:r>
      </w:del>
      <w:ins w:id="915" w:author="Bell Gully" w:date="2018-06-29T15:29:00Z">
        <w:r w:rsidR="00CF5ECB">
          <w:t xml:space="preserve">requires </w:t>
        </w:r>
      </w:ins>
      <w:r w:rsidR="00572629">
        <w:t xml:space="preserve">the </w:t>
      </w:r>
      <w:r w:rsidR="00572629" w:rsidRPr="00CE26DC">
        <w:t xml:space="preserve">Allocation Agent </w:t>
      </w:r>
      <w:del w:id="916" w:author="Bell Gully" w:date="2018-06-29T15:29:00Z">
        <w:r w:rsidR="00572629" w:rsidDel="00CF5ECB">
          <w:delText>notifies</w:delText>
        </w:r>
        <w:r w:rsidR="00572629" w:rsidRPr="00CE26DC" w:rsidDel="00CF5ECB">
          <w:delText xml:space="preserve"> </w:delText>
        </w:r>
      </w:del>
      <w:ins w:id="917" w:author="Bell Gully" w:date="2018-06-29T15:29:00Z">
        <w:r w:rsidR="00CF5ECB">
          <w:t xml:space="preserve">to notify </w:t>
        </w:r>
      </w:ins>
      <w:r w:rsidR="00572629">
        <w:t>First Gas</w:t>
      </w:r>
      <w:r w:rsidR="00572629" w:rsidRPr="00CE26DC">
        <w:t xml:space="preserve"> </w:t>
      </w:r>
      <w:r w:rsidR="00572629">
        <w:t xml:space="preserve">via OATIS </w:t>
      </w:r>
      <w:r w:rsidR="00572629" w:rsidRPr="00CE26DC">
        <w:t xml:space="preserve">of each Shipper’s </w:t>
      </w:r>
      <w:r w:rsidR="00DF1FB6">
        <w:t xml:space="preserve">Daily </w:t>
      </w:r>
      <w:ins w:id="918" w:author="Bell Gully" w:date="2018-06-29T15:29:00Z">
        <w:r w:rsidR="00CF5ECB">
          <w:t xml:space="preserve">Delivery Quantities </w:t>
        </w:r>
      </w:ins>
      <w:r w:rsidR="00572629">
        <w:t xml:space="preserve">and Hourly </w:t>
      </w:r>
      <w:r w:rsidR="00F329C9">
        <w:t xml:space="preserve">Delivery </w:t>
      </w:r>
      <w:r w:rsidR="00572629">
        <w:t>Quantities</w:t>
      </w:r>
      <w:r w:rsidR="00DF1FB6">
        <w:t xml:space="preserve"> within the times published by First Gas on OATIS</w:t>
      </w:r>
      <w:r w:rsidR="00A7174B">
        <w:t>.</w:t>
      </w:r>
    </w:p>
    <w:p w14:paraId="11B59308" w14:textId="77777777" w:rsidR="00E67C7D" w:rsidRPr="006D2DDA" w:rsidRDefault="00E67C7D" w:rsidP="00E67C7D">
      <w:pPr>
        <w:pStyle w:val="Heading2"/>
        <w:ind w:left="623"/>
      </w:pPr>
      <w:r w:rsidRPr="006D2DDA">
        <w:t>Operational Balancing Agreement</w:t>
      </w:r>
    </w:p>
    <w:p w14:paraId="3025E96E" w14:textId="678191EC" w:rsidR="004A0661" w:rsidRDefault="001564A4" w:rsidP="0030600A">
      <w:pPr>
        <w:numPr>
          <w:ilvl w:val="1"/>
          <w:numId w:val="4"/>
        </w:numPr>
      </w:pPr>
      <w:r>
        <w:t xml:space="preserve">The Interconnected Party may determine that </w:t>
      </w:r>
      <w:r w:rsidRPr="00B879E6">
        <w:t xml:space="preserve">an OBA </w:t>
      </w:r>
      <w:r>
        <w:t>will apply</w:t>
      </w:r>
      <w:r w:rsidRPr="00B879E6">
        <w:t xml:space="preserve"> at </w:t>
      </w:r>
      <w:r>
        <w:t>a</w:t>
      </w:r>
      <w:r w:rsidRPr="00B879E6">
        <w:t xml:space="preserve"> </w:t>
      </w:r>
      <w:r>
        <w:t>Delivery</w:t>
      </w:r>
      <w:r w:rsidRPr="00B879E6">
        <w:t xml:space="preserve"> Point</w:t>
      </w:r>
      <w:r w:rsidR="0030600A">
        <w:t xml:space="preserve">, provided that it must give First Gas and all Shippers using that Delivery Point not less than </w:t>
      </w:r>
      <w:r w:rsidR="0030600A" w:rsidRPr="0022038A">
        <w:t xml:space="preserve">40 Business Days’ notice in writing </w:t>
      </w:r>
      <w:r w:rsidR="0030600A">
        <w:t>before the OBA may commence</w:t>
      </w:r>
      <w:r>
        <w:t xml:space="preserve">. </w:t>
      </w:r>
      <w:r w:rsidR="0030600A">
        <w:t>At the commencement of the OBA</w:t>
      </w:r>
      <w:r w:rsidR="004A0661">
        <w:t>:</w:t>
      </w:r>
    </w:p>
    <w:p w14:paraId="4CAD8A0A" w14:textId="7FB582B8" w:rsidR="0030600A" w:rsidRDefault="004A0661" w:rsidP="0030600A">
      <w:pPr>
        <w:numPr>
          <w:ilvl w:val="2"/>
          <w:numId w:val="4"/>
        </w:numPr>
      </w:pPr>
      <w:r>
        <w:t>that Delivery Point will be</w:t>
      </w:r>
      <w:r w:rsidR="0030600A">
        <w:t>come an Individual Delivery Point; and</w:t>
      </w:r>
    </w:p>
    <w:p w14:paraId="7D76B621" w14:textId="03D5607C" w:rsidR="001564A4" w:rsidRPr="0030600A" w:rsidRDefault="001564A4" w:rsidP="0030600A">
      <w:pPr>
        <w:numPr>
          <w:ilvl w:val="2"/>
          <w:numId w:val="4"/>
        </w:numPr>
      </w:pPr>
      <w:proofErr w:type="gramStart"/>
      <w:r>
        <w:t>the</w:t>
      </w:r>
      <w:proofErr w:type="gramEnd"/>
      <w:r>
        <w:t xml:space="preserve"> Interconnected Party </w:t>
      </w:r>
      <w:r w:rsidR="0010013D">
        <w:t>shall be</w:t>
      </w:r>
      <w:r>
        <w:t xml:space="preserve"> </w:t>
      </w:r>
      <w:r w:rsidRPr="00B879E6">
        <w:t>an OBA Party</w:t>
      </w:r>
      <w:r w:rsidR="0010013D">
        <w:t xml:space="preserve"> </w:t>
      </w:r>
      <w:r w:rsidR="0030600A">
        <w:t xml:space="preserve">in respect of that Delivery Point, </w:t>
      </w:r>
      <w:r w:rsidR="0010013D">
        <w:t xml:space="preserve">and shall comply with all provisions of this Agreement and the </w:t>
      </w:r>
      <w:r w:rsidRPr="00B879E6">
        <w:t xml:space="preserve">Code </w:t>
      </w:r>
      <w:r w:rsidR="0010013D">
        <w:t xml:space="preserve">that apply to </w:t>
      </w:r>
      <w:r w:rsidRPr="00B879E6">
        <w:t xml:space="preserve">an </w:t>
      </w:r>
      <w:r>
        <w:t>OBA Party</w:t>
      </w:r>
      <w:ins w:id="919" w:author="Bell Gully" w:date="2018-08-14T20:39:00Z">
        <w:r w:rsidR="003601D7">
          <w:t xml:space="preserve"> (including the Primary Balancing Obligation)</w:t>
        </w:r>
      </w:ins>
      <w:r w:rsidR="00961C14">
        <w:rPr>
          <w:lang w:val="en-AU"/>
        </w:rPr>
        <w:t xml:space="preserve">. </w:t>
      </w:r>
    </w:p>
    <w:p w14:paraId="523943DD" w14:textId="04D0341D" w:rsidR="0079304A" w:rsidRDefault="001E2B4E" w:rsidP="0030600A">
      <w:pPr>
        <w:numPr>
          <w:ilvl w:val="1"/>
          <w:numId w:val="4"/>
        </w:numPr>
      </w:pPr>
      <w:r>
        <w:t xml:space="preserve">Subject to </w:t>
      </w:r>
      <w:ins w:id="920" w:author="Bell Gully" w:date="2018-07-09T09:57:00Z">
        <w:r w:rsidR="00336FF0">
          <w:t xml:space="preserve">the Interconnected Party ensuring an Allocation Agreement </w:t>
        </w:r>
      </w:ins>
      <w:ins w:id="921" w:author="Bell Gully" w:date="2018-07-09T09:58:00Z">
        <w:r w:rsidR="00336FF0">
          <w:t xml:space="preserve">is put in place that complies with the requirements of </w:t>
        </w:r>
      </w:ins>
      <w:r w:rsidRPr="0030600A">
        <w:rPr>
          <w:i/>
        </w:rPr>
        <w:t>section 5.</w:t>
      </w:r>
      <w:r w:rsidR="00B9304C" w:rsidRPr="0030600A">
        <w:rPr>
          <w:i/>
        </w:rPr>
        <w:t>3</w:t>
      </w:r>
      <w:r w:rsidRPr="0030600A">
        <w:rPr>
          <w:i/>
        </w:rPr>
        <w:t>(b)</w:t>
      </w:r>
      <w:r>
        <w:t>, an</w:t>
      </w:r>
      <w:r w:rsidR="00BF7496">
        <w:t xml:space="preserve"> Interconnected Party may terminate an OBA at a Delivery Point on </w:t>
      </w:r>
      <w:r w:rsidR="001D5ACA">
        <w:t xml:space="preserve">the </w:t>
      </w:r>
      <w:r w:rsidR="00BF7496">
        <w:t xml:space="preserve">expiry of not less than 40 </w:t>
      </w:r>
      <w:r w:rsidR="00BF7496" w:rsidRPr="0022038A">
        <w:t xml:space="preserve">Business Days’ notice in writing </w:t>
      </w:r>
      <w:r w:rsidR="00BF7496">
        <w:t>to First Gas and all Shippers</w:t>
      </w:r>
      <w:r w:rsidR="007D5D82">
        <w:t xml:space="preserve"> using that Delivery Point</w:t>
      </w:r>
      <w:r w:rsidR="00064A79">
        <w:t>.</w:t>
      </w:r>
    </w:p>
    <w:p w14:paraId="258548B2" w14:textId="77777777" w:rsidR="00E500DF" w:rsidRPr="006D2DDA" w:rsidRDefault="00E500DF" w:rsidP="00E500DF">
      <w:pPr>
        <w:pStyle w:val="Heading2"/>
        <w:ind w:left="623"/>
        <w:rPr>
          <w:ins w:id="922" w:author="Bell Gully" w:date="2018-08-09T15:42:00Z"/>
        </w:rPr>
      </w:pPr>
      <w:bookmarkStart w:id="923" w:name="_Toc490477723"/>
      <w:bookmarkStart w:id="924" w:name="_Toc490491952"/>
      <w:bookmarkStart w:id="925" w:name="_Toc490634425"/>
      <w:bookmarkStart w:id="926" w:name="_Toc490477725"/>
      <w:bookmarkStart w:id="927" w:name="_Toc490491954"/>
      <w:bookmarkStart w:id="928" w:name="_Toc490634427"/>
      <w:bookmarkStart w:id="929" w:name="_Toc490477726"/>
      <w:bookmarkStart w:id="930" w:name="_Toc490491955"/>
      <w:bookmarkStart w:id="931" w:name="_Toc490634428"/>
      <w:bookmarkStart w:id="932" w:name="_Toc490477727"/>
      <w:bookmarkStart w:id="933" w:name="_Toc490491956"/>
      <w:bookmarkStart w:id="934" w:name="_Toc490634429"/>
      <w:bookmarkEnd w:id="923"/>
      <w:bookmarkEnd w:id="924"/>
      <w:bookmarkEnd w:id="925"/>
      <w:bookmarkEnd w:id="926"/>
      <w:bookmarkEnd w:id="927"/>
      <w:bookmarkEnd w:id="928"/>
      <w:bookmarkEnd w:id="929"/>
      <w:bookmarkEnd w:id="930"/>
      <w:bookmarkEnd w:id="931"/>
      <w:bookmarkEnd w:id="932"/>
      <w:bookmarkEnd w:id="933"/>
      <w:bookmarkEnd w:id="934"/>
      <w:ins w:id="935" w:author="Bell Gully" w:date="2018-08-09T15:42:00Z">
        <w:r>
          <w:t>NQ approval</w:t>
        </w:r>
      </w:ins>
    </w:p>
    <w:p w14:paraId="0542A3F1" w14:textId="78A46161" w:rsidR="00E500DF" w:rsidRDefault="00E500DF" w:rsidP="00E500DF">
      <w:pPr>
        <w:numPr>
          <w:ilvl w:val="1"/>
          <w:numId w:val="4"/>
        </w:numPr>
        <w:rPr>
          <w:ins w:id="936" w:author="Bell Gully" w:date="2018-08-09T15:42:00Z"/>
        </w:rPr>
      </w:pPr>
      <w:ins w:id="937" w:author="Bell Gully" w:date="2018-08-09T15:42:00Z">
        <w:r>
          <w:rPr>
            <w:lang w:val="en-AU"/>
          </w:rPr>
          <w:t xml:space="preserve">The Interconnected Party shall approve, curtail or reject </w:t>
        </w:r>
        <w:r w:rsidR="003601D7">
          <w:rPr>
            <w:lang w:val="en-AU"/>
          </w:rPr>
          <w:t>NQs in accordance with the Code</w:t>
        </w:r>
        <w:r>
          <w:rPr>
            <w:lang w:val="en-AU"/>
          </w:rPr>
          <w:t>.</w:t>
        </w:r>
      </w:ins>
    </w:p>
    <w:p w14:paraId="59505FB7" w14:textId="4AF73C15" w:rsidR="006B0D78" w:rsidRPr="00812844" w:rsidRDefault="006B0D78" w:rsidP="009871BE">
      <w:pPr>
        <w:pStyle w:val="Heading1"/>
        <w:keepNext w:val="0"/>
        <w:numPr>
          <w:ilvl w:val="0"/>
          <w:numId w:val="4"/>
        </w:numPr>
        <w:rPr>
          <w:snapToGrid w:val="0"/>
        </w:rPr>
      </w:pPr>
      <w:bookmarkStart w:id="938" w:name="_Toc521675259"/>
      <w:r>
        <w:rPr>
          <w:snapToGrid w:val="0"/>
        </w:rPr>
        <w:t xml:space="preserve">gas </w:t>
      </w:r>
      <w:r w:rsidR="006043E9">
        <w:rPr>
          <w:snapToGrid w:val="0"/>
        </w:rPr>
        <w:t>quality</w:t>
      </w:r>
      <w:bookmarkEnd w:id="938"/>
    </w:p>
    <w:p w14:paraId="1DEA657C" w14:textId="4FDC1ADA" w:rsidR="00736069" w:rsidRDefault="007E4646" w:rsidP="00736069">
      <w:pPr>
        <w:numPr>
          <w:ilvl w:val="1"/>
          <w:numId w:val="4"/>
        </w:numPr>
      </w:pPr>
      <w:bookmarkStart w:id="939" w:name="_Toc377732231"/>
      <w:bookmarkStart w:id="940" w:name="_Toc377733560"/>
      <w:bookmarkStart w:id="941" w:name="_Toc377733830"/>
      <w:bookmarkStart w:id="942" w:name="_Toc377733975"/>
      <w:bookmarkStart w:id="943" w:name="_Toc377738174"/>
      <w:bookmarkStart w:id="944" w:name="_Toc377738742"/>
      <w:bookmarkEnd w:id="939"/>
      <w:bookmarkEnd w:id="940"/>
      <w:bookmarkEnd w:id="941"/>
      <w:bookmarkEnd w:id="942"/>
      <w:bookmarkEnd w:id="943"/>
      <w:bookmarkEnd w:id="944"/>
      <w:r>
        <w:t>Where it is an End-user, the</w:t>
      </w:r>
      <w:r w:rsidR="00736069">
        <w:t xml:space="preserve"> Interconnected Party </w:t>
      </w:r>
      <w:r w:rsidR="00736069" w:rsidRPr="00CE26DC">
        <w:t xml:space="preserve">shall ensure that any contract </w:t>
      </w:r>
      <w:r w:rsidR="00736069">
        <w:t xml:space="preserve">for the purchase of gas </w:t>
      </w:r>
      <w:ins w:id="945" w:author="Bell Gully" w:date="2018-08-07T19:45:00Z">
        <w:r w:rsidR="007772BF">
          <w:t xml:space="preserve">that is transported on the </w:t>
        </w:r>
      </w:ins>
      <w:ins w:id="946" w:author="Bell Gully" w:date="2018-08-07T19:46:00Z">
        <w:r w:rsidR="007772BF">
          <w:t>Transmission</w:t>
        </w:r>
      </w:ins>
      <w:ins w:id="947" w:author="Bell Gully" w:date="2018-08-07T19:45:00Z">
        <w:r w:rsidR="007772BF">
          <w:t xml:space="preserve"> System </w:t>
        </w:r>
      </w:ins>
      <w:r w:rsidR="00736069" w:rsidRPr="00CE26DC">
        <w:t>it has with a</w:t>
      </w:r>
      <w:r w:rsidR="00736069">
        <w:t xml:space="preserve">ny </w:t>
      </w:r>
      <w:del w:id="948" w:author="Bell Gully" w:date="2018-06-29T15:41:00Z">
        <w:r w:rsidR="00736069" w:rsidDel="00A5370C">
          <w:delText xml:space="preserve">party </w:delText>
        </w:r>
      </w:del>
      <w:ins w:id="949" w:author="Bell Gully" w:date="2018-06-29T15:41:00Z">
        <w:r w:rsidR="00A5370C">
          <w:t xml:space="preserve">person </w:t>
        </w:r>
      </w:ins>
      <w:r w:rsidR="00736069" w:rsidRPr="00CE26DC">
        <w:t xml:space="preserve">includes a requirement that all </w:t>
      </w:r>
      <w:r w:rsidR="00736069">
        <w:t xml:space="preserve">such gas </w:t>
      </w:r>
      <w:r w:rsidR="00736069" w:rsidRPr="00CE26DC">
        <w:t xml:space="preserve">must </w:t>
      </w:r>
      <w:r w:rsidR="00736069">
        <w:t>comply with the Gas Specification</w:t>
      </w:r>
      <w:r w:rsidR="00736069" w:rsidRPr="00CE26DC">
        <w:t>.</w:t>
      </w:r>
    </w:p>
    <w:p w14:paraId="444411F3" w14:textId="41011B5F" w:rsidR="00736069" w:rsidRPr="00CE26DC" w:rsidRDefault="00736069" w:rsidP="00736069">
      <w:pPr>
        <w:numPr>
          <w:ilvl w:val="1"/>
          <w:numId w:val="4"/>
        </w:numPr>
      </w:pPr>
      <w:r>
        <w:t>First Gas</w:t>
      </w:r>
      <w:r w:rsidRPr="00CE26DC">
        <w:t xml:space="preserve"> shall ensure that any </w:t>
      </w:r>
      <w:ins w:id="950" w:author="Bell Gully" w:date="2018-07-02T12:42:00Z">
        <w:r w:rsidR="007863E4">
          <w:t>new</w:t>
        </w:r>
      </w:ins>
      <w:ins w:id="951" w:author="Bell Gully" w:date="2018-06-29T15:41:00Z">
        <w:r w:rsidR="00A5370C">
          <w:t xml:space="preserve"> </w:t>
        </w:r>
      </w:ins>
      <w:r w:rsidRPr="00CE26DC">
        <w:t>I</w:t>
      </w:r>
      <w:r>
        <w:t>CA</w:t>
      </w:r>
      <w:r w:rsidRPr="00CE26DC">
        <w:t xml:space="preserve"> </w:t>
      </w:r>
      <w:ins w:id="952" w:author="Bell Gully" w:date="2018-07-14T11:06:00Z">
        <w:r w:rsidR="009F5D7D">
          <w:t xml:space="preserve">in respect </w:t>
        </w:r>
      </w:ins>
      <w:ins w:id="953" w:author="Bell Gully" w:date="2018-07-14T11:07:00Z">
        <w:r w:rsidR="009F5D7D">
          <w:t xml:space="preserve">of a Receipt Point </w:t>
        </w:r>
      </w:ins>
      <w:r>
        <w:t>it enters into</w:t>
      </w:r>
      <w:ins w:id="954" w:author="Bell Gully" w:date="2018-07-14T11:07:00Z">
        <w:r w:rsidR="009F5D7D">
          <w:t>, or which has a specified commencement date, on or after</w:t>
        </w:r>
      </w:ins>
      <w:r w:rsidR="009F5D7D">
        <w:t xml:space="preserve"> </w:t>
      </w:r>
      <w:ins w:id="955" w:author="Bell Gully" w:date="2018-07-03T16:12:00Z">
        <w:r w:rsidR="00EC256A">
          <w:t>the date of this Agreement</w:t>
        </w:r>
      </w:ins>
      <w:ins w:id="956" w:author="Bell Gully" w:date="2018-07-14T11:07:00Z">
        <w:r w:rsidR="009F5D7D">
          <w:t>,</w:t>
        </w:r>
      </w:ins>
      <w:del w:id="957" w:author="Bell Gully" w:date="2018-06-29T15:41:00Z">
        <w:r w:rsidDel="00A5370C">
          <w:delText xml:space="preserve">at </w:delText>
        </w:r>
      </w:del>
      <w:del w:id="958" w:author="Bell Gully" w:date="2018-07-14T11:08:00Z">
        <w:r w:rsidDel="009F5D7D">
          <w:delText>a R</w:delText>
        </w:r>
        <w:r w:rsidRPr="00CE26DC" w:rsidDel="009F5D7D">
          <w:delText xml:space="preserve">eceipt </w:delText>
        </w:r>
        <w:r w:rsidDel="009F5D7D">
          <w:delText>P</w:delText>
        </w:r>
        <w:r w:rsidRPr="00CE26DC" w:rsidDel="009F5D7D">
          <w:delText>oint</w:delText>
        </w:r>
      </w:del>
      <w:r w:rsidRPr="00F0582D">
        <w:rPr>
          <w:snapToGrid w:val="0"/>
        </w:rPr>
        <w:t xml:space="preserve"> </w:t>
      </w:r>
      <w:r w:rsidRPr="00C616A0">
        <w:rPr>
          <w:snapToGrid w:val="0"/>
        </w:rPr>
        <w:t>require</w:t>
      </w:r>
      <w:r>
        <w:rPr>
          <w:snapToGrid w:val="0"/>
        </w:rPr>
        <w:t>s</w:t>
      </w:r>
      <w:r w:rsidRPr="00CE26DC">
        <w:t xml:space="preserve"> the </w:t>
      </w:r>
      <w:r>
        <w:t xml:space="preserve">Interconnected Party </w:t>
      </w:r>
      <w:ins w:id="959" w:author="Bell Gully" w:date="2018-06-29T15:41:00Z">
        <w:r w:rsidR="00A5370C">
          <w:t xml:space="preserve">under that ICA </w:t>
        </w:r>
      </w:ins>
      <w:r>
        <w:t>to</w:t>
      </w:r>
      <w:r w:rsidRPr="00CE26DC">
        <w:t>:</w:t>
      </w:r>
    </w:p>
    <w:p w14:paraId="6E795DD8" w14:textId="77777777" w:rsidR="004C4EE8" w:rsidRDefault="00736069" w:rsidP="00736069">
      <w:pPr>
        <w:pStyle w:val="TOC2"/>
        <w:numPr>
          <w:ilvl w:val="2"/>
          <w:numId w:val="4"/>
        </w:numPr>
        <w:spacing w:after="290"/>
        <w:rPr>
          <w:ins w:id="960" w:author="Bell Gully" w:date="2018-06-28T20:55:00Z"/>
        </w:rPr>
      </w:pPr>
      <w:r w:rsidRPr="00CE26DC">
        <w:t xml:space="preserve">ensure that all gas </w:t>
      </w:r>
      <w:r>
        <w:t>it</w:t>
      </w:r>
      <w:r w:rsidRPr="00CE26DC">
        <w:t xml:space="preserve"> injects into </w:t>
      </w:r>
      <w:r>
        <w:t>the Transmission System complies with the Gas Specification</w:t>
      </w:r>
      <w:r w:rsidRPr="00CE26DC">
        <w:t xml:space="preserve">; </w:t>
      </w:r>
    </w:p>
    <w:p w14:paraId="02717132" w14:textId="7F6833B0" w:rsidR="00736069" w:rsidRDefault="004C4EE8" w:rsidP="00736069">
      <w:pPr>
        <w:pStyle w:val="TOC2"/>
        <w:numPr>
          <w:ilvl w:val="2"/>
          <w:numId w:val="4"/>
        </w:numPr>
        <w:spacing w:after="290"/>
      </w:pPr>
      <w:ins w:id="961" w:author="Bell Gully" w:date="2018-06-28T20:55:00Z">
        <w:r>
          <w:rPr>
            <w:lang w:val="en-AU"/>
          </w:rPr>
          <w:t>indemnify First Gas for any Loss incurred by First Gas arising out of or in relation to the injection of Non-Specification Gas at a Receipt Point into the Transmission System</w:t>
        </w:r>
        <w:r>
          <w:t xml:space="preserve">; </w:t>
        </w:r>
      </w:ins>
      <w:r w:rsidR="00736069" w:rsidRPr="00CE26DC">
        <w:t>and</w:t>
      </w:r>
    </w:p>
    <w:p w14:paraId="55103D71" w14:textId="3A17083B" w:rsidR="00736069" w:rsidRDefault="00736069" w:rsidP="00736069">
      <w:pPr>
        <w:pStyle w:val="TOC2"/>
        <w:numPr>
          <w:ilvl w:val="2"/>
          <w:numId w:val="4"/>
        </w:numPr>
        <w:spacing w:after="290"/>
        <w:rPr>
          <w:ins w:id="962" w:author="Bell Gully" w:date="2018-07-04T12:58:00Z"/>
        </w:rPr>
      </w:pPr>
      <w:proofErr w:type="gramStart"/>
      <w:r>
        <w:t>on</w:t>
      </w:r>
      <w:proofErr w:type="gramEnd"/>
      <w:r>
        <w:t xml:space="preserve"> request by First Gas, promptly </w:t>
      </w:r>
      <w:r w:rsidRPr="00CE26DC">
        <w:t xml:space="preserve">demonstrate </w:t>
      </w:r>
      <w:ins w:id="963" w:author="Bell Gully" w:date="2018-06-29T15:41:00Z">
        <w:r w:rsidR="00760D64">
          <w:t xml:space="preserve">to First Gas </w:t>
        </w:r>
      </w:ins>
      <w:r w:rsidRPr="00CE26DC">
        <w:t>that it has adequate facilities, systems</w:t>
      </w:r>
      <w:r>
        <w:t>,</w:t>
      </w:r>
      <w:r w:rsidRPr="00CE26DC">
        <w:t xml:space="preserve"> procedures </w:t>
      </w:r>
      <w:r>
        <w:t>and monitoring</w:t>
      </w:r>
      <w:r w:rsidRPr="00CE26DC">
        <w:t xml:space="preserve"> to </w:t>
      </w:r>
      <w:r>
        <w:t xml:space="preserve">comply with </w:t>
      </w:r>
      <w:r w:rsidRPr="001757B6">
        <w:rPr>
          <w:i/>
        </w:rPr>
        <w:t xml:space="preserve">section </w:t>
      </w:r>
      <w:r>
        <w:rPr>
          <w:i/>
        </w:rPr>
        <w:t>6.2(a)</w:t>
      </w:r>
      <w:r w:rsidRPr="00CE26DC">
        <w:t xml:space="preserve">. </w:t>
      </w:r>
    </w:p>
    <w:p w14:paraId="20A38738" w14:textId="0074A3F7" w:rsidR="003266FD" w:rsidRPr="003266FD" w:rsidRDefault="00561599" w:rsidP="00AC7C4D">
      <w:pPr>
        <w:ind w:left="624"/>
      </w:pPr>
      <w:ins w:id="964" w:author="Bell Gully" w:date="2018-07-04T12:58:00Z">
        <w:r>
          <w:lastRenderedPageBreak/>
          <w:t>Nothing in this Agreement requires First Gas to monitor the quality of gas in, or injected into, the Transmission System</w:t>
        </w:r>
      </w:ins>
      <w:ins w:id="965" w:author="Bell Gully" w:date="2018-07-09T09:58:00Z">
        <w:r w:rsidR="00336FF0">
          <w:t xml:space="preserve"> or taken at a Delivery Point</w:t>
        </w:r>
      </w:ins>
      <w:ins w:id="966" w:author="Bell Gully" w:date="2018-07-04T12:58:00Z">
        <w:r>
          <w:t xml:space="preserve">. </w:t>
        </w:r>
      </w:ins>
    </w:p>
    <w:p w14:paraId="6B11ED52" w14:textId="7B846E26" w:rsidR="00736069" w:rsidRDefault="00736069" w:rsidP="00736069">
      <w:pPr>
        <w:numPr>
          <w:ilvl w:val="1"/>
          <w:numId w:val="4"/>
        </w:numPr>
      </w:pPr>
      <w:r>
        <w:t>W</w:t>
      </w:r>
      <w:r w:rsidRPr="00CE26DC">
        <w:t>ithout limiting either</w:t>
      </w:r>
      <w:r>
        <w:t xml:space="preserve"> Party’s</w:t>
      </w:r>
      <w:r w:rsidRPr="00CE26DC">
        <w:t xml:space="preserve"> obligation to act as a Reasonable and Prudent Operator or to mitigate its Loss arising out of or in relation to Non-Specification Gas</w:t>
      </w:r>
      <w:r>
        <w:t xml:space="preserve"> that enters, or is </w:t>
      </w:r>
      <w:r w:rsidRPr="00CE26DC">
        <w:t>in</w:t>
      </w:r>
      <w:ins w:id="967" w:author="Bell Gully" w:date="2018-07-03T16:14:00Z">
        <w:r w:rsidR="00EC256A">
          <w:t>,</w:t>
        </w:r>
      </w:ins>
      <w:r>
        <w:t xml:space="preserve"> First Gas’ Pipeline</w:t>
      </w:r>
      <w:r w:rsidRPr="00CE26DC">
        <w:t xml:space="preserve">, </w:t>
      </w:r>
      <w:ins w:id="968" w:author="Bell Gully" w:date="2018-07-03T16:14:00Z">
        <w:r w:rsidR="00EC256A">
          <w:t>each Party acknowledges that, should Non-Specification Gas enter, or be in</w:t>
        </w:r>
      </w:ins>
      <w:ins w:id="969" w:author="Bell Gully" w:date="2018-07-03T16:45:00Z">
        <w:r w:rsidR="00FD566B">
          <w:t>,</w:t>
        </w:r>
      </w:ins>
      <w:ins w:id="970" w:author="Bell Gully" w:date="2018-07-03T16:14:00Z">
        <w:r w:rsidR="00EC256A">
          <w:t xml:space="preserve"> First Gas</w:t>
        </w:r>
      </w:ins>
      <w:ins w:id="971" w:author="Bell Gully" w:date="2018-07-03T16:45:00Z">
        <w:r w:rsidR="00FD566B">
          <w:t>’</w:t>
        </w:r>
      </w:ins>
      <w:ins w:id="972" w:author="Bell Gully" w:date="2018-07-03T16:14:00Z">
        <w:r w:rsidR="00EC256A">
          <w:t xml:space="preserve"> Pipeline, </w:t>
        </w:r>
      </w:ins>
      <w:r>
        <w:t>First Gas</w:t>
      </w:r>
      <w:r w:rsidRPr="00CE26DC">
        <w:t xml:space="preserve"> is unlikely to be able to prevent </w:t>
      </w:r>
      <w:r>
        <w:t>that gas</w:t>
      </w:r>
      <w:r w:rsidRPr="00CE26DC">
        <w:t xml:space="preserve"> from reaching</w:t>
      </w:r>
      <w:r>
        <w:t xml:space="preserve"> </w:t>
      </w:r>
      <w:r w:rsidR="007E4646">
        <w:t>a</w:t>
      </w:r>
      <w:r w:rsidRPr="00CE26DC">
        <w:t xml:space="preserve"> Delivery Point.</w:t>
      </w:r>
    </w:p>
    <w:p w14:paraId="29CA4865" w14:textId="0CF70695" w:rsidR="00736069" w:rsidRPr="00CE26DC" w:rsidRDefault="00736069" w:rsidP="00736069">
      <w:pPr>
        <w:pStyle w:val="TOC2"/>
        <w:numPr>
          <w:ilvl w:val="1"/>
          <w:numId w:val="4"/>
        </w:numPr>
        <w:tabs>
          <w:tab w:val="clear" w:pos="8590"/>
        </w:tabs>
        <w:spacing w:after="290" w:line="290" w:lineRule="atLeast"/>
        <w:rPr>
          <w:lang w:val="en-AU"/>
        </w:rPr>
      </w:pPr>
      <w:r>
        <w:t xml:space="preserve">If First Gas becomes aware </w:t>
      </w:r>
      <w:r w:rsidRPr="00CE26DC">
        <w:t>that Non-Specification Gas</w:t>
      </w:r>
      <w:r>
        <w:t xml:space="preserve"> has flowed at a Receipt Point, or suspects that it may flow at</w:t>
      </w:r>
      <w:r w:rsidRPr="00CE26DC">
        <w:t xml:space="preserve"> </w:t>
      </w:r>
      <w:r w:rsidR="007E4646">
        <w:t>a</w:t>
      </w:r>
      <w:r w:rsidRPr="00CE26DC">
        <w:t xml:space="preserve"> Delivery Point, </w:t>
      </w:r>
      <w:r>
        <w:t>it will notify all Shippers and</w:t>
      </w:r>
      <w:ins w:id="973" w:author="Bell Gully" w:date="2018-07-03T16:15:00Z">
        <w:r w:rsidR="00EC256A">
          <w:t xml:space="preserve"> interconnected parties (including</w:t>
        </w:r>
      </w:ins>
      <w:r>
        <w:t xml:space="preserve"> the Interconnected Party</w:t>
      </w:r>
      <w:ins w:id="974" w:author="Bell Gully" w:date="2018-07-03T16:16:00Z">
        <w:r w:rsidR="00EC256A">
          <w:t>)</w:t>
        </w:r>
      </w:ins>
      <w:r w:rsidRPr="00CE26DC">
        <w:t xml:space="preserve"> </w:t>
      </w:r>
      <w:r>
        <w:t xml:space="preserve">via OATIS as soon as practicable </w:t>
      </w:r>
      <w:r w:rsidRPr="00CE26DC">
        <w:t>and provide</w:t>
      </w:r>
      <w:ins w:id="975" w:author="Bell Gully" w:date="2018-08-10T14:31:00Z">
        <w:r w:rsidR="00F721FA">
          <w:t xml:space="preserve"> a summary of</w:t>
        </w:r>
      </w:ins>
      <w:r w:rsidRPr="00CE26DC">
        <w:t xml:space="preserve"> any details of which </w:t>
      </w:r>
      <w:r>
        <w:t>it</w:t>
      </w:r>
      <w:r w:rsidRPr="00CE26DC">
        <w:t xml:space="preserve"> is aware in relation to:</w:t>
      </w:r>
    </w:p>
    <w:p w14:paraId="504809DB" w14:textId="77777777" w:rsidR="00736069" w:rsidRPr="00CE26DC" w:rsidRDefault="00736069" w:rsidP="00736069">
      <w:pPr>
        <w:numPr>
          <w:ilvl w:val="2"/>
          <w:numId w:val="4"/>
        </w:numPr>
        <w:spacing w:after="290" w:line="290" w:lineRule="atLeast"/>
        <w:rPr>
          <w:lang w:val="en-AU"/>
        </w:rPr>
      </w:pPr>
      <w:r w:rsidRPr="00CE26DC">
        <w:t xml:space="preserve">the </w:t>
      </w:r>
      <w:r>
        <w:t>reason why that gas was</w:t>
      </w:r>
      <w:del w:id="976" w:author="Bell Gully" w:date="2018-08-12T10:19:00Z">
        <w:r w:rsidDel="004E34B8">
          <w:delText>,</w:delText>
        </w:r>
      </w:del>
      <w:r>
        <w:t xml:space="preserve"> or may be</w:t>
      </w:r>
      <w:r w:rsidRPr="00CE26DC">
        <w:t xml:space="preserve"> Non-Specification Gas;</w:t>
      </w:r>
    </w:p>
    <w:p w14:paraId="76AEF51D" w14:textId="367C3741" w:rsidR="00736069" w:rsidRPr="00DC0264" w:rsidRDefault="00736069" w:rsidP="00736069">
      <w:pPr>
        <w:numPr>
          <w:ilvl w:val="2"/>
          <w:numId w:val="4"/>
        </w:numPr>
        <w:spacing w:after="290" w:line="290" w:lineRule="atLeast"/>
        <w:rPr>
          <w:lang w:val="en-AU"/>
        </w:rPr>
      </w:pPr>
      <w:r w:rsidRPr="00CE26DC">
        <w:t xml:space="preserve">the likely period of time during which Non-Specification Gas </w:t>
      </w:r>
      <w:r>
        <w:t>was</w:t>
      </w:r>
      <w:del w:id="977" w:author="Bell Gully" w:date="2018-07-03T16:16:00Z">
        <w:r w:rsidDel="00EC256A">
          <w:delText>,</w:delText>
        </w:r>
      </w:del>
      <w:r>
        <w:t xml:space="preserve"> or may be </w:t>
      </w:r>
      <w:ins w:id="978" w:author="Bell Gully" w:date="2018-07-03T16:16:00Z">
        <w:r w:rsidR="00EC256A">
          <w:t xml:space="preserve">injected at a </w:t>
        </w:r>
      </w:ins>
      <w:ins w:id="979" w:author="Bell Gully" w:date="2018-07-03T16:19:00Z">
        <w:r w:rsidR="00EC256A">
          <w:t xml:space="preserve">Receipt Point, or </w:t>
        </w:r>
      </w:ins>
      <w:r>
        <w:t xml:space="preserve">taken at </w:t>
      </w:r>
      <w:r w:rsidR="007E4646">
        <w:t>a</w:t>
      </w:r>
      <w:r>
        <w:t xml:space="preserve"> Delivery Point</w:t>
      </w:r>
      <w:r w:rsidRPr="00CE26DC">
        <w:t>;</w:t>
      </w:r>
      <w:r>
        <w:rPr>
          <w:lang w:val="en-AU"/>
        </w:rPr>
        <w:t xml:space="preserve"> </w:t>
      </w:r>
      <w:r w:rsidRPr="00CE26DC">
        <w:t>and</w:t>
      </w:r>
    </w:p>
    <w:p w14:paraId="30FE6295" w14:textId="77777777" w:rsidR="00736069" w:rsidRPr="00CE26DC" w:rsidRDefault="00736069" w:rsidP="00736069">
      <w:pPr>
        <w:numPr>
          <w:ilvl w:val="2"/>
          <w:numId w:val="4"/>
        </w:numPr>
        <w:spacing w:after="290" w:line="290" w:lineRule="atLeast"/>
        <w:rPr>
          <w:lang w:val="en-AU"/>
        </w:rPr>
      </w:pPr>
      <w:proofErr w:type="gramStart"/>
      <w:r w:rsidRPr="00CE26DC">
        <w:t>the</w:t>
      </w:r>
      <w:proofErr w:type="gramEnd"/>
      <w:r w:rsidRPr="00CE26DC">
        <w:t xml:space="preserve"> </w:t>
      </w:r>
      <w:bookmarkStart w:id="980" w:name="_Hlk499206692"/>
      <w:r>
        <w:t>nature and extent of the deviation from the Gas Specification</w:t>
      </w:r>
      <w:bookmarkEnd w:id="980"/>
      <w:r w:rsidRPr="00CE26DC">
        <w:t xml:space="preserve">. </w:t>
      </w:r>
    </w:p>
    <w:p w14:paraId="2A18AA26" w14:textId="3C58395F" w:rsidR="00736069" w:rsidRDefault="00736069" w:rsidP="00736069">
      <w:pPr>
        <w:numPr>
          <w:ilvl w:val="1"/>
          <w:numId w:val="4"/>
        </w:numPr>
      </w:pPr>
      <w:r>
        <w:t xml:space="preserve">If the Interconnected Party becomes aware or suspects that </w:t>
      </w:r>
      <w:r w:rsidRPr="00CE26DC">
        <w:t xml:space="preserve">Non-Specification Gas </w:t>
      </w:r>
      <w:r>
        <w:t xml:space="preserve">has flowed at </w:t>
      </w:r>
      <w:r w:rsidR="007E4646">
        <w:t>a</w:t>
      </w:r>
      <w:r>
        <w:t xml:space="preserve"> Delivery Point, it will notify First Gas as soon as practicable and, to the extent it can, provide the information referred to in </w:t>
      </w:r>
      <w:r w:rsidRPr="00E56231">
        <w:rPr>
          <w:i/>
        </w:rPr>
        <w:t xml:space="preserve">section </w:t>
      </w:r>
      <w:r>
        <w:rPr>
          <w:i/>
        </w:rPr>
        <w:t>6.4</w:t>
      </w:r>
      <w:r>
        <w:t xml:space="preserve">. First Gas will then promptly notify all Shippers </w:t>
      </w:r>
      <w:ins w:id="981" w:author="Bell Gully" w:date="2018-06-29T15:42:00Z">
        <w:r w:rsidR="00760D64">
          <w:t xml:space="preserve">and </w:t>
        </w:r>
      </w:ins>
      <w:ins w:id="982" w:author="Bell Gully" w:date="2018-07-03T16:20:00Z">
        <w:r w:rsidR="00EC256A">
          <w:t>interc</w:t>
        </w:r>
        <w:r w:rsidR="002229C5">
          <w:t>onnected parties (including the</w:t>
        </w:r>
      </w:ins>
      <w:ins w:id="983" w:author="Bell Gully" w:date="2018-06-29T15:42:00Z">
        <w:r w:rsidR="00E177BE">
          <w:t xml:space="preserve"> Interconnected Party</w:t>
        </w:r>
      </w:ins>
      <w:ins w:id="984" w:author="Bell Gully" w:date="2018-07-03T16:29:00Z">
        <w:r w:rsidR="00AD3E8D">
          <w:t>)</w:t>
        </w:r>
      </w:ins>
      <w:ins w:id="985" w:author="Bell Gully" w:date="2018-06-29T15:42:00Z">
        <w:r w:rsidR="00760D64">
          <w:t xml:space="preserve"> </w:t>
        </w:r>
      </w:ins>
      <w:r>
        <w:t xml:space="preserve">of that event (or suspected event) via OATIS together with </w:t>
      </w:r>
      <w:ins w:id="986" w:author="Bell Gully" w:date="2018-08-10T14:31:00Z">
        <w:r w:rsidR="00F721FA">
          <w:t xml:space="preserve">a summary of </w:t>
        </w:r>
      </w:ins>
      <w:r>
        <w:t xml:space="preserve">the information provided to it. </w:t>
      </w:r>
    </w:p>
    <w:p w14:paraId="0F443A3E" w14:textId="36B23A70" w:rsidR="00736069" w:rsidRPr="00C616A0" w:rsidRDefault="00736069" w:rsidP="00736069">
      <w:pPr>
        <w:numPr>
          <w:ilvl w:val="1"/>
          <w:numId w:val="4"/>
        </w:numPr>
      </w:pPr>
      <w:r>
        <w:t xml:space="preserve">Subject to </w:t>
      </w:r>
      <w:r w:rsidRPr="002A73E6">
        <w:rPr>
          <w:i/>
        </w:rPr>
        <w:t xml:space="preserve">section </w:t>
      </w:r>
      <w:r>
        <w:rPr>
          <w:i/>
        </w:rPr>
        <w:t>6.7</w:t>
      </w:r>
      <w:r>
        <w:t>, First Gas</w:t>
      </w:r>
      <w:r w:rsidRPr="00CE26DC">
        <w:t xml:space="preserve">, upon receiving a </w:t>
      </w:r>
      <w:del w:id="987" w:author="Bell Gully" w:date="2018-08-07T19:46:00Z">
        <w:r w:rsidRPr="00CE26DC" w:rsidDel="007772BF">
          <w:delText xml:space="preserve">reasonable </w:delText>
        </w:r>
      </w:del>
      <w:r w:rsidRPr="00CE26DC">
        <w:t xml:space="preserve">written request from </w:t>
      </w:r>
      <w:r>
        <w:t>the Interconnected Party</w:t>
      </w:r>
      <w:ins w:id="988" w:author="Bell Gully" w:date="2018-08-07T21:23:00Z">
        <w:r w:rsidR="00A635C4">
          <w:t xml:space="preserve"> (acting reasonably)</w:t>
        </w:r>
      </w:ins>
      <w:r w:rsidRPr="00CE26DC">
        <w:t xml:space="preserve">, shall exercise </w:t>
      </w:r>
      <w:r>
        <w:t xml:space="preserve">the </w:t>
      </w:r>
      <w:r w:rsidRPr="00CE26DC">
        <w:t xml:space="preserve">rights </w:t>
      </w:r>
      <w:r>
        <w:t xml:space="preserve">referred to in </w:t>
      </w:r>
      <w:r>
        <w:rPr>
          <w:i/>
        </w:rPr>
        <w:t>section 6.2</w:t>
      </w:r>
      <w:r w:rsidRPr="00401436">
        <w:rPr>
          <w:i/>
        </w:rPr>
        <w:t>(</w:t>
      </w:r>
      <w:del w:id="989" w:author="Bell Gully" w:date="2018-06-29T15:42:00Z">
        <w:r w:rsidRPr="00401436" w:rsidDel="00760D64">
          <w:rPr>
            <w:i/>
          </w:rPr>
          <w:delText>b</w:delText>
        </w:r>
      </w:del>
      <w:ins w:id="990" w:author="Bell Gully" w:date="2018-06-29T15:42:00Z">
        <w:r w:rsidR="00760D64">
          <w:rPr>
            <w:i/>
          </w:rPr>
          <w:t>c</w:t>
        </w:r>
      </w:ins>
      <w:r w:rsidRPr="00401436">
        <w:rPr>
          <w:i/>
        </w:rPr>
        <w:t>)</w:t>
      </w:r>
      <w:r>
        <w:t xml:space="preserve"> and publish a </w:t>
      </w:r>
      <w:ins w:id="991" w:author="Bell Gully" w:date="2018-08-10T14:31:00Z">
        <w:r w:rsidR="00F721FA">
          <w:t xml:space="preserve">summary </w:t>
        </w:r>
      </w:ins>
      <w:r>
        <w:t>report on OATIS setting out its findings.</w:t>
      </w:r>
      <w:r w:rsidRPr="00CE26DC">
        <w:t xml:space="preserve"> </w:t>
      </w:r>
      <w:r>
        <w:t>First Gas</w:t>
      </w:r>
      <w:r w:rsidRPr="00CE26DC">
        <w:t xml:space="preserve"> shall have no liability to the </w:t>
      </w:r>
      <w:r>
        <w:t>Interconnected Party</w:t>
      </w:r>
      <w:r w:rsidRPr="00CE26DC">
        <w:t xml:space="preserve"> </w:t>
      </w:r>
      <w:r>
        <w:t xml:space="preserve">in connection with the </w:t>
      </w:r>
      <w:del w:id="992" w:author="Bell Gully" w:date="2018-08-08T16:43:00Z">
        <w:r w:rsidDel="00E2110C">
          <w:delText xml:space="preserve">exercise </w:delText>
        </w:r>
        <w:r w:rsidRPr="00CE26DC" w:rsidDel="00E2110C">
          <w:delText xml:space="preserve">by </w:delText>
        </w:r>
      </w:del>
      <w:ins w:id="993" w:author="Bell Gully" w:date="2018-08-08T16:43:00Z">
        <w:r w:rsidR="00E2110C">
          <w:t xml:space="preserve">manner in which </w:t>
        </w:r>
      </w:ins>
      <w:r>
        <w:t>First Gas</w:t>
      </w:r>
      <w:r w:rsidRPr="00CE26DC">
        <w:t xml:space="preserve"> </w:t>
      </w:r>
      <w:ins w:id="994" w:author="Bell Gully" w:date="2018-08-08T16:43:00Z">
        <w:r w:rsidR="00E2110C">
          <w:t xml:space="preserve">exercises its rights </w:t>
        </w:r>
      </w:ins>
      <w:ins w:id="995" w:author="Bell Gully" w:date="2018-08-12T10:19:00Z">
        <w:r w:rsidR="004E34B8">
          <w:t>referred to in</w:t>
        </w:r>
      </w:ins>
      <w:ins w:id="996" w:author="Bell Gully" w:date="2018-08-08T16:43:00Z">
        <w:r w:rsidR="00E2110C">
          <w:t xml:space="preserve"> </w:t>
        </w:r>
        <w:r w:rsidR="00E2110C">
          <w:rPr>
            <w:i/>
          </w:rPr>
          <w:t>section 6.2(c)</w:t>
        </w:r>
      </w:ins>
      <w:ins w:id="997" w:author="Bell Gully" w:date="2018-08-08T16:44:00Z">
        <w:r w:rsidR="00E2110C">
          <w:t xml:space="preserve"> </w:t>
        </w:r>
      </w:ins>
      <w:del w:id="998" w:author="Bell Gully" w:date="2018-07-03T16:21:00Z">
        <w:r w:rsidDel="00E177BE">
          <w:delText>under</w:delText>
        </w:r>
      </w:del>
      <w:ins w:id="999" w:author="Bell Gully" w:date="2018-07-03T16:21:00Z">
        <w:r w:rsidR="00E177BE">
          <w:t>pursuant to</w:t>
        </w:r>
      </w:ins>
      <w:r>
        <w:t xml:space="preserve"> </w:t>
      </w:r>
      <w:del w:id="1000" w:author="Bell Gully" w:date="2018-08-12T10:19:00Z">
        <w:r w:rsidRPr="00CE26DC" w:rsidDel="004E34B8">
          <w:delText xml:space="preserve">this </w:delText>
        </w:r>
      </w:del>
      <w:r w:rsidRPr="00C15673">
        <w:rPr>
          <w:i/>
        </w:rPr>
        <w:t>section </w:t>
      </w:r>
      <w:r>
        <w:rPr>
          <w:i/>
        </w:rPr>
        <w:t>6.6</w:t>
      </w:r>
      <w:del w:id="1001" w:author="Bell Gully" w:date="2018-06-29T15:42:00Z">
        <w:r w:rsidDel="00760D64">
          <w:delText>,</w:delText>
        </w:r>
      </w:del>
      <w:del w:id="1002" w:author="Bell Gully" w:date="2018-08-08T16:44:00Z">
        <w:r w:rsidDel="00E2110C">
          <w:delText xml:space="preserve"> of its rights under </w:delText>
        </w:r>
        <w:r w:rsidRPr="0033470A" w:rsidDel="00E2110C">
          <w:rPr>
            <w:i/>
          </w:rPr>
          <w:delText xml:space="preserve">section </w:delText>
        </w:r>
        <w:r w:rsidDel="00E2110C">
          <w:rPr>
            <w:i/>
          </w:rPr>
          <w:delText>6.2</w:delText>
        </w:r>
        <w:r w:rsidRPr="0033470A" w:rsidDel="00E2110C">
          <w:rPr>
            <w:i/>
          </w:rPr>
          <w:delText>(</w:delText>
        </w:r>
      </w:del>
      <w:del w:id="1003" w:author="Bell Gully" w:date="2018-06-29T15:42:00Z">
        <w:r w:rsidRPr="0033470A" w:rsidDel="00760D64">
          <w:rPr>
            <w:i/>
          </w:rPr>
          <w:delText>b</w:delText>
        </w:r>
      </w:del>
      <w:del w:id="1004" w:author="Bell Gully" w:date="2018-08-08T16:44:00Z">
        <w:r w:rsidRPr="0033470A" w:rsidDel="00E2110C">
          <w:rPr>
            <w:i/>
          </w:rPr>
          <w:delText>)</w:delText>
        </w:r>
      </w:del>
      <w:r w:rsidRPr="00CE26DC">
        <w:t>.</w:t>
      </w:r>
      <w:r>
        <w:t xml:space="preserve">  </w:t>
      </w:r>
    </w:p>
    <w:p w14:paraId="477B061C" w14:textId="7125FBE5" w:rsidR="00736069" w:rsidRPr="0033050E" w:rsidRDefault="00736069" w:rsidP="0033050E">
      <w:pPr>
        <w:numPr>
          <w:ilvl w:val="1"/>
          <w:numId w:val="4"/>
        </w:numPr>
      </w:pPr>
      <w:r>
        <w:t>First Gas</w:t>
      </w:r>
      <w:r w:rsidRPr="00CE26DC">
        <w:t xml:space="preserve"> </w:t>
      </w:r>
      <w:r>
        <w:t xml:space="preserve">shall not be obliged to exercise the </w:t>
      </w:r>
      <w:r w:rsidRPr="00CE26DC">
        <w:t xml:space="preserve">rights </w:t>
      </w:r>
      <w:r>
        <w:t xml:space="preserve">referred to in </w:t>
      </w:r>
      <w:r w:rsidRPr="009F5D7D">
        <w:rPr>
          <w:i/>
        </w:rPr>
        <w:t>section 6.2(</w:t>
      </w:r>
      <w:del w:id="1005" w:author="Bell Gully" w:date="2018-07-02T12:42:00Z">
        <w:r w:rsidRPr="009F5D7D" w:rsidDel="007863E4">
          <w:rPr>
            <w:i/>
          </w:rPr>
          <w:delText>b</w:delText>
        </w:r>
      </w:del>
      <w:ins w:id="1006" w:author="Bell Gully" w:date="2018-07-02T12:42:00Z">
        <w:r w:rsidR="007863E4" w:rsidRPr="009F5D7D">
          <w:rPr>
            <w:i/>
          </w:rPr>
          <w:t>c</w:t>
        </w:r>
      </w:ins>
      <w:r w:rsidRPr="009F5D7D">
        <w:rPr>
          <w:i/>
        </w:rPr>
        <w:t>)</w:t>
      </w:r>
      <w:r w:rsidRPr="0033050E">
        <w:t xml:space="preserve"> </w:t>
      </w:r>
      <w:ins w:id="1007" w:author="Bell Gully" w:date="2018-07-09T09:59:00Z">
        <w:r w:rsidR="00336FF0" w:rsidRPr="0033050E">
          <w:t xml:space="preserve">in respect of a Receipt Point </w:t>
        </w:r>
      </w:ins>
      <w:r w:rsidRPr="00DF750D">
        <w:t xml:space="preserve">pursuant to a request from </w:t>
      </w:r>
      <w:r>
        <w:t>the Interconnected Party</w:t>
      </w:r>
      <w:ins w:id="1008" w:author="Bell Gully" w:date="2018-08-07T19:53:00Z">
        <w:r w:rsidR="00E17E1A">
          <w:t xml:space="preserve"> where such request is not reasonable in the circumstances or First Gas considers </w:t>
        </w:r>
      </w:ins>
      <w:ins w:id="1009" w:author="Bell Gully" w:date="2018-08-09T16:35:00Z">
        <w:r w:rsidR="003F1EC0">
          <w:t>(</w:t>
        </w:r>
      </w:ins>
      <w:ins w:id="1010" w:author="Bell Gully" w:date="2018-08-07T19:53:00Z">
        <w:r w:rsidR="00E17E1A">
          <w:t>whether as a result of its prior exercise of such rights or otherwise</w:t>
        </w:r>
      </w:ins>
      <w:ins w:id="1011" w:author="Bell Gully" w:date="2018-08-09T16:35:00Z">
        <w:r w:rsidR="003F1EC0">
          <w:t>)</w:t>
        </w:r>
      </w:ins>
      <w:ins w:id="1012" w:author="Bell Gully" w:date="2018-08-07T19:53:00Z">
        <w:r w:rsidR="00E17E1A">
          <w:t xml:space="preserve"> that exercising such rights will not provide it with any new </w:t>
        </w:r>
      </w:ins>
      <w:ins w:id="1013" w:author="Bell Gully" w:date="2018-08-07T19:54:00Z">
        <w:r w:rsidR="00E17E1A">
          <w:t xml:space="preserve">relevant </w:t>
        </w:r>
      </w:ins>
      <w:ins w:id="1014" w:author="Bell Gully" w:date="2018-08-07T19:53:00Z">
        <w:r w:rsidR="00E17E1A">
          <w:t>information</w:t>
        </w:r>
      </w:ins>
      <w:del w:id="1015" w:author="Bell Gully" w:date="2018-07-14T11:06:00Z">
        <w:r w:rsidDel="009F5D7D">
          <w:delText xml:space="preserve"> </w:delText>
        </w:r>
      </w:del>
      <w:del w:id="1016" w:author="Bell Gully" w:date="2018-07-09T09:59:00Z">
        <w:r w:rsidR="007E4646" w:rsidDel="00336FF0">
          <w:delText>(</w:delText>
        </w:r>
      </w:del>
      <w:del w:id="1017" w:author="Bell Gully" w:date="2018-07-14T11:06:00Z">
        <w:r w:rsidDel="009F5D7D">
          <w:delText xml:space="preserve">or </w:delText>
        </w:r>
      </w:del>
      <w:del w:id="1018" w:author="Bell Gully" w:date="2018-07-09T09:59:00Z">
        <w:r w:rsidDel="00336FF0">
          <w:delText xml:space="preserve">any </w:delText>
        </w:r>
      </w:del>
      <w:del w:id="1019" w:author="Bell Gully" w:date="2018-07-14T11:06:00Z">
        <w:r w:rsidDel="009F5D7D">
          <w:delText xml:space="preserve">other </w:delText>
        </w:r>
      </w:del>
      <w:del w:id="1020" w:author="Bell Gully" w:date="2018-07-03T16:22:00Z">
        <w:r w:rsidDel="00E177BE">
          <w:delText>I</w:delText>
        </w:r>
      </w:del>
      <w:del w:id="1021" w:author="Bell Gully" w:date="2018-07-14T11:06:00Z">
        <w:r w:rsidDel="009F5D7D">
          <w:delText xml:space="preserve">nterconnected </w:delText>
        </w:r>
      </w:del>
      <w:del w:id="1022" w:author="Bell Gully" w:date="2018-07-03T16:22:00Z">
        <w:r w:rsidDel="00E177BE">
          <w:delText>P</w:delText>
        </w:r>
      </w:del>
      <w:del w:id="1023" w:author="Bell Gully" w:date="2018-07-14T11:06:00Z">
        <w:r w:rsidDel="009F5D7D">
          <w:delText>art</w:delText>
        </w:r>
      </w:del>
      <w:del w:id="1024" w:author="Bell Gully" w:date="2018-07-10T09:01:00Z">
        <w:r w:rsidDel="0033050E">
          <w:delText>y</w:delText>
        </w:r>
      </w:del>
      <w:del w:id="1025" w:author="Bell Gully" w:date="2018-07-14T11:06:00Z">
        <w:r w:rsidDel="009F5D7D">
          <w:delText xml:space="preserve"> or Shipper</w:delText>
        </w:r>
        <w:r w:rsidR="007E4646" w:rsidDel="009F5D7D">
          <w:delText>)</w:delText>
        </w:r>
        <w:r w:rsidRPr="00DF750D" w:rsidDel="009F5D7D">
          <w:delText xml:space="preserve"> </w:delText>
        </w:r>
        <w:r w:rsidRPr="0033050E" w:rsidDel="009F5D7D">
          <w:delText>more frequently than once every 9 Months</w:delText>
        </w:r>
      </w:del>
      <w:r w:rsidRPr="0033050E">
        <w:t>.</w:t>
      </w:r>
    </w:p>
    <w:p w14:paraId="6B9D13B7" w14:textId="3CFFB90C" w:rsidR="00736069" w:rsidRDefault="00736069" w:rsidP="00736069">
      <w:pPr>
        <w:numPr>
          <w:ilvl w:val="1"/>
          <w:numId w:val="4"/>
        </w:numPr>
      </w:pPr>
      <w:r>
        <w:t xml:space="preserve">First Gas will install and maintain equipment at </w:t>
      </w:r>
      <w:r w:rsidR="007E4646">
        <w:t>each</w:t>
      </w:r>
      <w:r>
        <w:t xml:space="preserve"> Delivery Point </w:t>
      </w:r>
      <w:ins w:id="1026" w:author="Bell Gully" w:date="2018-06-29T15:47:00Z">
        <w:r w:rsidR="003102E1">
          <w:t xml:space="preserve">under this Agreement </w:t>
        </w:r>
      </w:ins>
      <w:r>
        <w:t xml:space="preserve">to ensure that all Gas taken complies with the Gas Specification in respect of dust and/or compressor oil. </w:t>
      </w:r>
    </w:p>
    <w:p w14:paraId="2C6AD4B5" w14:textId="77777777" w:rsidR="00C6575C" w:rsidRPr="00530C8E" w:rsidRDefault="00C6575C" w:rsidP="009871BE">
      <w:pPr>
        <w:pStyle w:val="Heading1"/>
        <w:numPr>
          <w:ilvl w:val="0"/>
          <w:numId w:val="4"/>
        </w:numPr>
        <w:rPr>
          <w:snapToGrid w:val="0"/>
        </w:rPr>
      </w:pPr>
      <w:bookmarkStart w:id="1027" w:name="_Toc501620015"/>
      <w:bookmarkStart w:id="1028" w:name="_Toc501621047"/>
      <w:bookmarkStart w:id="1029" w:name="_Toc501626377"/>
      <w:bookmarkStart w:id="1030" w:name="_Toc501637316"/>
      <w:bookmarkStart w:id="1031" w:name="_Toc501639473"/>
      <w:bookmarkStart w:id="1032" w:name="_Toc501691747"/>
      <w:bookmarkStart w:id="1033" w:name="_Toc501704782"/>
      <w:bookmarkStart w:id="1034" w:name="_Toc501707948"/>
      <w:bookmarkStart w:id="1035" w:name="_Toc501620016"/>
      <w:bookmarkStart w:id="1036" w:name="_Toc501621048"/>
      <w:bookmarkStart w:id="1037" w:name="_Toc501626378"/>
      <w:bookmarkStart w:id="1038" w:name="_Toc501637317"/>
      <w:bookmarkStart w:id="1039" w:name="_Toc501639474"/>
      <w:bookmarkStart w:id="1040" w:name="_Toc501691748"/>
      <w:bookmarkStart w:id="1041" w:name="_Toc501704783"/>
      <w:bookmarkStart w:id="1042" w:name="_Toc501707949"/>
      <w:bookmarkStart w:id="1043" w:name="_Toc501620017"/>
      <w:bookmarkStart w:id="1044" w:name="_Toc501621049"/>
      <w:bookmarkStart w:id="1045" w:name="_Toc501626379"/>
      <w:bookmarkStart w:id="1046" w:name="_Toc501637318"/>
      <w:bookmarkStart w:id="1047" w:name="_Toc501639475"/>
      <w:bookmarkStart w:id="1048" w:name="_Toc501691749"/>
      <w:bookmarkStart w:id="1049" w:name="_Toc501704784"/>
      <w:bookmarkStart w:id="1050" w:name="_Toc501707950"/>
      <w:bookmarkStart w:id="1051" w:name="_Toc501620018"/>
      <w:bookmarkStart w:id="1052" w:name="_Toc501621050"/>
      <w:bookmarkStart w:id="1053" w:name="_Toc501626380"/>
      <w:bookmarkStart w:id="1054" w:name="_Toc501637319"/>
      <w:bookmarkStart w:id="1055" w:name="_Toc501639476"/>
      <w:bookmarkStart w:id="1056" w:name="_Toc501691750"/>
      <w:bookmarkStart w:id="1057" w:name="_Toc501704785"/>
      <w:bookmarkStart w:id="1058" w:name="_Toc501707951"/>
      <w:bookmarkStart w:id="1059" w:name="_Toc501620019"/>
      <w:bookmarkStart w:id="1060" w:name="_Toc501621051"/>
      <w:bookmarkStart w:id="1061" w:name="_Toc501626381"/>
      <w:bookmarkStart w:id="1062" w:name="_Toc501637320"/>
      <w:bookmarkStart w:id="1063" w:name="_Toc501639477"/>
      <w:bookmarkStart w:id="1064" w:name="_Toc501691751"/>
      <w:bookmarkStart w:id="1065" w:name="_Toc501704786"/>
      <w:bookmarkStart w:id="1066" w:name="_Toc501707952"/>
      <w:bookmarkStart w:id="1067" w:name="_Toc501620021"/>
      <w:bookmarkStart w:id="1068" w:name="_Toc501621053"/>
      <w:bookmarkStart w:id="1069" w:name="_Toc501626383"/>
      <w:bookmarkStart w:id="1070" w:name="_Toc501637322"/>
      <w:bookmarkStart w:id="1071" w:name="_Toc501639479"/>
      <w:bookmarkStart w:id="1072" w:name="_Toc501691753"/>
      <w:bookmarkStart w:id="1073" w:name="_Toc501704788"/>
      <w:bookmarkStart w:id="1074" w:name="_Toc501707954"/>
      <w:bookmarkStart w:id="1075" w:name="_Toc501620023"/>
      <w:bookmarkStart w:id="1076" w:name="_Toc501621055"/>
      <w:bookmarkStart w:id="1077" w:name="_Toc501626385"/>
      <w:bookmarkStart w:id="1078" w:name="_Toc501637324"/>
      <w:bookmarkStart w:id="1079" w:name="_Toc501639481"/>
      <w:bookmarkStart w:id="1080" w:name="_Toc501691755"/>
      <w:bookmarkStart w:id="1081" w:name="_Toc501704790"/>
      <w:bookmarkStart w:id="1082" w:name="_Toc501707956"/>
      <w:bookmarkStart w:id="1083" w:name="_Toc501620024"/>
      <w:bookmarkStart w:id="1084" w:name="_Toc501621056"/>
      <w:bookmarkStart w:id="1085" w:name="_Toc501626386"/>
      <w:bookmarkStart w:id="1086" w:name="_Toc501637325"/>
      <w:bookmarkStart w:id="1087" w:name="_Toc501639482"/>
      <w:bookmarkStart w:id="1088" w:name="_Toc501691756"/>
      <w:bookmarkStart w:id="1089" w:name="_Toc501704791"/>
      <w:bookmarkStart w:id="1090" w:name="_Toc501707957"/>
      <w:bookmarkStart w:id="1091" w:name="_Toc490477729"/>
      <w:bookmarkStart w:id="1092" w:name="_Toc490491958"/>
      <w:bookmarkStart w:id="1093" w:name="_Toc490634431"/>
      <w:bookmarkStart w:id="1094" w:name="_Toc490477730"/>
      <w:bookmarkStart w:id="1095" w:name="_Toc490491959"/>
      <w:bookmarkStart w:id="1096" w:name="_Toc490634432"/>
      <w:bookmarkStart w:id="1097" w:name="_Toc490477733"/>
      <w:bookmarkStart w:id="1098" w:name="_Toc490491962"/>
      <w:bookmarkStart w:id="1099" w:name="_Toc490634435"/>
      <w:bookmarkStart w:id="1100" w:name="_Toc490477734"/>
      <w:bookmarkStart w:id="1101" w:name="_Toc490491963"/>
      <w:bookmarkStart w:id="1102" w:name="_Toc490634436"/>
      <w:bookmarkStart w:id="1103" w:name="_Toc490477735"/>
      <w:bookmarkStart w:id="1104" w:name="_Toc490491964"/>
      <w:bookmarkStart w:id="1105" w:name="_Toc490634437"/>
      <w:bookmarkStart w:id="1106" w:name="_Toc490477736"/>
      <w:bookmarkStart w:id="1107" w:name="_Toc490491965"/>
      <w:bookmarkStart w:id="1108" w:name="_Toc490634438"/>
      <w:bookmarkStart w:id="1109" w:name="_Toc490477740"/>
      <w:bookmarkStart w:id="1110" w:name="_Toc490491969"/>
      <w:bookmarkStart w:id="1111" w:name="_Toc490634442"/>
      <w:bookmarkStart w:id="1112" w:name="_Toc490477741"/>
      <w:bookmarkStart w:id="1113" w:name="_Toc490491970"/>
      <w:bookmarkStart w:id="1114" w:name="_Toc490634443"/>
      <w:bookmarkStart w:id="1115" w:name="_Toc490477742"/>
      <w:bookmarkStart w:id="1116" w:name="_Toc490491971"/>
      <w:bookmarkStart w:id="1117" w:name="_Toc490634444"/>
      <w:bookmarkStart w:id="1118" w:name="_Toc490477743"/>
      <w:bookmarkStart w:id="1119" w:name="_Toc490491972"/>
      <w:bookmarkStart w:id="1120" w:name="_Toc490634445"/>
      <w:bookmarkStart w:id="1121" w:name="_Toc490477744"/>
      <w:bookmarkStart w:id="1122" w:name="_Toc490491973"/>
      <w:bookmarkStart w:id="1123" w:name="_Toc490634446"/>
      <w:bookmarkStart w:id="1124" w:name="_Toc490477745"/>
      <w:bookmarkStart w:id="1125" w:name="_Toc490491974"/>
      <w:bookmarkStart w:id="1126" w:name="_Toc490634447"/>
      <w:bookmarkStart w:id="1127" w:name="_Toc490477746"/>
      <w:bookmarkStart w:id="1128" w:name="_Toc490491975"/>
      <w:bookmarkStart w:id="1129" w:name="_Toc490634448"/>
      <w:bookmarkStart w:id="1130" w:name="_Toc490477747"/>
      <w:bookmarkStart w:id="1131" w:name="_Toc490491976"/>
      <w:bookmarkStart w:id="1132" w:name="_Toc490634449"/>
      <w:bookmarkStart w:id="1133" w:name="_Toc490477748"/>
      <w:bookmarkStart w:id="1134" w:name="_Toc490491977"/>
      <w:bookmarkStart w:id="1135" w:name="_Toc490634450"/>
      <w:bookmarkStart w:id="1136" w:name="_Toc490477749"/>
      <w:bookmarkStart w:id="1137" w:name="_Toc490491978"/>
      <w:bookmarkStart w:id="1138" w:name="_Toc490634451"/>
      <w:bookmarkStart w:id="1139" w:name="_Toc490477750"/>
      <w:bookmarkStart w:id="1140" w:name="_Toc490491979"/>
      <w:bookmarkStart w:id="1141" w:name="_Toc490634452"/>
      <w:bookmarkStart w:id="1142" w:name="_Toc490477752"/>
      <w:bookmarkStart w:id="1143" w:name="_Toc490491981"/>
      <w:bookmarkStart w:id="1144" w:name="_Toc490634454"/>
      <w:bookmarkStart w:id="1145" w:name="_Toc490477754"/>
      <w:bookmarkStart w:id="1146" w:name="_Toc490491983"/>
      <w:bookmarkStart w:id="1147" w:name="_Toc490634456"/>
      <w:bookmarkStart w:id="1148" w:name="_Toc490477794"/>
      <w:bookmarkStart w:id="1149" w:name="_Toc490492023"/>
      <w:bookmarkStart w:id="1150" w:name="_Toc490634496"/>
      <w:bookmarkStart w:id="1151" w:name="_Toc490477795"/>
      <w:bookmarkStart w:id="1152" w:name="_Toc490492024"/>
      <w:bookmarkStart w:id="1153" w:name="_Toc490634497"/>
      <w:bookmarkStart w:id="1154" w:name="_Toc490477796"/>
      <w:bookmarkStart w:id="1155" w:name="_Toc490492025"/>
      <w:bookmarkStart w:id="1156" w:name="_Toc490634498"/>
      <w:bookmarkStart w:id="1157" w:name="_Toc490477797"/>
      <w:bookmarkStart w:id="1158" w:name="_Toc490492026"/>
      <w:bookmarkStart w:id="1159" w:name="_Toc490634499"/>
      <w:bookmarkStart w:id="1160" w:name="_Toc490477802"/>
      <w:bookmarkStart w:id="1161" w:name="_Toc490492031"/>
      <w:bookmarkStart w:id="1162" w:name="_Toc490634504"/>
      <w:bookmarkStart w:id="1163" w:name="_Toc490477803"/>
      <w:bookmarkStart w:id="1164" w:name="_Toc490492032"/>
      <w:bookmarkStart w:id="1165" w:name="_Toc490634505"/>
      <w:bookmarkStart w:id="1166" w:name="_Toc490477804"/>
      <w:bookmarkStart w:id="1167" w:name="_Toc490492033"/>
      <w:bookmarkStart w:id="1168" w:name="_Toc490634506"/>
      <w:bookmarkStart w:id="1169" w:name="_Toc490477805"/>
      <w:bookmarkStart w:id="1170" w:name="_Toc490492034"/>
      <w:bookmarkStart w:id="1171" w:name="_Toc490634507"/>
      <w:bookmarkStart w:id="1172" w:name="_Toc490477806"/>
      <w:bookmarkStart w:id="1173" w:name="_Toc490492035"/>
      <w:bookmarkStart w:id="1174" w:name="_Toc490634508"/>
      <w:bookmarkStart w:id="1175" w:name="_Toc490477807"/>
      <w:bookmarkStart w:id="1176" w:name="_Toc490492036"/>
      <w:bookmarkStart w:id="1177" w:name="_Toc490634509"/>
      <w:bookmarkStart w:id="1178" w:name="_Toc490477808"/>
      <w:bookmarkStart w:id="1179" w:name="_Toc490492037"/>
      <w:bookmarkStart w:id="1180" w:name="_Toc490634510"/>
      <w:bookmarkStart w:id="1181" w:name="_Toc490477810"/>
      <w:bookmarkStart w:id="1182" w:name="_Toc490492039"/>
      <w:bookmarkStart w:id="1183" w:name="_Toc490634512"/>
      <w:bookmarkStart w:id="1184" w:name="_Toc490477811"/>
      <w:bookmarkStart w:id="1185" w:name="_Toc490492040"/>
      <w:bookmarkStart w:id="1186" w:name="_Toc490634513"/>
      <w:bookmarkStart w:id="1187" w:name="_Toc423342325"/>
      <w:bookmarkStart w:id="1188" w:name="_Toc423348016"/>
      <w:bookmarkStart w:id="1189" w:name="_Toc424040082"/>
      <w:bookmarkStart w:id="1190" w:name="_Toc424043139"/>
      <w:bookmarkStart w:id="1191" w:name="_Toc424124600"/>
      <w:bookmarkStart w:id="1192" w:name="_Toc423342326"/>
      <w:bookmarkStart w:id="1193" w:name="_Toc423348017"/>
      <w:bookmarkStart w:id="1194" w:name="_Toc424040083"/>
      <w:bookmarkStart w:id="1195" w:name="_Toc424043140"/>
      <w:bookmarkStart w:id="1196" w:name="_Toc424124601"/>
      <w:bookmarkStart w:id="1197" w:name="_Toc521675260"/>
      <w:bookmarkStart w:id="1198" w:name="_Toc57649810"/>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r w:rsidRPr="00530C8E">
        <w:rPr>
          <w:snapToGrid w:val="0"/>
        </w:rPr>
        <w:lastRenderedPageBreak/>
        <w:t>odorisation</w:t>
      </w:r>
      <w:bookmarkEnd w:id="1197"/>
    </w:p>
    <w:p w14:paraId="12E9831D" w14:textId="77777777" w:rsidR="00D71E11" w:rsidRDefault="00D71E11" w:rsidP="00D71E11">
      <w:pPr>
        <w:pStyle w:val="Heading2"/>
        <w:ind w:left="623"/>
      </w:pPr>
      <w:r>
        <w:t>Odorised Pipeline</w:t>
      </w:r>
    </w:p>
    <w:p w14:paraId="196EFCFF" w14:textId="4D8BF577" w:rsidR="007056F4" w:rsidRDefault="00220D3C" w:rsidP="007056F4">
      <w:pPr>
        <w:numPr>
          <w:ilvl w:val="1"/>
          <w:numId w:val="4"/>
        </w:numPr>
      </w:pPr>
      <w:r>
        <w:t xml:space="preserve">If First Gas’ Pipeline </w:t>
      </w:r>
      <w:ins w:id="1199" w:author="Bell Gully" w:date="2018-06-29T15:48:00Z">
        <w:r w:rsidR="003102E1">
          <w:t xml:space="preserve">which connects to a Delivery Point </w:t>
        </w:r>
      </w:ins>
      <w:r>
        <w:t xml:space="preserve">is stipulated as “Odorised” </w:t>
      </w:r>
      <w:r w:rsidR="007056F4">
        <w:t xml:space="preserve">in </w:t>
      </w:r>
      <w:ins w:id="1200" w:author="Bell Gully" w:date="2018-08-08T15:53:00Z">
        <w:r w:rsidR="0042491C">
          <w:t xml:space="preserve">ICA </w:t>
        </w:r>
      </w:ins>
      <w:r w:rsidR="007056F4">
        <w:t>Schedule One</w:t>
      </w:r>
      <w:r>
        <w:t>,</w:t>
      </w:r>
      <w:r w:rsidRPr="00220D3C">
        <w:t xml:space="preserve"> </w:t>
      </w:r>
      <w:r>
        <w:t xml:space="preserve">Gas in that </w:t>
      </w:r>
      <w:ins w:id="1201" w:author="Bell Gully" w:date="2018-06-29T15:48:00Z">
        <w:r w:rsidR="003102E1">
          <w:t xml:space="preserve">part of the </w:t>
        </w:r>
      </w:ins>
      <w:r>
        <w:t xml:space="preserve">Pipeline must be odorised </w:t>
      </w:r>
      <w:r w:rsidR="00AB6EEE">
        <w:t xml:space="preserve">to comply with the </w:t>
      </w:r>
      <w:r w:rsidR="00AB6EEE" w:rsidRPr="00CE26DC">
        <w:t xml:space="preserve">detectability requirements </w:t>
      </w:r>
      <w:r w:rsidR="00AB6EEE">
        <w:t xml:space="preserve">set out </w:t>
      </w:r>
      <w:r>
        <w:t xml:space="preserve">in New Zealand Standard 5263:2003: Gas Detection and </w:t>
      </w:r>
      <w:proofErr w:type="spellStart"/>
      <w:r>
        <w:t>Odorisation</w:t>
      </w:r>
      <w:proofErr w:type="spellEnd"/>
      <w:r>
        <w:t xml:space="preserve">. </w:t>
      </w:r>
    </w:p>
    <w:p w14:paraId="51EC82ED" w14:textId="1B1848CF" w:rsidR="007056F4" w:rsidRDefault="00B433B9" w:rsidP="00BE27C0">
      <w:pPr>
        <w:numPr>
          <w:ilvl w:val="1"/>
          <w:numId w:val="4"/>
        </w:numPr>
      </w:pPr>
      <w:r>
        <w:t>If</w:t>
      </w:r>
      <w:r w:rsidR="007056F4" w:rsidRPr="00CE26DC">
        <w:t xml:space="preserve"> </w:t>
      </w:r>
      <w:r w:rsidR="00AB6EEE">
        <w:t>either Party becomes</w:t>
      </w:r>
      <w:r w:rsidR="007056F4">
        <w:t xml:space="preserve"> aware </w:t>
      </w:r>
      <w:r w:rsidR="007056F4" w:rsidRPr="00CE26DC">
        <w:t>that</w:t>
      </w:r>
      <w:r w:rsidR="007056F4">
        <w:t xml:space="preserve"> </w:t>
      </w:r>
      <w:r>
        <w:t xml:space="preserve">insufficiently odorised </w:t>
      </w:r>
      <w:r w:rsidR="007056F4">
        <w:t xml:space="preserve">Gas </w:t>
      </w:r>
      <w:r>
        <w:t>has flowed</w:t>
      </w:r>
      <w:r w:rsidR="006518EE">
        <w:t xml:space="preserve"> or</w:t>
      </w:r>
      <w:r w:rsidR="007056F4">
        <w:t xml:space="preserve"> </w:t>
      </w:r>
      <w:r w:rsidR="007056F4" w:rsidRPr="00CE26DC">
        <w:t>is flow</w:t>
      </w:r>
      <w:r w:rsidR="007056F4">
        <w:t xml:space="preserve">ing </w:t>
      </w:r>
      <w:r w:rsidR="00BE27C0">
        <w:t>at</w:t>
      </w:r>
      <w:r w:rsidR="007056F4" w:rsidRPr="00CE26DC">
        <w:t xml:space="preserve"> </w:t>
      </w:r>
      <w:r>
        <w:t>a</w:t>
      </w:r>
      <w:r w:rsidR="007056F4" w:rsidRPr="00CE26DC">
        <w:t xml:space="preserve"> Delivery Point</w:t>
      </w:r>
      <w:r>
        <w:t xml:space="preserve"> on </w:t>
      </w:r>
      <w:del w:id="1202" w:author="Bell Gully" w:date="2018-06-29T15:49:00Z">
        <w:r w:rsidDel="003102E1">
          <w:delText xml:space="preserve">an Odorised </w:delText>
        </w:r>
      </w:del>
      <w:ins w:id="1203" w:author="Bell Gully" w:date="2018-06-29T15:49:00Z">
        <w:r w:rsidR="003102E1">
          <w:t xml:space="preserve">a </w:t>
        </w:r>
      </w:ins>
      <w:r>
        <w:t>Pipeline</w:t>
      </w:r>
      <w:ins w:id="1204" w:author="Bell Gully" w:date="2018-06-29T15:49:00Z">
        <w:r w:rsidR="003102E1">
          <w:t xml:space="preserve"> stipulated as “Odorised” in </w:t>
        </w:r>
      </w:ins>
      <w:ins w:id="1205" w:author="Bell Gully" w:date="2018-08-08T15:53:00Z">
        <w:r w:rsidR="0042491C">
          <w:t xml:space="preserve">ICA </w:t>
        </w:r>
      </w:ins>
      <w:ins w:id="1206" w:author="Bell Gully" w:date="2018-06-29T15:49:00Z">
        <w:r w:rsidR="003102E1">
          <w:t>Schedule One</w:t>
        </w:r>
      </w:ins>
      <w:r w:rsidR="007056F4" w:rsidRPr="00CE26DC">
        <w:t xml:space="preserve">, </w:t>
      </w:r>
      <w:r w:rsidR="00AB6EEE">
        <w:t xml:space="preserve">it </w:t>
      </w:r>
      <w:r w:rsidR="007056F4" w:rsidRPr="00CE26DC">
        <w:t xml:space="preserve">will </w:t>
      </w:r>
      <w:r w:rsidR="006518EE">
        <w:t xml:space="preserve">promptly </w:t>
      </w:r>
      <w:r w:rsidR="007056F4" w:rsidRPr="00CE26DC">
        <w:t>notify the other Party</w:t>
      </w:r>
      <w:del w:id="1207" w:author="Bell Gully" w:date="2018-07-09T10:00:00Z">
        <w:r w:rsidR="00BE27C0" w:rsidDel="00336FF0">
          <w:delText>.</w:delText>
        </w:r>
      </w:del>
      <w:ins w:id="1208" w:author="Bell Gully" w:date="2018-07-09T10:00:00Z">
        <w:r w:rsidR="00336FF0">
          <w:t xml:space="preserve"> and</w:t>
        </w:r>
      </w:ins>
      <w:r w:rsidR="007056F4" w:rsidRPr="00CE26DC">
        <w:t xml:space="preserve"> </w:t>
      </w:r>
      <w:r w:rsidR="00BE27C0">
        <w:t>First Gas</w:t>
      </w:r>
      <w:r w:rsidR="00BE27C0" w:rsidRPr="00CE26DC">
        <w:t xml:space="preserve"> will</w:t>
      </w:r>
      <w:r w:rsidR="00BE27C0">
        <w:t xml:space="preserve"> investigate </w:t>
      </w:r>
      <w:r w:rsidR="00BE27C0" w:rsidRPr="00CE26DC">
        <w:t>and</w:t>
      </w:r>
      <w:del w:id="1209" w:author="Bell Gully" w:date="2018-06-29T15:49:00Z">
        <w:r w:rsidR="00BE27C0" w:rsidDel="003102E1">
          <w:delText>,</w:delText>
        </w:r>
      </w:del>
      <w:r w:rsidR="00BE27C0">
        <w:t xml:space="preserve"> </w:t>
      </w:r>
      <w:ins w:id="1210" w:author="Bell Gully" w:date="2018-06-29T15:50:00Z">
        <w:r w:rsidR="003102E1">
          <w:t xml:space="preserve">use its reasonable endeavours to </w:t>
        </w:r>
      </w:ins>
      <w:r w:rsidR="00BE27C0">
        <w:t>as soon as practicable</w:t>
      </w:r>
      <w:r w:rsidR="007056F4">
        <w:t>:</w:t>
      </w:r>
    </w:p>
    <w:p w14:paraId="37177708" w14:textId="07A75B3E" w:rsidR="00BE27C0" w:rsidRPr="006518EE" w:rsidRDefault="006518EE" w:rsidP="007056F4">
      <w:pPr>
        <w:numPr>
          <w:ilvl w:val="2"/>
          <w:numId w:val="4"/>
        </w:numPr>
        <w:spacing w:after="290" w:line="290" w:lineRule="atLeast"/>
        <w:rPr>
          <w:lang w:val="en-AU"/>
        </w:rPr>
      </w:pPr>
      <w:r>
        <w:rPr>
          <w:lang w:val="en-AU"/>
        </w:rPr>
        <w:t xml:space="preserve">restore </w:t>
      </w:r>
      <w:proofErr w:type="spellStart"/>
      <w:r>
        <w:rPr>
          <w:lang w:val="en-AU"/>
        </w:rPr>
        <w:t>odorisation</w:t>
      </w:r>
      <w:proofErr w:type="spellEnd"/>
      <w:r>
        <w:rPr>
          <w:lang w:val="en-AU"/>
        </w:rPr>
        <w:t xml:space="preserve"> of Gas in accordance with </w:t>
      </w:r>
      <w:r w:rsidRPr="006518EE">
        <w:rPr>
          <w:i/>
          <w:lang w:val="en-AU"/>
        </w:rPr>
        <w:t>section 7.1</w:t>
      </w:r>
      <w:r>
        <w:rPr>
          <w:lang w:val="en-AU"/>
        </w:rPr>
        <w:t>; and</w:t>
      </w:r>
    </w:p>
    <w:p w14:paraId="031E9363" w14:textId="59211F95" w:rsidR="00BE27C0" w:rsidRPr="006518EE" w:rsidRDefault="00BE27C0" w:rsidP="00BE27C0">
      <w:pPr>
        <w:numPr>
          <w:ilvl w:val="2"/>
          <w:numId w:val="4"/>
        </w:numPr>
        <w:spacing w:after="290" w:line="290" w:lineRule="atLeast"/>
        <w:rPr>
          <w:lang w:val="en-AU"/>
        </w:rPr>
      </w:pPr>
      <w:proofErr w:type="gramStart"/>
      <w:r>
        <w:t>notify</w:t>
      </w:r>
      <w:proofErr w:type="gramEnd"/>
      <w:r>
        <w:t xml:space="preserve"> the Interconnected Party of </w:t>
      </w:r>
      <w:r w:rsidR="007056F4">
        <w:t xml:space="preserve">the </w:t>
      </w:r>
      <w:r>
        <w:t>reason for</w:t>
      </w:r>
      <w:r w:rsidR="007056F4">
        <w:t xml:space="preserve"> </w:t>
      </w:r>
      <w:r w:rsidR="006518EE">
        <w:t>the</w:t>
      </w:r>
      <w:r w:rsidR="007056F4">
        <w:t xml:space="preserve"> </w:t>
      </w:r>
      <w:r w:rsidR="003E74C3">
        <w:t>insufficiently</w:t>
      </w:r>
      <w:r w:rsidR="007056F4">
        <w:t xml:space="preserve"> </w:t>
      </w:r>
      <w:r w:rsidR="006518EE">
        <w:t>o</w:t>
      </w:r>
      <w:r w:rsidR="007056F4">
        <w:t>dorised Gas</w:t>
      </w:r>
      <w:r w:rsidR="006518EE">
        <w:t xml:space="preserve">, </w:t>
      </w:r>
      <w:r w:rsidR="007056F4" w:rsidRPr="00CE26DC">
        <w:t xml:space="preserve">the likely period of time during which </w:t>
      </w:r>
      <w:r w:rsidR="003E74C3">
        <w:t>insufficiently</w:t>
      </w:r>
      <w:r w:rsidR="007056F4">
        <w:t xml:space="preserve"> </w:t>
      </w:r>
      <w:r w:rsidR="006518EE">
        <w:t>o</w:t>
      </w:r>
      <w:r w:rsidR="007056F4">
        <w:t>dorised Gas</w:t>
      </w:r>
      <w:r w:rsidR="007056F4" w:rsidDel="009515C6">
        <w:t xml:space="preserve"> </w:t>
      </w:r>
      <w:r w:rsidR="007056F4">
        <w:t>flowed</w:t>
      </w:r>
      <w:r>
        <w:t>,</w:t>
      </w:r>
      <w:r w:rsidR="006518EE">
        <w:t xml:space="preserve"> and any other relevant information. </w:t>
      </w:r>
    </w:p>
    <w:p w14:paraId="1D764379" w14:textId="46AB8DED" w:rsidR="007056F4" w:rsidRDefault="007056F4" w:rsidP="007056F4">
      <w:pPr>
        <w:numPr>
          <w:ilvl w:val="1"/>
          <w:numId w:val="4"/>
        </w:numPr>
      </w:pPr>
      <w:r>
        <w:t>Notwithstanding any other provision of this Agreement, First Gas</w:t>
      </w:r>
      <w:r w:rsidRPr="00CE26DC">
        <w:t xml:space="preserve"> </w:t>
      </w:r>
      <w:r>
        <w:t xml:space="preserve">shall </w:t>
      </w:r>
      <w:r w:rsidRPr="00CE26DC">
        <w:t xml:space="preserve">have </w:t>
      </w:r>
      <w:r>
        <w:t xml:space="preserve">no </w:t>
      </w:r>
      <w:r w:rsidRPr="00CE26DC">
        <w:t xml:space="preserve">liability to </w:t>
      </w:r>
      <w:r>
        <w:t>the Interconnected Party</w:t>
      </w:r>
      <w:r w:rsidRPr="00CE26DC">
        <w:t xml:space="preserve"> </w:t>
      </w:r>
      <w:r>
        <w:t xml:space="preserve">whatsoever </w:t>
      </w:r>
      <w:r w:rsidRPr="00CE26DC">
        <w:t xml:space="preserve">for any Loss incurred by </w:t>
      </w:r>
      <w:r>
        <w:t xml:space="preserve">the Interconnected Party arising from the occurrence of </w:t>
      </w:r>
      <w:r w:rsidR="003E74C3">
        <w:t>insufficiently</w:t>
      </w:r>
      <w:r>
        <w:t xml:space="preserve"> </w:t>
      </w:r>
      <w:r w:rsidR="00C30A22">
        <w:t>o</w:t>
      </w:r>
      <w:r>
        <w:t>dorised Gas</w:t>
      </w:r>
      <w:r w:rsidRPr="00CE26DC">
        <w:t>.</w:t>
      </w:r>
    </w:p>
    <w:p w14:paraId="3DD92181" w14:textId="70213431" w:rsidR="00523E7D" w:rsidRDefault="00523E7D" w:rsidP="008E53A0">
      <w:pPr>
        <w:pStyle w:val="Heading2"/>
        <w:ind w:left="623"/>
      </w:pPr>
      <w:del w:id="1211" w:author="Bell Gully" w:date="2018-07-12T20:43:00Z">
        <w:r w:rsidDel="00B31B9B">
          <w:delText>Unodorised Pipeline</w:delText>
        </w:r>
      </w:del>
    </w:p>
    <w:p w14:paraId="37B3A35B" w14:textId="3E0E97E6" w:rsidR="00027779" w:rsidRDefault="007021B4" w:rsidP="005824D2">
      <w:pPr>
        <w:numPr>
          <w:ilvl w:val="1"/>
          <w:numId w:val="4"/>
        </w:numPr>
      </w:pPr>
      <w:r>
        <w:t xml:space="preserve">The design, construction, operation and maintenance of </w:t>
      </w:r>
      <w:proofErr w:type="spellStart"/>
      <w:r>
        <w:t>Odorisation</w:t>
      </w:r>
      <w:proofErr w:type="spellEnd"/>
      <w:r>
        <w:t xml:space="preserve"> Facilities shall be the responsibility of their owner</w:t>
      </w:r>
      <w:r w:rsidR="00027779">
        <w:t xml:space="preserve">. </w:t>
      </w:r>
    </w:p>
    <w:p w14:paraId="726FBA77" w14:textId="6124DBF2" w:rsidR="008E53A0" w:rsidRDefault="008E53A0" w:rsidP="008E53A0">
      <w:pPr>
        <w:numPr>
          <w:ilvl w:val="1"/>
          <w:numId w:val="4"/>
        </w:numPr>
      </w:pPr>
      <w:r>
        <w:t xml:space="preserve">Notwithstanding any other provision of this Agreement, First Gas may cease odorising </w:t>
      </w:r>
      <w:ins w:id="1212" w:author="Bell Gully" w:date="2018-06-29T15:49:00Z">
        <w:r w:rsidR="003102E1">
          <w:t xml:space="preserve">(or requiring the odorising of) </w:t>
        </w:r>
      </w:ins>
      <w:r>
        <w:t xml:space="preserve">Gas in any Pipeline or at any Delivery Point on expiry of not less than 18 Months’ written notice to the Interconnected Party and all Shippers. </w:t>
      </w:r>
    </w:p>
    <w:p w14:paraId="4BACAE51" w14:textId="77777777" w:rsidR="005E6AC1" w:rsidRDefault="005E6AC1" w:rsidP="009871BE">
      <w:pPr>
        <w:pStyle w:val="Heading1"/>
        <w:numPr>
          <w:ilvl w:val="0"/>
          <w:numId w:val="4"/>
        </w:numPr>
        <w:rPr>
          <w:snapToGrid w:val="0"/>
        </w:rPr>
      </w:pPr>
      <w:bookmarkStart w:id="1213" w:name="_Toc490477813"/>
      <w:bookmarkStart w:id="1214" w:name="_Toc490492042"/>
      <w:bookmarkStart w:id="1215" w:name="_Toc490634515"/>
      <w:bookmarkStart w:id="1216" w:name="_Toc490477815"/>
      <w:bookmarkStart w:id="1217" w:name="_Toc490492044"/>
      <w:bookmarkStart w:id="1218" w:name="_Toc490634517"/>
      <w:bookmarkStart w:id="1219" w:name="_Toc490477819"/>
      <w:bookmarkStart w:id="1220" w:name="_Toc490492048"/>
      <w:bookmarkStart w:id="1221" w:name="_Toc490634521"/>
      <w:bookmarkStart w:id="1222" w:name="_Toc490477820"/>
      <w:bookmarkStart w:id="1223" w:name="_Toc490492049"/>
      <w:bookmarkStart w:id="1224" w:name="_Toc490634522"/>
      <w:bookmarkStart w:id="1225" w:name="_Toc490477822"/>
      <w:bookmarkStart w:id="1226" w:name="_Toc490492051"/>
      <w:bookmarkStart w:id="1227" w:name="_Toc490634524"/>
      <w:bookmarkStart w:id="1228" w:name="_Toc490477824"/>
      <w:bookmarkStart w:id="1229" w:name="_Toc490492053"/>
      <w:bookmarkStart w:id="1230" w:name="_Toc490634526"/>
      <w:bookmarkStart w:id="1231" w:name="_Toc490477827"/>
      <w:bookmarkStart w:id="1232" w:name="_Toc490492056"/>
      <w:bookmarkStart w:id="1233" w:name="_Toc490634529"/>
      <w:bookmarkStart w:id="1234" w:name="_Toc490477829"/>
      <w:bookmarkStart w:id="1235" w:name="_Toc490492058"/>
      <w:bookmarkStart w:id="1236" w:name="_Toc490634531"/>
      <w:bookmarkStart w:id="1237" w:name="_Toc490477831"/>
      <w:bookmarkStart w:id="1238" w:name="_Toc490492060"/>
      <w:bookmarkStart w:id="1239" w:name="_Toc490634533"/>
      <w:bookmarkStart w:id="1240" w:name="_Toc490477834"/>
      <w:bookmarkStart w:id="1241" w:name="_Toc490492063"/>
      <w:bookmarkStart w:id="1242" w:name="_Toc490634536"/>
      <w:bookmarkStart w:id="1243" w:name="_Toc490477835"/>
      <w:bookmarkStart w:id="1244" w:name="_Toc490492064"/>
      <w:bookmarkStart w:id="1245" w:name="_Toc490634537"/>
      <w:bookmarkStart w:id="1246" w:name="_Toc490477836"/>
      <w:bookmarkStart w:id="1247" w:name="_Toc490492065"/>
      <w:bookmarkStart w:id="1248" w:name="_Toc490634538"/>
      <w:bookmarkStart w:id="1249" w:name="_Toc490477839"/>
      <w:bookmarkStart w:id="1250" w:name="_Toc490492068"/>
      <w:bookmarkStart w:id="1251" w:name="_Toc490634541"/>
      <w:bookmarkStart w:id="1252" w:name="_Toc490477840"/>
      <w:bookmarkStart w:id="1253" w:name="_Toc490492069"/>
      <w:bookmarkStart w:id="1254" w:name="_Toc490634542"/>
      <w:bookmarkStart w:id="1255" w:name="_Toc490477841"/>
      <w:bookmarkStart w:id="1256" w:name="_Toc490492070"/>
      <w:bookmarkStart w:id="1257" w:name="_Toc490634543"/>
      <w:bookmarkStart w:id="1258" w:name="_Toc490477842"/>
      <w:bookmarkStart w:id="1259" w:name="_Toc490492071"/>
      <w:bookmarkStart w:id="1260" w:name="_Toc490634544"/>
      <w:bookmarkStart w:id="1261" w:name="_Toc490477843"/>
      <w:bookmarkStart w:id="1262" w:name="_Toc490492072"/>
      <w:bookmarkStart w:id="1263" w:name="_Toc490634545"/>
      <w:bookmarkStart w:id="1264" w:name="_Toc490477859"/>
      <w:bookmarkStart w:id="1265" w:name="_Toc490492088"/>
      <w:bookmarkStart w:id="1266" w:name="_Toc490634561"/>
      <w:bookmarkStart w:id="1267" w:name="_Toc490477860"/>
      <w:bookmarkStart w:id="1268" w:name="_Toc490492089"/>
      <w:bookmarkStart w:id="1269" w:name="_Toc490634562"/>
      <w:bookmarkStart w:id="1270" w:name="_Toc521675261"/>
      <w:bookmarkStart w:id="1271" w:name="_Toc57649811"/>
      <w:bookmarkEnd w:id="1198"/>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r>
        <w:rPr>
          <w:snapToGrid w:val="0"/>
        </w:rPr>
        <w:t>health and safety</w:t>
      </w:r>
      <w:bookmarkEnd w:id="1270"/>
    </w:p>
    <w:p w14:paraId="3AA83D9B" w14:textId="58B3E6CA" w:rsidR="005E6AC1" w:rsidRPr="00F27205" w:rsidRDefault="00AF088D" w:rsidP="009871BE">
      <w:pPr>
        <w:numPr>
          <w:ilvl w:val="1"/>
          <w:numId w:val="4"/>
        </w:numPr>
      </w:pPr>
      <w:bookmarkStart w:id="1272" w:name="_Ref412039359"/>
      <w:bookmarkStart w:id="1273" w:name="_Ref411349235"/>
      <w:r>
        <w:t>At any</w:t>
      </w:r>
      <w:r w:rsidR="004F68C6">
        <w:t xml:space="preserve"> Delivery Point, each</w:t>
      </w:r>
      <w:r w:rsidR="005E6AC1" w:rsidRPr="00F27205">
        <w:t xml:space="preserve"> Party shall</w:t>
      </w:r>
      <w:r w:rsidR="004F68C6">
        <w:t xml:space="preserve"> (as applicable)</w:t>
      </w:r>
      <w:r w:rsidR="005E6AC1" w:rsidRPr="00F27205">
        <w:t xml:space="preserve"> ensure that its personnel:</w:t>
      </w:r>
    </w:p>
    <w:p w14:paraId="63503787" w14:textId="6C07A0D1" w:rsidR="005E6AC1" w:rsidRPr="00F27205" w:rsidRDefault="005E6AC1" w:rsidP="009871BE">
      <w:pPr>
        <w:numPr>
          <w:ilvl w:val="2"/>
          <w:numId w:val="4"/>
        </w:numPr>
      </w:pPr>
      <w:r w:rsidRPr="00F27205">
        <w:t xml:space="preserve">comply with all applicable </w:t>
      </w:r>
      <w:r w:rsidR="000601CE">
        <w:t xml:space="preserve">health and </w:t>
      </w:r>
      <w:r w:rsidR="000601CE" w:rsidRPr="00F27205">
        <w:t xml:space="preserve">safety </w:t>
      </w:r>
      <w:r w:rsidR="002F0845">
        <w:t>law</w:t>
      </w:r>
      <w:r w:rsidRPr="00F27205">
        <w:t xml:space="preserve">; </w:t>
      </w:r>
    </w:p>
    <w:p w14:paraId="176F162E" w14:textId="78881DDA" w:rsidR="005E6AC1" w:rsidRPr="00F27205" w:rsidRDefault="005E6AC1" w:rsidP="009871BE">
      <w:pPr>
        <w:numPr>
          <w:ilvl w:val="2"/>
          <w:numId w:val="4"/>
        </w:numPr>
      </w:pPr>
      <w:r w:rsidRPr="00F27205">
        <w:t xml:space="preserve">comply with </w:t>
      </w:r>
      <w:r w:rsidR="00DE1E62">
        <w:t>its own and other</w:t>
      </w:r>
      <w:r>
        <w:t xml:space="preserve"> Party’s</w:t>
      </w:r>
      <w:r w:rsidRPr="00F27205">
        <w:t xml:space="preserve"> health and safety plan</w:t>
      </w:r>
      <w:r>
        <w:t xml:space="preserve">, as provided to </w:t>
      </w:r>
      <w:r w:rsidR="00DE1E62">
        <w:t>each Party</w:t>
      </w:r>
      <w:ins w:id="1274" w:author="Bell Gully" w:date="2018-06-28T21:36:00Z">
        <w:r w:rsidR="00C86471">
          <w:t>, and cooperate with such other Party in relation to its health and safety plan and ensure that their respective health and safety plans and activities are coordinated where they both access or use the same site</w:t>
        </w:r>
      </w:ins>
      <w:r w:rsidRPr="00F27205">
        <w:t>;</w:t>
      </w:r>
    </w:p>
    <w:p w14:paraId="2D7A9E23" w14:textId="1212A3E5" w:rsidR="005E6AC1" w:rsidRPr="00F27205" w:rsidRDefault="005E6AC1" w:rsidP="004F68C6">
      <w:pPr>
        <w:numPr>
          <w:ilvl w:val="2"/>
          <w:numId w:val="4"/>
        </w:numPr>
      </w:pPr>
      <w:r w:rsidRPr="00F27205">
        <w:t>take all practicable steps to identify and eliminate risks to health and safety</w:t>
      </w:r>
      <w:r w:rsidR="004F68C6">
        <w:t xml:space="preserve"> or, where</w:t>
      </w:r>
      <w:r w:rsidRPr="00F27205">
        <w:t xml:space="preserve"> </w:t>
      </w:r>
      <w:r w:rsidR="002E341B">
        <w:t>elimination of a risk</w:t>
      </w:r>
      <w:r w:rsidR="004F68C6">
        <w:t xml:space="preserve"> </w:t>
      </w:r>
      <w:r w:rsidRPr="00F27205">
        <w:t xml:space="preserve">is </w:t>
      </w:r>
      <w:r w:rsidR="002E341B">
        <w:t>impractical</w:t>
      </w:r>
      <w:r w:rsidRPr="00F27205">
        <w:t xml:space="preserve">, take all practicable steps to minimise </w:t>
      </w:r>
      <w:r w:rsidR="002E341B">
        <w:t>it</w:t>
      </w:r>
      <w:r w:rsidRPr="00F27205">
        <w:t>;</w:t>
      </w:r>
    </w:p>
    <w:p w14:paraId="54116C0C" w14:textId="702643AF" w:rsidR="005E6AC1" w:rsidRPr="00F27205" w:rsidRDefault="005E6AC1" w:rsidP="009871BE">
      <w:pPr>
        <w:numPr>
          <w:ilvl w:val="2"/>
          <w:numId w:val="4"/>
        </w:numPr>
      </w:pPr>
      <w:r w:rsidRPr="00F27205">
        <w:t xml:space="preserve">immediately advise the other Party verbally of any incident affecting, or which may affect, </w:t>
      </w:r>
      <w:r w:rsidR="00BC6CB5">
        <w:t>that</w:t>
      </w:r>
      <w:r w:rsidRPr="00F27205">
        <w:t xml:space="preserve"> </w:t>
      </w:r>
      <w:r w:rsidR="00F05DB3">
        <w:t>Delivery</w:t>
      </w:r>
      <w:r w:rsidRPr="00F27205">
        <w:t xml:space="preserve"> Point and which must be reported or notified to the </w:t>
      </w:r>
      <w:r w:rsidRPr="00F27205">
        <w:lastRenderedPageBreak/>
        <w:t xml:space="preserve">relevant authority pursuant to the relevant </w:t>
      </w:r>
      <w:r w:rsidR="002F0845">
        <w:t>law</w:t>
      </w:r>
      <w:r w:rsidRPr="00F27205">
        <w:t xml:space="preserve">, and as soon as possible afterwards, provide the other Party with: </w:t>
      </w:r>
    </w:p>
    <w:p w14:paraId="3B6ADF34" w14:textId="77777777" w:rsidR="005E6AC1" w:rsidRPr="00F27205" w:rsidRDefault="005E6AC1" w:rsidP="009871BE">
      <w:pPr>
        <w:numPr>
          <w:ilvl w:val="3"/>
          <w:numId w:val="4"/>
        </w:numPr>
      </w:pPr>
      <w:r w:rsidRPr="00F27205">
        <w:t xml:space="preserve">written details of the incident; </w:t>
      </w:r>
    </w:p>
    <w:p w14:paraId="0E019560" w14:textId="77777777" w:rsidR="005E6AC1" w:rsidRPr="00F27205" w:rsidRDefault="005E6AC1" w:rsidP="009871BE">
      <w:pPr>
        <w:numPr>
          <w:ilvl w:val="3"/>
          <w:numId w:val="4"/>
        </w:numPr>
      </w:pPr>
      <w:r w:rsidRPr="00F27205">
        <w:t>a copy of any notice given to the relevant authority; and</w:t>
      </w:r>
    </w:p>
    <w:p w14:paraId="6DCC424A" w14:textId="77777777" w:rsidR="005E6AC1" w:rsidRPr="00F27205" w:rsidRDefault="005E6AC1" w:rsidP="009871BE">
      <w:pPr>
        <w:numPr>
          <w:ilvl w:val="3"/>
          <w:numId w:val="4"/>
        </w:numPr>
      </w:pPr>
      <w:r w:rsidRPr="00F27205">
        <w:t xml:space="preserve">details of steps taken or to be taken to eliminate or minimise any risk associated with that incident; and </w:t>
      </w:r>
    </w:p>
    <w:p w14:paraId="5017F67C" w14:textId="77777777" w:rsidR="005E6AC1" w:rsidRPr="00F27205" w:rsidRDefault="005E6AC1" w:rsidP="009871BE">
      <w:pPr>
        <w:numPr>
          <w:ilvl w:val="2"/>
          <w:numId w:val="4"/>
        </w:numPr>
      </w:pPr>
      <w:bookmarkStart w:id="1275" w:name="_Ref411351132"/>
      <w:bookmarkEnd w:id="1272"/>
      <w:bookmarkEnd w:id="1273"/>
      <w:proofErr w:type="gramStart"/>
      <w:r w:rsidRPr="00F27205">
        <w:t>provide</w:t>
      </w:r>
      <w:proofErr w:type="gramEnd"/>
      <w:r w:rsidRPr="00F27205">
        <w:t xml:space="preserve"> all information and assistance reasonably requested by the other Party to ensure that no harm comes to any persons.</w:t>
      </w:r>
      <w:bookmarkEnd w:id="1275"/>
      <w:r w:rsidRPr="00F27205">
        <w:t xml:space="preserve"> </w:t>
      </w:r>
    </w:p>
    <w:p w14:paraId="4257D893" w14:textId="7BA26DF6" w:rsidR="005E6AC1" w:rsidRPr="00E923DE" w:rsidRDefault="005E6AC1" w:rsidP="009871BE">
      <w:pPr>
        <w:numPr>
          <w:ilvl w:val="1"/>
          <w:numId w:val="4"/>
        </w:numPr>
      </w:pPr>
      <w:r w:rsidRPr="00F27205">
        <w:t>For the purpose</w:t>
      </w:r>
      <w:r w:rsidR="006255DF">
        <w:t>s</w:t>
      </w:r>
      <w:r w:rsidRPr="00F27205">
        <w:t xml:space="preserve"> of this </w:t>
      </w:r>
      <w:r w:rsidRPr="005E6AC1">
        <w:rPr>
          <w:i/>
        </w:rPr>
        <w:t xml:space="preserve">section </w:t>
      </w:r>
      <w:r w:rsidR="007056F4">
        <w:rPr>
          <w:i/>
        </w:rPr>
        <w:t>8</w:t>
      </w:r>
      <w:r w:rsidR="00DE1E62" w:rsidRPr="005E6AC1">
        <w:rPr>
          <w:i/>
        </w:rPr>
        <w:t xml:space="preserve"> </w:t>
      </w:r>
      <w:r w:rsidRPr="00F27205">
        <w:t xml:space="preserve">“all practicable steps” shall be deemed to have been taken where the relevant Party </w:t>
      </w:r>
      <w:r w:rsidR="00686743">
        <w:t>has taken</w:t>
      </w:r>
      <w:r w:rsidRPr="00F27205">
        <w:t xml:space="preserve"> </w:t>
      </w:r>
      <w:r w:rsidR="00686743">
        <w:t>all those</w:t>
      </w:r>
      <w:r w:rsidR="00686743" w:rsidRPr="00F27205">
        <w:t xml:space="preserve"> </w:t>
      </w:r>
      <w:r w:rsidRPr="00F27205">
        <w:t xml:space="preserve">steps required under applicable </w:t>
      </w:r>
      <w:r w:rsidR="002F0845">
        <w:t>law</w:t>
      </w:r>
      <w:r w:rsidRPr="00F27205">
        <w:t>.</w:t>
      </w:r>
      <w:bookmarkStart w:id="1276" w:name="_Ref411351151"/>
      <w:r w:rsidRPr="00F27205">
        <w:t xml:space="preserve"> </w:t>
      </w:r>
      <w:bookmarkStart w:id="1277" w:name="_Toc411603745"/>
      <w:bookmarkStart w:id="1278" w:name="_Toc411603746"/>
      <w:bookmarkEnd w:id="1276"/>
      <w:bookmarkEnd w:id="1277"/>
      <w:bookmarkEnd w:id="1278"/>
    </w:p>
    <w:p w14:paraId="3F1C5DF6" w14:textId="043693FD" w:rsidR="00C6575C" w:rsidRPr="00530C8E" w:rsidRDefault="00F47E43" w:rsidP="009871BE">
      <w:pPr>
        <w:pStyle w:val="Heading1"/>
        <w:numPr>
          <w:ilvl w:val="0"/>
          <w:numId w:val="4"/>
        </w:numPr>
        <w:rPr>
          <w:snapToGrid w:val="0"/>
        </w:rPr>
      </w:pPr>
      <w:bookmarkStart w:id="1279" w:name="_Toc521675262"/>
      <w:r>
        <w:rPr>
          <w:snapToGrid w:val="0"/>
        </w:rPr>
        <w:t>Curtailment</w:t>
      </w:r>
      <w:bookmarkEnd w:id="1271"/>
      <w:bookmarkEnd w:id="1279"/>
    </w:p>
    <w:p w14:paraId="3E4D890C" w14:textId="77777777" w:rsidR="00C6575C" w:rsidRPr="00530C8E" w:rsidRDefault="00F47E43">
      <w:pPr>
        <w:pStyle w:val="Heading2"/>
      </w:pPr>
      <w:r>
        <w:t>Adverse Events</w:t>
      </w:r>
    </w:p>
    <w:p w14:paraId="3F8F73AA" w14:textId="2F2C8742" w:rsidR="00C6575C" w:rsidRPr="00530C8E" w:rsidRDefault="00F5193E" w:rsidP="009871BE">
      <w:pPr>
        <w:pStyle w:val="TOC2"/>
        <w:numPr>
          <w:ilvl w:val="1"/>
          <w:numId w:val="4"/>
        </w:numPr>
        <w:spacing w:after="290"/>
        <w:rPr>
          <w:snapToGrid w:val="0"/>
        </w:rPr>
      </w:pPr>
      <w:r>
        <w:rPr>
          <w:snapToGrid w:val="0"/>
        </w:rPr>
        <w:t xml:space="preserve">Subject to the balance of this </w:t>
      </w:r>
      <w:r w:rsidRPr="00DE6912">
        <w:rPr>
          <w:i/>
          <w:snapToGrid w:val="0"/>
        </w:rPr>
        <w:t xml:space="preserve">section </w:t>
      </w:r>
      <w:r>
        <w:rPr>
          <w:i/>
          <w:snapToGrid w:val="0"/>
        </w:rPr>
        <w:t>9</w:t>
      </w:r>
      <w:r>
        <w:rPr>
          <w:snapToGrid w:val="0"/>
        </w:rPr>
        <w:t xml:space="preserve">, First Gas will use reasonable endeavours to avoid curtailing the </w:t>
      </w:r>
      <w:r w:rsidR="00790D9D">
        <w:rPr>
          <w:snapToGrid w:val="0"/>
        </w:rPr>
        <w:t>tak</w:t>
      </w:r>
      <w:r w:rsidR="00087445">
        <w:rPr>
          <w:snapToGrid w:val="0"/>
        </w:rPr>
        <w:t>ing</w:t>
      </w:r>
      <w:r>
        <w:rPr>
          <w:snapToGrid w:val="0"/>
        </w:rPr>
        <w:t xml:space="preserve"> of Gas at a Delivery Point. </w:t>
      </w:r>
      <w:ins w:id="1280" w:author="Bell Gully" w:date="2018-06-29T15:51:00Z">
        <w:r w:rsidR="003102E1">
          <w:rPr>
            <w:snapToGrid w:val="0"/>
          </w:rPr>
          <w:t xml:space="preserve">However, </w:t>
        </w:r>
      </w:ins>
      <w:r w:rsidR="00A64DF4">
        <w:rPr>
          <w:snapToGrid w:val="0"/>
        </w:rPr>
        <w:t>First Gas</w:t>
      </w:r>
      <w:r w:rsidR="00C6575C" w:rsidRPr="00530C8E">
        <w:rPr>
          <w:snapToGrid w:val="0"/>
        </w:rPr>
        <w:t xml:space="preserve"> may </w:t>
      </w:r>
      <w:r w:rsidR="00C6575C" w:rsidRPr="001414BC">
        <w:rPr>
          <w:snapToGrid w:val="0"/>
        </w:rPr>
        <w:t>curtail</w:t>
      </w:r>
      <w:r w:rsidR="00C6575C" w:rsidRPr="00530C8E">
        <w:rPr>
          <w:snapToGrid w:val="0"/>
        </w:rPr>
        <w:t xml:space="preserve"> </w:t>
      </w:r>
      <w:r>
        <w:rPr>
          <w:snapToGrid w:val="0"/>
        </w:rPr>
        <w:t>the taking</w:t>
      </w:r>
      <w:r w:rsidR="00C84E40">
        <w:rPr>
          <w:snapToGrid w:val="0"/>
        </w:rPr>
        <w:t xml:space="preserve"> of Gas (or </w:t>
      </w:r>
      <w:r>
        <w:rPr>
          <w:snapToGrid w:val="0"/>
        </w:rPr>
        <w:t>the</w:t>
      </w:r>
      <w:r w:rsidR="00C84E40">
        <w:rPr>
          <w:snapToGrid w:val="0"/>
        </w:rPr>
        <w:t xml:space="preserve"> ability to </w:t>
      </w:r>
      <w:r w:rsidR="003A692E">
        <w:rPr>
          <w:snapToGrid w:val="0"/>
        </w:rPr>
        <w:t xml:space="preserve">take </w:t>
      </w:r>
      <w:r w:rsidR="00C84E40">
        <w:rPr>
          <w:snapToGrid w:val="0"/>
        </w:rPr>
        <w:t xml:space="preserve">Gas) </w:t>
      </w:r>
      <w:r w:rsidR="008A766A">
        <w:rPr>
          <w:snapToGrid w:val="0"/>
        </w:rPr>
        <w:t xml:space="preserve">at </w:t>
      </w:r>
      <w:r w:rsidR="00193173">
        <w:rPr>
          <w:snapToGrid w:val="0"/>
        </w:rPr>
        <w:t>a</w:t>
      </w:r>
      <w:r w:rsidR="008A766A">
        <w:rPr>
          <w:snapToGrid w:val="0"/>
        </w:rPr>
        <w:t xml:space="preserve"> </w:t>
      </w:r>
      <w:r w:rsidR="00F05DB3">
        <w:rPr>
          <w:snapToGrid w:val="0"/>
        </w:rPr>
        <w:t>Delivery</w:t>
      </w:r>
      <w:r w:rsidR="008A766A">
        <w:rPr>
          <w:snapToGrid w:val="0"/>
        </w:rPr>
        <w:t xml:space="preserve"> Point </w:t>
      </w:r>
      <w:r w:rsidR="00C6575C" w:rsidRPr="00530C8E">
        <w:t xml:space="preserve">to the extent </w:t>
      </w:r>
      <w:r w:rsidR="00BF1476">
        <w:t>it</w:t>
      </w:r>
      <w:r w:rsidR="00C6575C" w:rsidRPr="00530C8E">
        <w:t xml:space="preserve"> </w:t>
      </w:r>
      <w:r w:rsidR="00F47E43" w:rsidRPr="00530C8E">
        <w:t>determines</w:t>
      </w:r>
      <w:r w:rsidR="00CA2B73">
        <w:t xml:space="preserve"> to be necessary, where</w:t>
      </w:r>
      <w:r w:rsidR="00C6575C" w:rsidRPr="00530C8E">
        <w:rPr>
          <w:snapToGrid w:val="0"/>
        </w:rPr>
        <w:t>:</w:t>
      </w:r>
      <w:r w:rsidR="00C6575C" w:rsidRPr="00530C8E">
        <w:t xml:space="preserve"> </w:t>
      </w:r>
    </w:p>
    <w:p w14:paraId="7D552695" w14:textId="46902B4C" w:rsidR="00F47E43" w:rsidRPr="007C3FF0" w:rsidRDefault="00C6575C" w:rsidP="00BF1476">
      <w:pPr>
        <w:numPr>
          <w:ilvl w:val="2"/>
          <w:numId w:val="4"/>
        </w:numPr>
      </w:pPr>
      <w:r w:rsidRPr="00BF1476">
        <w:rPr>
          <w:snapToGrid w:val="0"/>
        </w:rPr>
        <w:t xml:space="preserve">an Emergency </w:t>
      </w:r>
      <w:r w:rsidR="00653F2E">
        <w:rPr>
          <w:snapToGrid w:val="0"/>
        </w:rPr>
        <w:t xml:space="preserve">is occurring </w:t>
      </w:r>
      <w:r w:rsidR="00790D9D">
        <w:rPr>
          <w:snapToGrid w:val="0"/>
        </w:rPr>
        <w:t xml:space="preserve">or is </w:t>
      </w:r>
      <w:r w:rsidR="00653F2E">
        <w:rPr>
          <w:snapToGrid w:val="0"/>
        </w:rPr>
        <w:t>imminent</w:t>
      </w:r>
      <w:r w:rsidRPr="00BF1476">
        <w:rPr>
          <w:snapToGrid w:val="0"/>
        </w:rPr>
        <w:t>;</w:t>
      </w:r>
      <w:r w:rsidR="00BF1476">
        <w:rPr>
          <w:snapToGrid w:val="0"/>
        </w:rPr>
        <w:t xml:space="preserve"> </w:t>
      </w:r>
    </w:p>
    <w:p w14:paraId="46B61C90" w14:textId="520455E0" w:rsidR="00C6575C" w:rsidRPr="00BF1476" w:rsidRDefault="00F47E43" w:rsidP="00BF1476">
      <w:pPr>
        <w:numPr>
          <w:ilvl w:val="2"/>
          <w:numId w:val="4"/>
        </w:numPr>
      </w:pPr>
      <w:r>
        <w:rPr>
          <w:snapToGrid w:val="0"/>
        </w:rPr>
        <w:t>a Force Majeure Event has occurred</w:t>
      </w:r>
      <w:ins w:id="1281" w:author="Bell Gully" w:date="2018-06-29T15:51:00Z">
        <w:r w:rsidR="003102E1">
          <w:rPr>
            <w:snapToGrid w:val="0"/>
          </w:rPr>
          <w:t xml:space="preserve"> or is continuing</w:t>
        </w:r>
      </w:ins>
      <w:r>
        <w:rPr>
          <w:snapToGrid w:val="0"/>
        </w:rPr>
        <w:t>;</w:t>
      </w:r>
    </w:p>
    <w:p w14:paraId="70858D7D" w14:textId="39310E4E" w:rsidR="00F5193E" w:rsidRDefault="00CA2B73" w:rsidP="00F47E43">
      <w:pPr>
        <w:numPr>
          <w:ilvl w:val="2"/>
          <w:numId w:val="4"/>
        </w:numPr>
        <w:rPr>
          <w:snapToGrid w:val="0"/>
        </w:rPr>
      </w:pPr>
      <w:r w:rsidRPr="00C81325">
        <w:rPr>
          <w:snapToGrid w:val="0"/>
        </w:rPr>
        <w:t xml:space="preserve">a breach of </w:t>
      </w:r>
      <w:r>
        <w:rPr>
          <w:snapToGrid w:val="0"/>
        </w:rPr>
        <w:t>any</w:t>
      </w:r>
      <w:r w:rsidRPr="00C81325">
        <w:rPr>
          <w:snapToGrid w:val="0"/>
        </w:rPr>
        <w:t xml:space="preserve"> Security Standard </w:t>
      </w:r>
      <w:r>
        <w:rPr>
          <w:snapToGrid w:val="0"/>
        </w:rPr>
        <w:t>Criteria</w:t>
      </w:r>
      <w:r w:rsidRPr="00C81325">
        <w:rPr>
          <w:snapToGrid w:val="0"/>
        </w:rPr>
        <w:t xml:space="preserve"> and/or </w:t>
      </w:r>
      <w:r w:rsidR="00F5193E" w:rsidRPr="00C81325">
        <w:rPr>
          <w:snapToGrid w:val="0"/>
        </w:rPr>
        <w:t>a Critical Contingency would otherwise occur</w:t>
      </w:r>
      <w:r w:rsidR="00F5193E" w:rsidRPr="00D1728A">
        <w:rPr>
          <w:snapToGrid w:val="0"/>
        </w:rPr>
        <w:t>;</w:t>
      </w:r>
    </w:p>
    <w:p w14:paraId="15B55C7B" w14:textId="1699420E" w:rsidR="009F4D7C" w:rsidRPr="009F4D7C" w:rsidRDefault="00BD3511" w:rsidP="00BD3511">
      <w:pPr>
        <w:numPr>
          <w:ilvl w:val="2"/>
          <w:numId w:val="4"/>
        </w:numPr>
      </w:pPr>
      <w:r>
        <w:rPr>
          <w:snapToGrid w:val="0"/>
        </w:rPr>
        <w:t>a Shipper</w:t>
      </w:r>
      <w:r w:rsidR="00FC7870">
        <w:rPr>
          <w:snapToGrid w:val="0"/>
        </w:rPr>
        <w:t xml:space="preserve">’s TSA or Supplementary Agreement, </w:t>
      </w:r>
      <w:ins w:id="1282" w:author="Bell Gully" w:date="2018-07-14T10:13:00Z">
        <w:r w:rsidR="00BB4A05">
          <w:t xml:space="preserve">Existing Supplementary Agreement, </w:t>
        </w:r>
        <w:r w:rsidR="00BB4A05">
          <w:rPr>
            <w:snapToGrid w:val="0"/>
          </w:rPr>
          <w:t xml:space="preserve">GTA, </w:t>
        </w:r>
      </w:ins>
      <w:r w:rsidR="00FC7870">
        <w:rPr>
          <w:snapToGrid w:val="0"/>
        </w:rPr>
        <w:t>or</w:t>
      </w:r>
      <w:r>
        <w:rPr>
          <w:snapToGrid w:val="0"/>
        </w:rPr>
        <w:t xml:space="preserve"> </w:t>
      </w:r>
      <w:r w:rsidR="006255DF">
        <w:rPr>
          <w:snapToGrid w:val="0"/>
        </w:rPr>
        <w:t>the</w:t>
      </w:r>
      <w:r>
        <w:rPr>
          <w:snapToGrid w:val="0"/>
        </w:rPr>
        <w:t xml:space="preserve"> Allocation Agreement</w:t>
      </w:r>
      <w:ins w:id="1283" w:author="Bell Gully" w:date="2018-07-12T20:44:00Z">
        <w:r w:rsidR="00B31B9B">
          <w:rPr>
            <w:snapToGrid w:val="0"/>
          </w:rPr>
          <w:t>,</w:t>
        </w:r>
      </w:ins>
      <w:r>
        <w:rPr>
          <w:snapToGrid w:val="0"/>
        </w:rPr>
        <w:t xml:space="preserve"> expires or is terminated</w:t>
      </w:r>
      <w:ins w:id="1284" w:author="Bell Gully" w:date="2018-08-10T14:32:00Z">
        <w:r w:rsidR="00F721FA">
          <w:rPr>
            <w:snapToGrid w:val="0"/>
          </w:rPr>
          <w:t xml:space="preserve"> or is not ex</w:t>
        </w:r>
      </w:ins>
      <w:ins w:id="1285" w:author="Bell Gully" w:date="2018-08-10T14:38:00Z">
        <w:r w:rsidR="00255539">
          <w:rPr>
            <w:snapToGrid w:val="0"/>
          </w:rPr>
          <w:t>e</w:t>
        </w:r>
      </w:ins>
      <w:ins w:id="1286" w:author="Bell Gully" w:date="2018-08-10T14:32:00Z">
        <w:r w:rsidR="00F721FA">
          <w:rPr>
            <w:snapToGrid w:val="0"/>
          </w:rPr>
          <w:t>cuted</w:t>
        </w:r>
      </w:ins>
      <w:r w:rsidR="009F4D7C">
        <w:rPr>
          <w:snapToGrid w:val="0"/>
        </w:rPr>
        <w:t xml:space="preserve">; </w:t>
      </w:r>
      <w:del w:id="1287" w:author="Bell Gully" w:date="2018-06-29T12:31:00Z">
        <w:r w:rsidR="009F4D7C" w:rsidDel="00A7147E">
          <w:rPr>
            <w:snapToGrid w:val="0"/>
          </w:rPr>
          <w:delText>or</w:delText>
        </w:r>
      </w:del>
    </w:p>
    <w:p w14:paraId="51D5B0A0" w14:textId="3DD9C182" w:rsidR="00A7147E" w:rsidRDefault="009F4D7C" w:rsidP="009F4D7C">
      <w:pPr>
        <w:numPr>
          <w:ilvl w:val="2"/>
          <w:numId w:val="4"/>
        </w:numPr>
        <w:rPr>
          <w:ins w:id="1288" w:author="Bell Gully" w:date="2018-06-29T12:31:00Z"/>
          <w:snapToGrid w:val="0"/>
        </w:rPr>
      </w:pPr>
      <w:r>
        <w:rPr>
          <w:snapToGrid w:val="0"/>
        </w:rPr>
        <w:t>this Agreement expires or is terminated, either in total or in relation to that Delivery Point</w:t>
      </w:r>
      <w:ins w:id="1289" w:author="Bell Gully" w:date="2018-06-29T12:31:00Z">
        <w:r w:rsidR="00A7147E">
          <w:rPr>
            <w:snapToGrid w:val="0"/>
          </w:rPr>
          <w:t xml:space="preserve">; </w:t>
        </w:r>
      </w:ins>
      <w:del w:id="1290" w:author="Bell Gully" w:date="2018-08-05T15:22:00Z">
        <w:r w:rsidR="0033050E" w:rsidDel="00C906BA">
          <w:rPr>
            <w:snapToGrid w:val="0"/>
          </w:rPr>
          <w:delText>and/</w:delText>
        </w:r>
      </w:del>
    </w:p>
    <w:p w14:paraId="3EB6E12F" w14:textId="74C2EEBD" w:rsidR="002E29E8" w:rsidRDefault="00A7147E" w:rsidP="009F4D7C">
      <w:pPr>
        <w:numPr>
          <w:ilvl w:val="2"/>
          <w:numId w:val="4"/>
        </w:numPr>
        <w:rPr>
          <w:ins w:id="1291" w:author="Bell Gully" w:date="2018-08-05T15:22:00Z"/>
          <w:snapToGrid w:val="0"/>
        </w:rPr>
      </w:pPr>
      <w:ins w:id="1292" w:author="Bell Gully" w:date="2018-06-29T12:31:00Z">
        <w:r>
          <w:rPr>
            <w:snapToGrid w:val="0"/>
          </w:rPr>
          <w:t xml:space="preserve">it is performing, or is to perform, scheduled or unscheduled Maintenance pursuant to </w:t>
        </w:r>
        <w:r w:rsidRPr="00F50BA4">
          <w:rPr>
            <w:i/>
            <w:snapToGrid w:val="0"/>
          </w:rPr>
          <w:t>section 9.2</w:t>
        </w:r>
        <w:r>
          <w:rPr>
            <w:snapToGrid w:val="0"/>
          </w:rPr>
          <w:t xml:space="preserve"> or </w:t>
        </w:r>
        <w:r w:rsidRPr="00F50BA4">
          <w:rPr>
            <w:i/>
            <w:snapToGrid w:val="0"/>
          </w:rPr>
          <w:t>section 9.3</w:t>
        </w:r>
      </w:ins>
      <w:ins w:id="1293" w:author="Bell Gully" w:date="2018-08-05T15:22:00Z">
        <w:r w:rsidR="00C906BA">
          <w:rPr>
            <w:snapToGrid w:val="0"/>
          </w:rPr>
          <w:t>; and/or</w:t>
        </w:r>
      </w:ins>
      <w:del w:id="1294" w:author="Bell Gully" w:date="2018-08-05T15:22:00Z">
        <w:r w:rsidR="002E29E8" w:rsidDel="00C906BA">
          <w:rPr>
            <w:snapToGrid w:val="0"/>
          </w:rPr>
          <w:delText>,</w:delText>
        </w:r>
      </w:del>
    </w:p>
    <w:p w14:paraId="754DBCDF" w14:textId="13923CE1" w:rsidR="00C906BA" w:rsidRDefault="00C906BA" w:rsidP="00C906BA">
      <w:pPr>
        <w:numPr>
          <w:ilvl w:val="2"/>
          <w:numId w:val="4"/>
        </w:numPr>
        <w:ind w:left="1248" w:hanging="624"/>
        <w:rPr>
          <w:snapToGrid w:val="0"/>
        </w:rPr>
      </w:pPr>
      <w:ins w:id="1295" w:author="Bell Gully" w:date="2018-08-05T15:22:00Z">
        <w:r>
          <w:rPr>
            <w:snapToGrid w:val="0"/>
          </w:rPr>
          <w:t>it does so to maintain the Target Taran</w:t>
        </w:r>
      </w:ins>
      <w:ins w:id="1296" w:author="Bell Gully" w:date="2018-08-05T15:23:00Z">
        <w:r>
          <w:rPr>
            <w:snapToGrid w:val="0"/>
          </w:rPr>
          <w:t xml:space="preserve">aki Pressure pursuant to </w:t>
        </w:r>
        <w:r>
          <w:rPr>
            <w:i/>
            <w:snapToGrid w:val="0"/>
          </w:rPr>
          <w:t>section 3.3</w:t>
        </w:r>
      </w:ins>
      <w:ins w:id="1297" w:author="Bell Gully" w:date="2018-08-10T14:33:00Z">
        <w:r w:rsidR="003601D7">
          <w:rPr>
            <w:i/>
            <w:snapToGrid w:val="0"/>
          </w:rPr>
          <w:t>2</w:t>
        </w:r>
      </w:ins>
      <w:ins w:id="1298" w:author="Bell Gully" w:date="2018-08-05T15:23:00Z">
        <w:r>
          <w:rPr>
            <w:snapToGrid w:val="0"/>
          </w:rPr>
          <w:t xml:space="preserve"> of the Code</w:t>
        </w:r>
        <w:r w:rsidR="00C172E8">
          <w:rPr>
            <w:snapToGrid w:val="0"/>
          </w:rPr>
          <w:t>,</w:t>
        </w:r>
      </w:ins>
    </w:p>
    <w:p w14:paraId="46789882" w14:textId="6A5F1879" w:rsidR="00BF1476" w:rsidRPr="002E29E8" w:rsidRDefault="002E29E8" w:rsidP="002E29E8">
      <w:pPr>
        <w:pStyle w:val="TOC2"/>
        <w:tabs>
          <w:tab w:val="clear" w:pos="624"/>
        </w:tabs>
        <w:spacing w:after="290"/>
        <w:ind w:left="624"/>
      </w:pPr>
      <w:r>
        <w:rPr>
          <w:snapToGrid w:val="0"/>
        </w:rPr>
        <w:t>provided that i</w:t>
      </w:r>
      <w:r>
        <w:t xml:space="preserve">n relation to the events described in this </w:t>
      </w:r>
      <w:r w:rsidRPr="002E29E8">
        <w:rPr>
          <w:i/>
        </w:rPr>
        <w:t>section 9.1</w:t>
      </w:r>
      <w:r w:rsidR="0071715E">
        <w:rPr>
          <w:i/>
        </w:rPr>
        <w:t xml:space="preserve">(a) </w:t>
      </w:r>
      <w:r w:rsidR="00177E5D">
        <w:t>or</w:t>
      </w:r>
      <w:r w:rsidR="0071715E" w:rsidRPr="0071715E">
        <w:t xml:space="preserve"> </w:t>
      </w:r>
      <w:r w:rsidR="0071715E">
        <w:rPr>
          <w:i/>
        </w:rPr>
        <w:t>(</w:t>
      </w:r>
      <w:r w:rsidR="00177E5D">
        <w:rPr>
          <w:i/>
        </w:rPr>
        <w:t>b</w:t>
      </w:r>
      <w:r w:rsidR="0071715E">
        <w:rPr>
          <w:i/>
        </w:rPr>
        <w:t>)</w:t>
      </w:r>
      <w:r>
        <w:t>, First Gas</w:t>
      </w:r>
      <w:r w:rsidRPr="00F27205">
        <w:rPr>
          <w:snapToGrid w:val="0"/>
        </w:rPr>
        <w:t xml:space="preserve"> </w:t>
      </w:r>
      <w:r w:rsidRPr="00F27205">
        <w:t>shall</w:t>
      </w:r>
      <w:r>
        <w:t xml:space="preserve"> use reasonable endeavours to </w:t>
      </w:r>
      <w:r w:rsidRPr="00F27205">
        <w:rPr>
          <w:snapToGrid w:val="0"/>
        </w:rPr>
        <w:t xml:space="preserve">minimise the period of </w:t>
      </w:r>
      <w:r w:rsidRPr="00F27205">
        <w:t>curtailment</w:t>
      </w:r>
      <w:r>
        <w:t>.</w:t>
      </w:r>
      <w:r w:rsidRPr="00F27205">
        <w:t xml:space="preserve"> </w:t>
      </w:r>
    </w:p>
    <w:p w14:paraId="5DC0A255" w14:textId="4776AC5B" w:rsidR="00C6575C" w:rsidRPr="00530C8E" w:rsidRDefault="006E1486">
      <w:pPr>
        <w:pStyle w:val="Heading2"/>
        <w:rPr>
          <w:snapToGrid w:val="0"/>
        </w:rPr>
      </w:pPr>
      <w:r w:rsidRPr="00530C8E">
        <w:rPr>
          <w:snapToGrid w:val="0"/>
        </w:rPr>
        <w:lastRenderedPageBreak/>
        <w:t>Maintenance</w:t>
      </w:r>
    </w:p>
    <w:p w14:paraId="63C69DF8" w14:textId="5589F08B" w:rsidR="00087445" w:rsidRDefault="00AB4BD3" w:rsidP="009871BE">
      <w:pPr>
        <w:pStyle w:val="TOC2"/>
        <w:numPr>
          <w:ilvl w:val="1"/>
          <w:numId w:val="4"/>
        </w:numPr>
        <w:spacing w:after="290"/>
      </w:pPr>
      <w:r>
        <w:t>Where</w:t>
      </w:r>
      <w:r w:rsidR="006E1486" w:rsidRPr="00530C8E">
        <w:t xml:space="preserve"> </w:t>
      </w:r>
      <w:r w:rsidR="000E7444">
        <w:t>it</w:t>
      </w:r>
      <w:r w:rsidR="006E1486" w:rsidRPr="00530C8E">
        <w:t xml:space="preserve"> </w:t>
      </w:r>
      <w:del w:id="1299" w:author="Bell Gully" w:date="2018-06-29T15:51:00Z">
        <w:r w:rsidR="00FC7870" w:rsidDel="003102E1">
          <w:delText>requires</w:delText>
        </w:r>
        <w:r w:rsidR="006E1486" w:rsidRPr="00530C8E" w:rsidDel="003102E1">
          <w:delText xml:space="preserve"> </w:delText>
        </w:r>
      </w:del>
      <w:ins w:id="1300" w:author="Bell Gully" w:date="2018-06-29T15:51:00Z">
        <w:r w:rsidR="003102E1">
          <w:t xml:space="preserve">is necessary or desirable for First Gas </w:t>
        </w:r>
      </w:ins>
      <w:r w:rsidR="006E1486" w:rsidRPr="00530C8E">
        <w:t xml:space="preserve">to carry out </w:t>
      </w:r>
      <w:r w:rsidR="006D14B6">
        <w:t>scheduled</w:t>
      </w:r>
      <w:r w:rsidR="006D14B6" w:rsidRPr="00530C8E">
        <w:t xml:space="preserve"> </w:t>
      </w:r>
      <w:r w:rsidR="006E1486" w:rsidRPr="00530C8E">
        <w:t>Maintenance</w:t>
      </w:r>
      <w:r w:rsidR="00FA75C0" w:rsidRPr="00530C8E">
        <w:t xml:space="preserve"> </w:t>
      </w:r>
      <w:r w:rsidR="006E1486" w:rsidRPr="00530C8E">
        <w:t>that will</w:t>
      </w:r>
      <w:r w:rsidR="006E783F">
        <w:t xml:space="preserve"> </w:t>
      </w:r>
      <w:r w:rsidR="00FA75C0" w:rsidRPr="00530C8E">
        <w:t xml:space="preserve">curtail the </w:t>
      </w:r>
      <w:r w:rsidR="00E87251">
        <w:t xml:space="preserve">taking of Gas, or the </w:t>
      </w:r>
      <w:r w:rsidR="00C84E40">
        <w:rPr>
          <w:snapToGrid w:val="0"/>
        </w:rPr>
        <w:t xml:space="preserve">ability to </w:t>
      </w:r>
      <w:r w:rsidR="003A692E">
        <w:rPr>
          <w:snapToGrid w:val="0"/>
        </w:rPr>
        <w:t xml:space="preserve">take </w:t>
      </w:r>
      <w:r w:rsidR="00C84E40">
        <w:rPr>
          <w:snapToGrid w:val="0"/>
        </w:rPr>
        <w:t>Gas</w:t>
      </w:r>
      <w:r w:rsidR="000E7444">
        <w:t xml:space="preserve"> </w:t>
      </w:r>
      <w:r w:rsidR="00087445">
        <w:t xml:space="preserve">at a Delivery Point </w:t>
      </w:r>
      <w:r w:rsidR="000E7444">
        <w:t>(but not</w:t>
      </w:r>
      <w:ins w:id="1301" w:author="Bell Gully" w:date="2018-07-02T12:43:00Z">
        <w:r w:rsidR="007863E4">
          <w:t xml:space="preserve"> in respect of</w:t>
        </w:r>
      </w:ins>
      <w:r w:rsidR="002E29E8">
        <w:t xml:space="preserve"> any </w:t>
      </w:r>
      <w:r w:rsidR="006D14B6">
        <w:t>scheduled</w:t>
      </w:r>
      <w:r w:rsidR="000E7444">
        <w:t xml:space="preserve"> Maintenance</w:t>
      </w:r>
      <w:r w:rsidR="002E29E8">
        <w:t xml:space="preserve"> which </w:t>
      </w:r>
      <w:r>
        <w:t>it</w:t>
      </w:r>
      <w:r w:rsidR="002E29E8">
        <w:t xml:space="preserve"> believes will not have that effect</w:t>
      </w:r>
      <w:r w:rsidR="000E7444">
        <w:t>)</w:t>
      </w:r>
      <w:r w:rsidR="00FC7870">
        <w:t xml:space="preserve">, </w:t>
      </w:r>
      <w:r>
        <w:t xml:space="preserve">First Gas </w:t>
      </w:r>
      <w:r w:rsidR="00FC7870">
        <w:t>will</w:t>
      </w:r>
      <w:r w:rsidR="00087445">
        <w:t>:</w:t>
      </w:r>
    </w:p>
    <w:p w14:paraId="72E3F722" w14:textId="0A8DAAB0" w:rsidR="00936D36" w:rsidRPr="002F6B1B" w:rsidRDefault="00936D36" w:rsidP="00087445">
      <w:pPr>
        <w:numPr>
          <w:ilvl w:val="2"/>
          <w:numId w:val="4"/>
        </w:numPr>
      </w:pPr>
      <w:r>
        <w:t xml:space="preserve">notify the Interconnected Party </w:t>
      </w:r>
      <w:r>
        <w:rPr>
          <w:snapToGrid w:val="0"/>
        </w:rPr>
        <w:t xml:space="preserve">as early as practicable </w:t>
      </w:r>
      <w:r w:rsidR="00B93FB6">
        <w:rPr>
          <w:snapToGrid w:val="0"/>
        </w:rPr>
        <w:t xml:space="preserve">(but </w:t>
      </w:r>
      <w:r w:rsidRPr="002777B6">
        <w:rPr>
          <w:snapToGrid w:val="0"/>
        </w:rPr>
        <w:t xml:space="preserve">not less than </w:t>
      </w:r>
      <w:r>
        <w:rPr>
          <w:snapToGrid w:val="0"/>
        </w:rPr>
        <w:t>20 Business D</w:t>
      </w:r>
      <w:r w:rsidRPr="002777B6">
        <w:rPr>
          <w:snapToGrid w:val="0"/>
        </w:rPr>
        <w:t>ays</w:t>
      </w:r>
      <w:del w:id="1302" w:author="Bell Gully" w:date="2018-06-29T15:52:00Z">
        <w:r w:rsidRPr="002777B6" w:rsidDel="003102E1">
          <w:rPr>
            <w:snapToGrid w:val="0"/>
          </w:rPr>
          <w:delText>’</w:delText>
        </w:r>
      </w:del>
      <w:r w:rsidRPr="002777B6">
        <w:rPr>
          <w:snapToGrid w:val="0"/>
        </w:rPr>
        <w:t xml:space="preserve"> prior to commencing </w:t>
      </w:r>
      <w:r>
        <w:rPr>
          <w:snapToGrid w:val="0"/>
        </w:rPr>
        <w:t>work</w:t>
      </w:r>
      <w:r w:rsidR="00B93FB6">
        <w:rPr>
          <w:snapToGrid w:val="0"/>
        </w:rPr>
        <w:t xml:space="preserve">) of </w:t>
      </w:r>
      <w:r>
        <w:rPr>
          <w:snapToGrid w:val="0"/>
        </w:rPr>
        <w:t xml:space="preserve">the </w:t>
      </w:r>
      <w:r w:rsidRPr="00DE6912">
        <w:rPr>
          <w:snapToGrid w:val="0"/>
        </w:rPr>
        <w:t>likely duration of th</w:t>
      </w:r>
      <w:r>
        <w:rPr>
          <w:snapToGrid w:val="0"/>
        </w:rPr>
        <w:t>at</w:t>
      </w:r>
      <w:r w:rsidRPr="00DE6912">
        <w:rPr>
          <w:snapToGrid w:val="0"/>
        </w:rPr>
        <w:t xml:space="preserve"> </w:t>
      </w:r>
      <w:r>
        <w:rPr>
          <w:snapToGrid w:val="0"/>
        </w:rPr>
        <w:t>work;</w:t>
      </w:r>
    </w:p>
    <w:p w14:paraId="7A8E949F" w14:textId="611BFB43" w:rsidR="00936D36" w:rsidRPr="002F6B1B" w:rsidRDefault="00936D36" w:rsidP="00087445">
      <w:pPr>
        <w:numPr>
          <w:ilvl w:val="2"/>
          <w:numId w:val="4"/>
        </w:numPr>
      </w:pPr>
      <w:r w:rsidRPr="00DE6912">
        <w:rPr>
          <w:snapToGrid w:val="0"/>
        </w:rPr>
        <w:t xml:space="preserve">advise the </w:t>
      </w:r>
      <w:r>
        <w:rPr>
          <w:snapToGrid w:val="0"/>
        </w:rPr>
        <w:t xml:space="preserve">Interconnected Party of the expected impact on its ability to take Gas at </w:t>
      </w:r>
      <w:r w:rsidR="007E4646">
        <w:rPr>
          <w:snapToGrid w:val="0"/>
        </w:rPr>
        <w:t>that</w:t>
      </w:r>
      <w:r>
        <w:rPr>
          <w:snapToGrid w:val="0"/>
        </w:rPr>
        <w:t xml:space="preserve"> Delivery Point and/or any other effects; and</w:t>
      </w:r>
    </w:p>
    <w:p w14:paraId="0EBFA21E" w14:textId="169A8A24" w:rsidR="00087445" w:rsidRPr="0025568E" w:rsidRDefault="00936D36" w:rsidP="0025568E">
      <w:pPr>
        <w:numPr>
          <w:ilvl w:val="2"/>
          <w:numId w:val="4"/>
        </w:numPr>
        <w:rPr>
          <w:snapToGrid w:val="0"/>
        </w:rPr>
      </w:pPr>
      <w:proofErr w:type="gramStart"/>
      <w:r w:rsidRPr="0025568E">
        <w:rPr>
          <w:snapToGrid w:val="0"/>
        </w:rPr>
        <w:t>consult</w:t>
      </w:r>
      <w:proofErr w:type="gramEnd"/>
      <w:r w:rsidRPr="0025568E">
        <w:rPr>
          <w:snapToGrid w:val="0"/>
        </w:rPr>
        <w:t xml:space="preserve"> the Interconnected Party and </w:t>
      </w:r>
      <w:r w:rsidR="00087445" w:rsidRPr="0025568E">
        <w:rPr>
          <w:snapToGrid w:val="0"/>
        </w:rPr>
        <w:t xml:space="preserve">use reasonable endeavours to undertake that </w:t>
      </w:r>
      <w:r w:rsidR="006D14B6" w:rsidRPr="0025568E">
        <w:rPr>
          <w:snapToGrid w:val="0"/>
        </w:rPr>
        <w:t>scheduled</w:t>
      </w:r>
      <w:r w:rsidR="00087445" w:rsidRPr="0025568E">
        <w:rPr>
          <w:snapToGrid w:val="0"/>
        </w:rPr>
        <w:t xml:space="preserve"> Maintenance </w:t>
      </w:r>
      <w:del w:id="1303" w:author="Bell Gully" w:date="2018-06-29T15:52:00Z">
        <w:r w:rsidR="00087445" w:rsidRPr="0025568E" w:rsidDel="003102E1">
          <w:rPr>
            <w:snapToGrid w:val="0"/>
          </w:rPr>
          <w:delText xml:space="preserve">at </w:delText>
        </w:r>
        <w:r w:rsidR="0025568E" w:rsidRPr="0025568E" w:rsidDel="003102E1">
          <w:rPr>
            <w:snapToGrid w:val="0"/>
          </w:rPr>
          <w:delText>an agreed</w:delText>
        </w:r>
        <w:r w:rsidR="00087445" w:rsidRPr="0025568E" w:rsidDel="003102E1">
          <w:rPr>
            <w:snapToGrid w:val="0"/>
          </w:rPr>
          <w:delText xml:space="preserve"> time</w:delText>
        </w:r>
      </w:del>
      <w:ins w:id="1304" w:author="Bell Gully" w:date="2018-06-29T15:52:00Z">
        <w:r w:rsidR="003102E1">
          <w:rPr>
            <w:snapToGrid w:val="0"/>
          </w:rPr>
          <w:t>in a manner and at a time that minimises its impact</w:t>
        </w:r>
      </w:ins>
      <w:r w:rsidR="0025568E">
        <w:rPr>
          <w:snapToGrid w:val="0"/>
        </w:rPr>
        <w:t xml:space="preserve">. </w:t>
      </w:r>
      <w:r w:rsidR="00087445" w:rsidRPr="0025568E">
        <w:rPr>
          <w:snapToGrid w:val="0"/>
        </w:rPr>
        <w:t xml:space="preserve"> </w:t>
      </w:r>
      <w:r w:rsidR="0025568E" w:rsidRPr="0025568E">
        <w:rPr>
          <w:snapToGrid w:val="0"/>
        </w:rPr>
        <w:t xml:space="preserve"> </w:t>
      </w:r>
    </w:p>
    <w:p w14:paraId="539FE5B5" w14:textId="7238E88E" w:rsidR="002E29E8" w:rsidRPr="00087445" w:rsidRDefault="007448F2" w:rsidP="00087445">
      <w:pPr>
        <w:ind w:left="624"/>
        <w:rPr>
          <w:snapToGrid w:val="0"/>
        </w:rPr>
      </w:pPr>
      <w:r>
        <w:rPr>
          <w:snapToGrid w:val="0"/>
        </w:rPr>
        <w:t>Where the start of</w:t>
      </w:r>
      <w:r w:rsidR="002E29E8" w:rsidRPr="00087445">
        <w:rPr>
          <w:snapToGrid w:val="0"/>
        </w:rPr>
        <w:t xml:space="preserve"> any </w:t>
      </w:r>
      <w:r w:rsidR="006D14B6">
        <w:rPr>
          <w:snapToGrid w:val="0"/>
        </w:rPr>
        <w:t>scheduled</w:t>
      </w:r>
      <w:r w:rsidR="002E29E8" w:rsidRPr="00087445">
        <w:rPr>
          <w:snapToGrid w:val="0"/>
        </w:rPr>
        <w:t xml:space="preserve"> Maintenance notified pursuant to this </w:t>
      </w:r>
      <w:r w:rsidR="002E29E8" w:rsidRPr="00087445">
        <w:rPr>
          <w:i/>
          <w:snapToGrid w:val="0"/>
        </w:rPr>
        <w:t>section 9.2</w:t>
      </w:r>
      <w:r w:rsidR="002E29E8" w:rsidRPr="00087445">
        <w:rPr>
          <w:snapToGrid w:val="0"/>
        </w:rPr>
        <w:t xml:space="preserve"> is delayed, First Gas </w:t>
      </w:r>
      <w:r>
        <w:rPr>
          <w:snapToGrid w:val="0"/>
        </w:rPr>
        <w:t>will</w:t>
      </w:r>
      <w:r w:rsidR="002E29E8" w:rsidRPr="00087445">
        <w:rPr>
          <w:snapToGrid w:val="0"/>
        </w:rPr>
        <w:t xml:space="preserve"> promptly </w:t>
      </w:r>
      <w:r w:rsidR="00CC6B26" w:rsidRPr="00087445">
        <w:rPr>
          <w:snapToGrid w:val="0"/>
        </w:rPr>
        <w:t xml:space="preserve">notify the Interconnected Party </w:t>
      </w:r>
      <w:r w:rsidR="002E29E8" w:rsidRPr="00087445">
        <w:rPr>
          <w:snapToGrid w:val="0"/>
        </w:rPr>
        <w:t xml:space="preserve">of that delay on OATIS, but will not be required to re-start the </w:t>
      </w:r>
      <w:r>
        <w:rPr>
          <w:snapToGrid w:val="0"/>
        </w:rPr>
        <w:t xml:space="preserve">20 Business </w:t>
      </w:r>
      <w:r w:rsidR="002E29E8" w:rsidRPr="00087445">
        <w:rPr>
          <w:snapToGrid w:val="0"/>
        </w:rPr>
        <w:t xml:space="preserve">Days’ notice period. </w:t>
      </w:r>
    </w:p>
    <w:p w14:paraId="59F16D57" w14:textId="37548EFC" w:rsidR="00254FEB" w:rsidRPr="00254FEB" w:rsidRDefault="00254FEB" w:rsidP="00254FEB">
      <w:pPr>
        <w:pStyle w:val="TOC2"/>
        <w:numPr>
          <w:ilvl w:val="1"/>
          <w:numId w:val="4"/>
        </w:numPr>
        <w:spacing w:after="290"/>
      </w:pPr>
      <w:r>
        <w:t xml:space="preserve">First Gas </w:t>
      </w:r>
      <w:r w:rsidR="00A16203">
        <w:t>may carry</w:t>
      </w:r>
      <w:r>
        <w:t xml:space="preserve"> out unscheduled Maintenance at </w:t>
      </w:r>
      <w:ins w:id="1305" w:author="Bell Gully" w:date="2018-06-29T15:52:00Z">
        <w:r w:rsidR="003102E1">
          <w:t xml:space="preserve">or in </w:t>
        </w:r>
      </w:ins>
      <w:ins w:id="1306" w:author="Bell Gully" w:date="2018-07-09T10:05:00Z">
        <w:r w:rsidR="004306AB">
          <w:t>relation to</w:t>
        </w:r>
      </w:ins>
      <w:ins w:id="1307" w:author="Bell Gully" w:date="2018-06-29T15:52:00Z">
        <w:r w:rsidR="003102E1">
          <w:t xml:space="preserve"> </w:t>
        </w:r>
      </w:ins>
      <w:r>
        <w:t>a Delivery Point</w:t>
      </w:r>
      <w:ins w:id="1308" w:author="Bell Gully" w:date="2018-07-02T12:43:00Z">
        <w:r w:rsidR="007863E4">
          <w:t>, including</w:t>
        </w:r>
      </w:ins>
      <w:r>
        <w:t xml:space="preserve"> in </w:t>
      </w:r>
      <w:del w:id="1309" w:author="Bell Gully" w:date="2018-06-29T15:52:00Z">
        <w:r w:rsidR="007E10D7" w:rsidDel="003102E1">
          <w:delText xml:space="preserve">response </w:delText>
        </w:r>
      </w:del>
      <w:ins w:id="1310" w:author="Bell Gully" w:date="2018-06-29T15:52:00Z">
        <w:r w:rsidR="003102E1">
          <w:t xml:space="preserve">relation </w:t>
        </w:r>
      </w:ins>
      <w:r>
        <w:t xml:space="preserve">to events referred to in </w:t>
      </w:r>
      <w:r w:rsidRPr="00D327C6">
        <w:rPr>
          <w:i/>
        </w:rPr>
        <w:t>section 9.1(a)</w:t>
      </w:r>
      <w:r w:rsidR="007E10D7">
        <w:t>,</w:t>
      </w:r>
      <w:r w:rsidRPr="00D327C6">
        <w:rPr>
          <w:i/>
        </w:rPr>
        <w:t xml:space="preserve"> (</w:t>
      </w:r>
      <w:r w:rsidR="00FC7870">
        <w:rPr>
          <w:i/>
        </w:rPr>
        <w:t>b</w:t>
      </w:r>
      <w:r w:rsidRPr="00D327C6">
        <w:rPr>
          <w:i/>
        </w:rPr>
        <w:t>)</w:t>
      </w:r>
      <w:r w:rsidR="007E10D7">
        <w:t xml:space="preserve"> or </w:t>
      </w:r>
      <w:r w:rsidR="007E10D7" w:rsidRPr="007E10D7">
        <w:rPr>
          <w:i/>
        </w:rPr>
        <w:t>(c)</w:t>
      </w:r>
      <w:r>
        <w:t xml:space="preserve">, </w:t>
      </w:r>
      <w:r w:rsidR="00A65497">
        <w:t>but must</w:t>
      </w:r>
      <w:r>
        <w:t xml:space="preserve"> give the Interconnected Party as much notice as</w:t>
      </w:r>
      <w:ins w:id="1311" w:author="Bell Gully" w:date="2018-07-12T20:44:00Z">
        <w:r w:rsidR="00B31B9B">
          <w:t xml:space="preserve"> reasonably</w:t>
        </w:r>
      </w:ins>
      <w:r>
        <w:t xml:space="preserve"> practicable</w:t>
      </w:r>
      <w:ins w:id="1312" w:author="Bell Gully" w:date="2018-06-29T15:53:00Z">
        <w:r w:rsidR="003102E1">
          <w:t xml:space="preserve"> in each case</w:t>
        </w:r>
      </w:ins>
      <w:r>
        <w:t xml:space="preserve">. </w:t>
      </w:r>
    </w:p>
    <w:p w14:paraId="47B2EBF1" w14:textId="346162F9" w:rsidR="00757920" w:rsidRDefault="008177B0" w:rsidP="00757920">
      <w:pPr>
        <w:pStyle w:val="TOC2"/>
        <w:numPr>
          <w:ilvl w:val="1"/>
          <w:numId w:val="4"/>
        </w:numPr>
        <w:spacing w:after="290"/>
      </w:pPr>
      <w:r>
        <w:t>The</w:t>
      </w:r>
      <w:r w:rsidR="00757920">
        <w:t xml:space="preserve"> Interconnected Party shall reasonably </w:t>
      </w:r>
      <w:r>
        <w:t>facilitate</w:t>
      </w:r>
      <w:r w:rsidR="00757920">
        <w:t xml:space="preserve"> First Gas’ </w:t>
      </w:r>
      <w:r>
        <w:t xml:space="preserve">scheduled or unscheduled </w:t>
      </w:r>
      <w:r w:rsidR="00757920">
        <w:t xml:space="preserve">Maintenance, </w:t>
      </w:r>
      <w:r>
        <w:t>as and when</w:t>
      </w:r>
      <w:r w:rsidR="00757920">
        <w:t xml:space="preserve"> requested by First Gas</w:t>
      </w:r>
      <w:ins w:id="1313" w:author="Bell Gully" w:date="2018-08-09T19:56:00Z">
        <w:r w:rsidR="002723B2">
          <w:t>, including</w:t>
        </w:r>
      </w:ins>
      <w:ins w:id="1314" w:author="Bell Gully" w:date="2018-08-09T19:57:00Z">
        <w:r w:rsidR="002723B2">
          <w:t xml:space="preserve"> using reasonable endeavours to take delivery of small quantities of Gas in the manner requested by First Gas</w:t>
        </w:r>
      </w:ins>
      <w:r w:rsidR="00757920">
        <w:t>.</w:t>
      </w:r>
    </w:p>
    <w:p w14:paraId="41821B5F" w14:textId="77777777" w:rsidR="002723B2" w:rsidRPr="004173A3" w:rsidRDefault="002723B2" w:rsidP="002723B2">
      <w:pPr>
        <w:pStyle w:val="Heading2"/>
        <w:rPr>
          <w:ins w:id="1315" w:author="Bell Gully" w:date="2018-08-09T19:37:00Z"/>
        </w:rPr>
      </w:pPr>
      <w:ins w:id="1316" w:author="Bell Gully" w:date="2018-08-09T19:37:00Z">
        <w:r>
          <w:t>Interconnected Party maintenance</w:t>
        </w:r>
      </w:ins>
    </w:p>
    <w:p w14:paraId="3760EBCC" w14:textId="49C8BC45" w:rsidR="002723B2" w:rsidRDefault="002723B2" w:rsidP="002723B2">
      <w:pPr>
        <w:pStyle w:val="TOC2"/>
        <w:numPr>
          <w:ilvl w:val="1"/>
          <w:numId w:val="4"/>
        </w:numPr>
        <w:spacing w:after="290"/>
        <w:rPr>
          <w:snapToGrid w:val="0"/>
        </w:rPr>
      </w:pPr>
      <w:r>
        <w:t>The Interconnected Party, where</w:t>
      </w:r>
      <w:r w:rsidRPr="00F27205">
        <w:t xml:space="preserve"> </w:t>
      </w:r>
      <w:r>
        <w:t>it</w:t>
      </w:r>
      <w:r w:rsidRPr="00F27205">
        <w:t xml:space="preserve"> intends to carry out </w:t>
      </w:r>
      <w:r>
        <w:t>maintenance or other work</w:t>
      </w:r>
      <w:r w:rsidRPr="00F27205">
        <w:t xml:space="preserve"> that will </w:t>
      </w:r>
      <w:r>
        <w:t xml:space="preserve">significantly reduce (or increase) its </w:t>
      </w:r>
      <w:r w:rsidR="00C172E8">
        <w:t>take</w:t>
      </w:r>
      <w:r>
        <w:t xml:space="preserve"> of Gas (but not any other maintenance or work)</w:t>
      </w:r>
      <w:r w:rsidRPr="00F27205">
        <w:t xml:space="preserve">, </w:t>
      </w:r>
      <w:r>
        <w:t>shall</w:t>
      </w:r>
      <w:r w:rsidRPr="00F27205">
        <w:rPr>
          <w:snapToGrid w:val="0"/>
        </w:rPr>
        <w:t>:</w:t>
      </w:r>
      <w:r>
        <w:rPr>
          <w:snapToGrid w:val="0"/>
        </w:rPr>
        <w:t xml:space="preserve"> </w:t>
      </w:r>
    </w:p>
    <w:p w14:paraId="1C42BFB6" w14:textId="77777777" w:rsidR="002723B2" w:rsidRDefault="002723B2" w:rsidP="002723B2">
      <w:pPr>
        <w:pStyle w:val="TOC2"/>
        <w:numPr>
          <w:ilvl w:val="2"/>
          <w:numId w:val="4"/>
        </w:numPr>
        <w:tabs>
          <w:tab w:val="clear" w:pos="624"/>
        </w:tabs>
        <w:spacing w:after="290"/>
      </w:pPr>
      <w:r w:rsidRPr="00F27205">
        <w:rPr>
          <w:snapToGrid w:val="0"/>
        </w:rPr>
        <w:t xml:space="preserve">give </w:t>
      </w:r>
      <w:r>
        <w:rPr>
          <w:snapToGrid w:val="0"/>
        </w:rPr>
        <w:t>First Gas</w:t>
      </w:r>
      <w:r w:rsidRPr="00F27205">
        <w:rPr>
          <w:snapToGrid w:val="0"/>
        </w:rPr>
        <w:t xml:space="preserve"> as much notice as </w:t>
      </w:r>
      <w:r>
        <w:rPr>
          <w:snapToGrid w:val="0"/>
        </w:rPr>
        <w:t xml:space="preserve">practicable </w:t>
      </w:r>
      <w:ins w:id="1317" w:author="Bell Gully" w:date="2018-08-09T19:41:00Z">
        <w:r>
          <w:rPr>
            <w:snapToGrid w:val="0"/>
          </w:rPr>
          <w:t xml:space="preserve">(and in any event not less than 20 Business Days’ notice unless operational circumstances do not permit such period of notice) </w:t>
        </w:r>
      </w:ins>
      <w:r>
        <w:rPr>
          <w:snapToGrid w:val="0"/>
        </w:rPr>
        <w:t>before</w:t>
      </w:r>
      <w:r w:rsidRPr="00F27205">
        <w:rPr>
          <w:snapToGrid w:val="0"/>
        </w:rPr>
        <w:t xml:space="preserve"> commencing </w:t>
      </w:r>
      <w:r>
        <w:rPr>
          <w:snapToGrid w:val="0"/>
        </w:rPr>
        <w:t>that</w:t>
      </w:r>
      <w:r w:rsidRPr="00F27205">
        <w:t xml:space="preserve"> </w:t>
      </w:r>
      <w:r>
        <w:t xml:space="preserve">maintenance or other work; </w:t>
      </w:r>
      <w:del w:id="1318" w:author="Bell Gully" w:date="2018-08-09T19:42:00Z">
        <w:r w:rsidDel="003E4C3A">
          <w:delText>and</w:delText>
        </w:r>
      </w:del>
    </w:p>
    <w:p w14:paraId="47C17159" w14:textId="472FB281" w:rsidR="002723B2" w:rsidRDefault="002723B2" w:rsidP="002723B2">
      <w:pPr>
        <w:pStyle w:val="TOC2"/>
        <w:numPr>
          <w:ilvl w:val="2"/>
          <w:numId w:val="4"/>
        </w:numPr>
        <w:tabs>
          <w:tab w:val="clear" w:pos="624"/>
        </w:tabs>
        <w:spacing w:after="290"/>
        <w:rPr>
          <w:ins w:id="1319" w:author="Bell Gully" w:date="2018-08-09T19:42:00Z"/>
        </w:rPr>
      </w:pPr>
      <w:r w:rsidRPr="00F27205">
        <w:t xml:space="preserve">advise </w:t>
      </w:r>
      <w:r>
        <w:t>First Gas</w:t>
      </w:r>
      <w:r w:rsidRPr="00F27205">
        <w:t xml:space="preserve"> of the likely duration of </w:t>
      </w:r>
      <w:r>
        <w:t>that maintenance or other work</w:t>
      </w:r>
      <w:r w:rsidRPr="00F27205">
        <w:t xml:space="preserve"> and the extent of the </w:t>
      </w:r>
      <w:r>
        <w:t>expected reduction</w:t>
      </w:r>
      <w:ins w:id="1320" w:author="Bell Gully" w:date="2018-07-09T11:39:00Z">
        <w:r>
          <w:t xml:space="preserve"> (or increase)</w:t>
        </w:r>
      </w:ins>
      <w:r>
        <w:t xml:space="preserve"> in its </w:t>
      </w:r>
      <w:r w:rsidR="009D7BC5">
        <w:t>take</w:t>
      </w:r>
      <w:r>
        <w:t xml:space="preserve"> of</w:t>
      </w:r>
      <w:r w:rsidRPr="00F27205">
        <w:t xml:space="preserve"> Gas</w:t>
      </w:r>
      <w:ins w:id="1321" w:author="Bell Gully" w:date="2018-08-09T19:42:00Z">
        <w:r>
          <w:t>;</w:t>
        </w:r>
      </w:ins>
    </w:p>
    <w:p w14:paraId="63264111" w14:textId="29FEAAAB" w:rsidR="002723B2" w:rsidRDefault="002723B2" w:rsidP="002723B2">
      <w:pPr>
        <w:pStyle w:val="TOC2"/>
        <w:numPr>
          <w:ilvl w:val="2"/>
          <w:numId w:val="4"/>
        </w:numPr>
        <w:tabs>
          <w:tab w:val="clear" w:pos="624"/>
        </w:tabs>
        <w:spacing w:after="290"/>
        <w:rPr>
          <w:ins w:id="1322" w:author="Bell Gully" w:date="2018-08-09T19:45:00Z"/>
        </w:rPr>
      </w:pPr>
      <w:ins w:id="1323" w:author="Bell Gully" w:date="2018-08-09T19:43:00Z">
        <w:r>
          <w:t xml:space="preserve">unless otherwise agreed by First Gas (having regard to the usual quantity of Gas injection by the Interconnected Party), provide to First </w:t>
        </w:r>
      </w:ins>
      <w:ins w:id="1324" w:author="Bell Gully" w:date="2018-08-09T19:44:00Z">
        <w:r>
          <w:t xml:space="preserve">Gas at the same time as it provides notice to First Gas under </w:t>
        </w:r>
        <w:r>
          <w:rPr>
            <w:i/>
          </w:rPr>
          <w:t>section 9.5(a)</w:t>
        </w:r>
        <w:r>
          <w:t xml:space="preserve"> shut-down and start-up gas profiles for the duration of the maintenance or other work</w:t>
        </w:r>
      </w:ins>
      <w:ins w:id="1325" w:author="Bell Gully" w:date="2018-08-09T19:45:00Z">
        <w:r>
          <w:t>;</w:t>
        </w:r>
      </w:ins>
      <w:ins w:id="1326" w:author="Bell Gully" w:date="2018-08-12T12:41:00Z">
        <w:r w:rsidR="00A57BED">
          <w:t xml:space="preserve"> and</w:t>
        </w:r>
      </w:ins>
    </w:p>
    <w:p w14:paraId="4D9B0BEE" w14:textId="7E795286" w:rsidR="002723B2" w:rsidRPr="003E4C3A" w:rsidRDefault="002723B2" w:rsidP="002723B2">
      <w:pPr>
        <w:pStyle w:val="TOC2"/>
        <w:numPr>
          <w:ilvl w:val="2"/>
          <w:numId w:val="4"/>
        </w:numPr>
        <w:tabs>
          <w:tab w:val="clear" w:pos="624"/>
        </w:tabs>
        <w:spacing w:after="290"/>
      </w:pPr>
      <w:ins w:id="1327" w:author="Bell Gully" w:date="2018-08-09T19:46:00Z">
        <w:r>
          <w:t>if the shut-down or start-up gas profiles previously provided to First Gas materially change (or are expected to materially change)</w:t>
        </w:r>
      </w:ins>
      <w:ins w:id="1328" w:author="Bell Gully" w:date="2018-08-10T14:33:00Z">
        <w:r w:rsidR="00F721FA">
          <w:t>,</w:t>
        </w:r>
      </w:ins>
      <w:ins w:id="1329" w:author="Bell Gully" w:date="2018-08-09T19:46:00Z">
        <w:r>
          <w:t xml:space="preserve"> the Interconnected </w:t>
        </w:r>
        <w:r>
          <w:lastRenderedPageBreak/>
          <w:t>Party shall promptly provide First Gas with a further notice specifying the changed shut-down and start-up gas profiles</w:t>
        </w:r>
      </w:ins>
      <w:r>
        <w:t>.</w:t>
      </w:r>
    </w:p>
    <w:p w14:paraId="2A69F64E" w14:textId="77777777" w:rsidR="004173A3" w:rsidRPr="004173A3" w:rsidRDefault="00AF5101" w:rsidP="004173A3">
      <w:pPr>
        <w:pStyle w:val="Heading2"/>
      </w:pPr>
      <w:r>
        <w:t>Operational Flow Order</w:t>
      </w:r>
    </w:p>
    <w:p w14:paraId="78EC6121" w14:textId="196EE6EC" w:rsidR="007D1F86" w:rsidRPr="00D45F6D" w:rsidRDefault="00D45F6D" w:rsidP="009871BE">
      <w:pPr>
        <w:pStyle w:val="TOC2"/>
        <w:numPr>
          <w:ilvl w:val="1"/>
          <w:numId w:val="4"/>
        </w:numPr>
        <w:spacing w:after="290"/>
      </w:pPr>
      <w:del w:id="1330" w:author="Bell Gully" w:date="2018-08-09T15:43:00Z">
        <w:r w:rsidDel="00E500DF">
          <w:delText xml:space="preserve">Subject to </w:delText>
        </w:r>
        <w:r w:rsidRPr="00D45F6D" w:rsidDel="00E500DF">
          <w:rPr>
            <w:i/>
          </w:rPr>
          <w:delText>section 9.7</w:delText>
        </w:r>
        <w:r w:rsidDel="00E500DF">
          <w:delText>, i</w:delText>
        </w:r>
      </w:del>
      <w:ins w:id="1331" w:author="Bell Gully" w:date="2018-08-09T15:43:00Z">
        <w:r w:rsidR="00E500DF">
          <w:t>I</w:t>
        </w:r>
      </w:ins>
      <w:r>
        <w:t>f</w:t>
      </w:r>
      <w:r w:rsidR="000B12C1">
        <w:t xml:space="preserve"> any of</w:t>
      </w:r>
      <w:r w:rsidR="00682D92">
        <w:t xml:space="preserve"> the </w:t>
      </w:r>
      <w:r w:rsidR="000360CB">
        <w:t>events</w:t>
      </w:r>
      <w:r w:rsidR="00682D92">
        <w:t xml:space="preserve"> </w:t>
      </w:r>
      <w:r w:rsidR="00AF5101" w:rsidRPr="00530C8E">
        <w:t xml:space="preserve">described in </w:t>
      </w:r>
      <w:r w:rsidR="00AF5101" w:rsidRPr="0090418A">
        <w:rPr>
          <w:i/>
        </w:rPr>
        <w:t xml:space="preserve">section </w:t>
      </w:r>
      <w:r w:rsidR="000B12C1">
        <w:rPr>
          <w:i/>
        </w:rPr>
        <w:t>9.1</w:t>
      </w:r>
      <w:r w:rsidR="00AF5101" w:rsidRPr="0090418A">
        <w:rPr>
          <w:i/>
        </w:rPr>
        <w:t>(a)</w:t>
      </w:r>
      <w:r w:rsidR="000B12C1" w:rsidRPr="000B12C1">
        <w:t xml:space="preserve"> to</w:t>
      </w:r>
      <w:r w:rsidR="000B12C1">
        <w:rPr>
          <w:i/>
        </w:rPr>
        <w:t xml:space="preserve"> (</w:t>
      </w:r>
      <w:del w:id="1332" w:author="Bell Gully" w:date="2018-06-29T15:53:00Z">
        <w:r w:rsidR="003B3C23" w:rsidDel="003102E1">
          <w:rPr>
            <w:i/>
          </w:rPr>
          <w:delText>e</w:delText>
        </w:r>
      </w:del>
      <w:ins w:id="1333" w:author="Bell Gully" w:date="2018-08-05T15:23:00Z">
        <w:r w:rsidR="00C906BA">
          <w:rPr>
            <w:i/>
          </w:rPr>
          <w:t>g</w:t>
        </w:r>
      </w:ins>
      <w:r w:rsidR="000B12C1">
        <w:rPr>
          <w:i/>
        </w:rPr>
        <w:t>)</w:t>
      </w:r>
      <w:r w:rsidR="000B12C1" w:rsidRPr="000B12C1">
        <w:t xml:space="preserve"> occur</w:t>
      </w:r>
      <w:r w:rsidR="000360CB">
        <w:t>s</w:t>
      </w:r>
      <w:r w:rsidR="00AF5101" w:rsidRPr="00C3424C">
        <w:t xml:space="preserve">, </w:t>
      </w:r>
      <w:r w:rsidR="00A64DF4">
        <w:t>First Gas</w:t>
      </w:r>
      <w:r w:rsidR="00AF5101" w:rsidRPr="00C3424C">
        <w:t xml:space="preserve"> may give the Interconnected Party an Operational Flow Order</w:t>
      </w:r>
      <w:del w:id="1334" w:author="Bell Gully" w:date="2018-06-29T15:53:00Z">
        <w:r w:rsidR="00AF5101" w:rsidRPr="00C3424C" w:rsidDel="003102E1">
          <w:delText xml:space="preserve">, </w:delText>
        </w:r>
        <w:r w:rsidDel="003102E1">
          <w:delText>which</w:delText>
        </w:r>
        <w:r w:rsidR="000B12C1" w:rsidDel="003102E1">
          <w:delText xml:space="preserve"> t</w:delText>
        </w:r>
      </w:del>
      <w:ins w:id="1335" w:author="Bell Gully" w:date="2018-06-29T15:53:00Z">
        <w:r w:rsidR="003102E1">
          <w:t>.  T</w:t>
        </w:r>
      </w:ins>
      <w:r w:rsidR="000B12C1">
        <w:t>he Interconnected Party</w:t>
      </w:r>
      <w:r w:rsidR="000B12C1" w:rsidRPr="00CE26DC">
        <w:rPr>
          <w:snapToGrid w:val="0"/>
        </w:rPr>
        <w:t xml:space="preserve"> shall use its best endeavours to </w:t>
      </w:r>
      <w:ins w:id="1336" w:author="Bell Gully" w:date="2018-08-08T16:16:00Z">
        <w:r w:rsidR="00E72E0E" w:rsidRPr="00D73432">
          <w:rPr>
            <w:snapToGrid w:val="0"/>
          </w:rPr>
          <w:t>take such actions as it is able to take to</w:t>
        </w:r>
        <w:r w:rsidR="00E72E0E">
          <w:rPr>
            <w:snapToGrid w:val="0"/>
          </w:rPr>
          <w:t xml:space="preserve"> </w:t>
        </w:r>
      </w:ins>
      <w:r w:rsidR="000B12C1" w:rsidRPr="00CE26DC">
        <w:rPr>
          <w:snapToGrid w:val="0"/>
        </w:rPr>
        <w:t>comply with</w:t>
      </w:r>
      <w:ins w:id="1337" w:author="Bell Gully" w:date="2018-07-12T20:44:00Z">
        <w:r w:rsidR="00B31B9B">
          <w:rPr>
            <w:snapToGrid w:val="0"/>
          </w:rPr>
          <w:t xml:space="preserve"> that OFO</w:t>
        </w:r>
      </w:ins>
      <w:r w:rsidR="000B12C1" w:rsidRPr="00CE26DC">
        <w:rPr>
          <w:snapToGrid w:val="0"/>
        </w:rPr>
        <w:t xml:space="preserve"> </w:t>
      </w:r>
      <w:r w:rsidR="000B12C1">
        <w:rPr>
          <w:snapToGrid w:val="0"/>
        </w:rPr>
        <w:t>in the shortest practicable time</w:t>
      </w:r>
      <w:r w:rsidR="000B12C1" w:rsidRPr="00DE6912">
        <w:rPr>
          <w:snapToGrid w:val="0"/>
        </w:rPr>
        <w:t xml:space="preserve">. First Gas will minimise the period of curtailment </w:t>
      </w:r>
      <w:r w:rsidR="000B12C1">
        <w:rPr>
          <w:snapToGrid w:val="0"/>
        </w:rPr>
        <w:t>stipulated in</w:t>
      </w:r>
      <w:r w:rsidR="000B12C1" w:rsidRPr="00DE6912">
        <w:rPr>
          <w:snapToGrid w:val="0"/>
        </w:rPr>
        <w:t xml:space="preserve"> an </w:t>
      </w:r>
      <w:r w:rsidR="000360CB">
        <w:rPr>
          <w:snapToGrid w:val="0"/>
        </w:rPr>
        <w:t>OFO</w:t>
      </w:r>
      <w:r w:rsidR="000B12C1" w:rsidRPr="00DE6912">
        <w:rPr>
          <w:snapToGrid w:val="0"/>
        </w:rPr>
        <w:t xml:space="preserve"> to the extent practicable.</w:t>
      </w:r>
      <w:r w:rsidR="000360CB">
        <w:rPr>
          <w:snapToGrid w:val="0"/>
        </w:rPr>
        <w:t xml:space="preserve"> First Gas will publish each OFO on OATIS</w:t>
      </w:r>
      <w:r w:rsidR="00AB2548">
        <w:rPr>
          <w:snapToGrid w:val="0"/>
        </w:rPr>
        <w:t xml:space="preserve"> as soon as practicable</w:t>
      </w:r>
      <w:r w:rsidR="000360CB">
        <w:rPr>
          <w:snapToGrid w:val="0"/>
        </w:rPr>
        <w:t>.</w:t>
      </w:r>
    </w:p>
    <w:p w14:paraId="03B5DF96" w14:textId="440F70DE" w:rsidR="008D5552" w:rsidRPr="008D5552" w:rsidRDefault="008D5552" w:rsidP="009871BE">
      <w:pPr>
        <w:pStyle w:val="TOC2"/>
        <w:numPr>
          <w:ilvl w:val="1"/>
          <w:numId w:val="4"/>
        </w:numPr>
        <w:spacing w:after="290"/>
      </w:pPr>
      <w:r>
        <w:rPr>
          <w:snapToGrid w:val="0"/>
        </w:rPr>
        <w:t>If the Interconnected Party conveys Gas taken at a Delivery Point to an End-user who needs a quantity of Gas to shut down its plant with minimal risk of damage to that plant (but not any product produced by that plant), or the Interconnected Party is such an End-user, the Interconnected Party shall notify First Gas</w:t>
      </w:r>
      <w:r w:rsidRPr="006E1772">
        <w:rPr>
          <w:snapToGrid w:val="0"/>
        </w:rPr>
        <w:t xml:space="preserve"> of that requirement</w:t>
      </w:r>
      <w:r>
        <w:rPr>
          <w:snapToGrid w:val="0"/>
        </w:rPr>
        <w:t xml:space="preserve"> and of the specific quantity of Gas required</w:t>
      </w:r>
      <w:ins w:id="1338" w:author="Bell Gully" w:date="2018-08-08T21:04:00Z">
        <w:r w:rsidR="006B105F">
          <w:rPr>
            <w:snapToGrid w:val="0"/>
          </w:rPr>
          <w:t xml:space="preserve"> </w:t>
        </w:r>
        <w:r w:rsidR="00C6018E">
          <w:rPr>
            <w:snapToGrid w:val="0"/>
          </w:rPr>
          <w:t>(</w:t>
        </w:r>
        <w:r w:rsidR="006B105F">
          <w:rPr>
            <w:snapToGrid w:val="0"/>
          </w:rPr>
          <w:t xml:space="preserve">which shall be </w:t>
        </w:r>
      </w:ins>
      <w:ins w:id="1339" w:author="Bell Gully" w:date="2018-08-14T20:47:00Z">
        <w:r w:rsidR="003601D7">
          <w:rPr>
            <w:snapToGrid w:val="0"/>
          </w:rPr>
          <w:t>identical to</w:t>
        </w:r>
      </w:ins>
      <w:ins w:id="1340" w:author="Bell Gully" w:date="2018-08-14T20:48:00Z">
        <w:r w:rsidR="003601D7">
          <w:rPr>
            <w:snapToGrid w:val="0"/>
          </w:rPr>
          <w:t xml:space="preserve"> </w:t>
        </w:r>
      </w:ins>
      <w:ins w:id="1341" w:author="Bell Gully" w:date="2018-08-08T21:04:00Z">
        <w:r w:rsidR="006B105F">
          <w:rPr>
            <w:snapToGrid w:val="0"/>
          </w:rPr>
          <w:t>any profile given to the CCO</w:t>
        </w:r>
        <w:r w:rsidR="00C6018E">
          <w:rPr>
            <w:snapToGrid w:val="0"/>
          </w:rPr>
          <w:t>)</w:t>
        </w:r>
      </w:ins>
      <w:r>
        <w:rPr>
          <w:snapToGrid w:val="0"/>
        </w:rPr>
        <w:t xml:space="preserve">. If First Gas subsequently issues an OFO to the Interconnected Party, it will if practicable allow for such quantity of Gas to be taken. </w:t>
      </w:r>
    </w:p>
    <w:p w14:paraId="51317C76" w14:textId="3C1834A7" w:rsidR="007D1F86" w:rsidRDefault="007D1F86" w:rsidP="007D1F86">
      <w:pPr>
        <w:pStyle w:val="Heading2"/>
      </w:pPr>
      <w:r>
        <w:t>Curtailment of Nominated Quantities</w:t>
      </w:r>
      <w:r w:rsidR="007C414F">
        <w:t xml:space="preserve"> </w:t>
      </w:r>
      <w:del w:id="1342" w:author="Bell Gully" w:date="2018-07-12T20:44:00Z">
        <w:r w:rsidR="007C414F" w:rsidDel="00B31B9B">
          <w:delText>after OFO Issued</w:delText>
        </w:r>
      </w:del>
    </w:p>
    <w:p w14:paraId="3E1ACB8E" w14:textId="4ABB5B06" w:rsidR="00AF5101" w:rsidRPr="00AF5101" w:rsidRDefault="007C414F" w:rsidP="0085464D">
      <w:pPr>
        <w:pStyle w:val="TOC2"/>
        <w:numPr>
          <w:ilvl w:val="1"/>
          <w:numId w:val="4"/>
        </w:numPr>
        <w:spacing w:after="290"/>
      </w:pPr>
      <w:r>
        <w:t xml:space="preserve">Pursuant to </w:t>
      </w:r>
      <w:r w:rsidRPr="007C414F">
        <w:rPr>
          <w:i/>
        </w:rPr>
        <w:t>section 9.6</w:t>
      </w:r>
      <w:r>
        <w:t xml:space="preserve">, </w:t>
      </w:r>
      <w:r w:rsidR="007D1F86">
        <w:t xml:space="preserve">First Gas </w:t>
      </w:r>
      <w:del w:id="1343" w:author="Bell Gully" w:date="2018-07-09T10:05:00Z">
        <w:r w:rsidDel="004306AB">
          <w:delText xml:space="preserve">will </w:delText>
        </w:r>
      </w:del>
      <w:ins w:id="1344" w:author="Bell Gully" w:date="2018-07-09T10:05:00Z">
        <w:r w:rsidR="004306AB">
          <w:t>may</w:t>
        </w:r>
        <w:r w:rsidR="004306AB" w:rsidDel="007C414F">
          <w:t xml:space="preserve"> </w:t>
        </w:r>
      </w:ins>
      <w:r w:rsidR="007D1F86">
        <w:t xml:space="preserve">curtail </w:t>
      </w:r>
      <w:r w:rsidR="0085464D">
        <w:t xml:space="preserve">each Shipper’s most recent Approved </w:t>
      </w:r>
      <w:del w:id="1345" w:author="Bell Gully" w:date="2018-06-29T15:54:00Z">
        <w:r w:rsidR="007D1F86" w:rsidDel="003102E1">
          <w:delText xml:space="preserve">Nominated </w:delText>
        </w:r>
        <w:r w:rsidR="0085464D" w:rsidDel="003102E1">
          <w:delText>Quantity</w:delText>
        </w:r>
        <w:r w:rsidR="007D1F86" w:rsidDel="003102E1">
          <w:delText xml:space="preserve"> </w:delText>
        </w:r>
      </w:del>
      <w:ins w:id="1346" w:author="Bell Gully" w:date="2018-06-29T15:54:00Z">
        <w:r w:rsidR="003102E1">
          <w:t xml:space="preserve">NQ </w:t>
        </w:r>
      </w:ins>
      <w:r w:rsidR="007D1F86">
        <w:t xml:space="preserve">at </w:t>
      </w:r>
      <w:r w:rsidR="0085464D">
        <w:t>that</w:t>
      </w:r>
      <w:r w:rsidR="007D1F86">
        <w:t xml:space="preserve"> Delivery Point</w:t>
      </w:r>
      <w:r w:rsidR="0085464D">
        <w:t xml:space="preserve"> in OATIS</w:t>
      </w:r>
      <w:r w:rsidR="007D1F86">
        <w:t xml:space="preserve">, including where an OBA applies, in accordance with the </w:t>
      </w:r>
      <w:r w:rsidR="0085464D">
        <w:t xml:space="preserve">OFO and the </w:t>
      </w:r>
      <w:r w:rsidR="007D1F86">
        <w:t xml:space="preserve">Code. </w:t>
      </w:r>
    </w:p>
    <w:p w14:paraId="24FFC96D" w14:textId="12862454" w:rsidR="00AF5101" w:rsidRPr="00AF5101" w:rsidRDefault="000360CB" w:rsidP="00AF5101">
      <w:pPr>
        <w:pStyle w:val="Heading2"/>
        <w:ind w:left="623"/>
      </w:pPr>
      <w:r>
        <w:t>Critical Contingency</w:t>
      </w:r>
    </w:p>
    <w:p w14:paraId="03DF0EFA" w14:textId="503AB88F" w:rsidR="005643A2" w:rsidRPr="007C3FF0" w:rsidRDefault="00EB5C6D" w:rsidP="007C3FF0">
      <w:pPr>
        <w:pStyle w:val="TOC2"/>
        <w:numPr>
          <w:ilvl w:val="1"/>
          <w:numId w:val="4"/>
        </w:numPr>
        <w:spacing w:after="290"/>
      </w:pPr>
      <w:r>
        <w:rPr>
          <w:snapToGrid w:val="0"/>
        </w:rPr>
        <w:t xml:space="preserve">In the event of a Critical Contingency, </w:t>
      </w:r>
      <w:ins w:id="1347" w:author="Bell Gully" w:date="2018-08-08T16:13:00Z">
        <w:r w:rsidR="00E72E0E">
          <w:rPr>
            <w:snapToGrid w:val="0"/>
          </w:rPr>
          <w:t xml:space="preserve">First Gas may instruct </w:t>
        </w:r>
      </w:ins>
      <w:r w:rsidR="005643A2">
        <w:rPr>
          <w:snapToGrid w:val="0"/>
        </w:rPr>
        <w:t xml:space="preserve">the Interconnected Party </w:t>
      </w:r>
      <w:del w:id="1348" w:author="Bell Gully" w:date="2018-08-08T16:13:00Z">
        <w:r w:rsidR="0057317E" w:rsidDel="00E72E0E">
          <w:rPr>
            <w:snapToGrid w:val="0"/>
          </w:rPr>
          <w:delText xml:space="preserve">shall </w:delText>
        </w:r>
      </w:del>
      <w:ins w:id="1349" w:author="Bell Gully" w:date="2018-08-08T16:13:00Z">
        <w:r w:rsidR="00E72E0E">
          <w:rPr>
            <w:snapToGrid w:val="0"/>
          </w:rPr>
          <w:t xml:space="preserve">to </w:t>
        </w:r>
      </w:ins>
      <w:r w:rsidR="005643A2">
        <w:rPr>
          <w:snapToGrid w:val="0"/>
        </w:rPr>
        <w:t xml:space="preserve">curtail its </w:t>
      </w:r>
      <w:r w:rsidR="003A692E">
        <w:rPr>
          <w:snapToGrid w:val="0"/>
        </w:rPr>
        <w:t>take</w:t>
      </w:r>
      <w:r w:rsidR="005643A2">
        <w:rPr>
          <w:snapToGrid w:val="0"/>
        </w:rPr>
        <w:t xml:space="preserve"> of Gas (or its ability to </w:t>
      </w:r>
      <w:r w:rsidR="003A692E">
        <w:rPr>
          <w:snapToGrid w:val="0"/>
        </w:rPr>
        <w:t>take</w:t>
      </w:r>
      <w:r w:rsidR="005643A2">
        <w:rPr>
          <w:snapToGrid w:val="0"/>
        </w:rPr>
        <w:t xml:space="preserve"> Gas)</w:t>
      </w:r>
      <w:r w:rsidR="005643A2" w:rsidRPr="00022EED">
        <w:rPr>
          <w:snapToGrid w:val="0"/>
        </w:rPr>
        <w:t xml:space="preserve"> </w:t>
      </w:r>
      <w:r w:rsidR="0057317E">
        <w:rPr>
          <w:snapToGrid w:val="0"/>
        </w:rPr>
        <w:t xml:space="preserve">at a Delivery Point </w:t>
      </w:r>
      <w:r w:rsidR="005643A2">
        <w:rPr>
          <w:snapToGrid w:val="0"/>
        </w:rPr>
        <w:t xml:space="preserve">as required to comply with the </w:t>
      </w:r>
      <w:r>
        <w:rPr>
          <w:snapToGrid w:val="0"/>
        </w:rPr>
        <w:t xml:space="preserve">instructions of the </w:t>
      </w:r>
      <w:r w:rsidR="0057317E">
        <w:rPr>
          <w:snapToGrid w:val="0"/>
        </w:rPr>
        <w:t>Critical Contingency Operator</w:t>
      </w:r>
      <w:ins w:id="1350" w:author="Bell Gully" w:date="2018-06-29T15:54:00Z">
        <w:r w:rsidR="00253726">
          <w:rPr>
            <w:snapToGrid w:val="0"/>
          </w:rPr>
          <w:t xml:space="preserve"> </w:t>
        </w:r>
      </w:ins>
      <w:ins w:id="1351" w:author="Bell Gully" w:date="2018-08-08T16:08:00Z">
        <w:r w:rsidR="00E72E0E">
          <w:rPr>
            <w:snapToGrid w:val="0"/>
          </w:rPr>
          <w:t>and</w:t>
        </w:r>
      </w:ins>
      <w:ins w:id="1352" w:author="Bell Gully" w:date="2018-06-29T15:54:00Z">
        <w:r w:rsidR="00253726">
          <w:rPr>
            <w:snapToGrid w:val="0"/>
          </w:rPr>
          <w:t xml:space="preserve"> the requirements of the CC</w:t>
        </w:r>
        <w:r w:rsidR="003102E1">
          <w:rPr>
            <w:snapToGrid w:val="0"/>
          </w:rPr>
          <w:t>M Regulations</w:t>
        </w:r>
      </w:ins>
      <w:ins w:id="1353" w:author="Bell Gully" w:date="2018-08-08T16:09:00Z">
        <w:r w:rsidR="00E72E0E">
          <w:rPr>
            <w:snapToGrid w:val="0"/>
          </w:rPr>
          <w:t xml:space="preserve"> </w:t>
        </w:r>
      </w:ins>
      <w:ins w:id="1354" w:author="Bell Gully" w:date="2018-08-08T16:14:00Z">
        <w:r w:rsidR="00E72E0E">
          <w:rPr>
            <w:snapToGrid w:val="0"/>
          </w:rPr>
          <w:t xml:space="preserve">(and the Interconnected Party shall do so </w:t>
        </w:r>
      </w:ins>
      <w:ins w:id="1355" w:author="Bell Gully" w:date="2018-08-08T16:09:00Z">
        <w:r w:rsidR="00E72E0E">
          <w:rPr>
            <w:snapToGrid w:val="0"/>
          </w:rPr>
          <w:t>and shall otherwise comply with any other instructions of the Critical Contingency Operator and the requirements of the CCM Regulations)</w:t>
        </w:r>
      </w:ins>
      <w:r w:rsidR="005643A2">
        <w:rPr>
          <w:snapToGrid w:val="0"/>
        </w:rPr>
        <w:t xml:space="preserve">.  </w:t>
      </w:r>
      <w:ins w:id="1356" w:author="Bell Gully" w:date="2018-08-08T16:08:00Z">
        <w:r w:rsidR="00E72E0E">
          <w:rPr>
            <w:snapToGrid w:val="0"/>
          </w:rPr>
          <w:t>OFOs are to be consistent (or amended to be consistent) with any instructions from the Critical Contingency Operator (including any shut down profile required by the Critical Contingency Operator).</w:t>
        </w:r>
      </w:ins>
    </w:p>
    <w:p w14:paraId="1F4E3F06" w14:textId="77777777" w:rsidR="005643A2" w:rsidRPr="00BB6532" w:rsidRDefault="005643A2" w:rsidP="005643A2">
      <w:pPr>
        <w:pStyle w:val="Heading2"/>
      </w:pPr>
      <w:r>
        <w:t>Failure to Comply</w:t>
      </w:r>
    </w:p>
    <w:p w14:paraId="17D4977C" w14:textId="0D64326F" w:rsidR="005643A2" w:rsidRDefault="005643A2" w:rsidP="005643A2">
      <w:pPr>
        <w:numPr>
          <w:ilvl w:val="1"/>
          <w:numId w:val="4"/>
        </w:numPr>
        <w:rPr>
          <w:snapToGrid w:val="0"/>
        </w:rPr>
      </w:pPr>
      <w:r>
        <w:rPr>
          <w:snapToGrid w:val="0"/>
        </w:rPr>
        <w:t>The Interconnected Party agrees that</w:t>
      </w:r>
      <w:r w:rsidRPr="00EE22C3">
        <w:rPr>
          <w:snapToGrid w:val="0"/>
        </w:rPr>
        <w:t xml:space="preserve"> </w:t>
      </w:r>
      <w:r w:rsidR="00B54BE1">
        <w:rPr>
          <w:snapToGrid w:val="0"/>
        </w:rPr>
        <w:t>if</w:t>
      </w:r>
      <w:r>
        <w:rPr>
          <w:snapToGrid w:val="0"/>
        </w:rPr>
        <w:t xml:space="preserve"> it fails to comply with an </w:t>
      </w:r>
      <w:r w:rsidR="00D16E4C">
        <w:rPr>
          <w:snapToGrid w:val="0"/>
        </w:rPr>
        <w:t>OFO</w:t>
      </w:r>
      <w:r>
        <w:rPr>
          <w:snapToGrid w:val="0"/>
        </w:rPr>
        <w:t>:</w:t>
      </w:r>
    </w:p>
    <w:p w14:paraId="51C41C67" w14:textId="567A1785" w:rsidR="005643A2" w:rsidRDefault="005643A2" w:rsidP="005643A2">
      <w:pPr>
        <w:numPr>
          <w:ilvl w:val="2"/>
          <w:numId w:val="4"/>
        </w:numPr>
        <w:rPr>
          <w:snapToGrid w:val="0"/>
        </w:rPr>
      </w:pPr>
      <w:r>
        <w:rPr>
          <w:snapToGrid w:val="0"/>
        </w:rPr>
        <w:t xml:space="preserve">First Gas may curtail the Interconnected Party’s </w:t>
      </w:r>
      <w:r w:rsidR="003A692E">
        <w:rPr>
          <w:snapToGrid w:val="0"/>
        </w:rPr>
        <w:t>take</w:t>
      </w:r>
      <w:r>
        <w:rPr>
          <w:snapToGrid w:val="0"/>
        </w:rPr>
        <w:t xml:space="preserve"> of Gas itself; </w:t>
      </w:r>
      <w:del w:id="1357" w:author="Bell Gully" w:date="2018-06-29T12:47:00Z">
        <w:r w:rsidDel="00C83DAD">
          <w:rPr>
            <w:snapToGrid w:val="0"/>
          </w:rPr>
          <w:delText>and</w:delText>
        </w:r>
      </w:del>
    </w:p>
    <w:p w14:paraId="2FA346E8" w14:textId="0EA004DD" w:rsidR="00C83DAD" w:rsidRPr="00253726" w:rsidRDefault="004306AB" w:rsidP="005643A2">
      <w:pPr>
        <w:pStyle w:val="TOC2"/>
        <w:numPr>
          <w:ilvl w:val="2"/>
          <w:numId w:val="4"/>
        </w:numPr>
        <w:tabs>
          <w:tab w:val="clear" w:pos="624"/>
        </w:tabs>
        <w:spacing w:after="290"/>
        <w:rPr>
          <w:ins w:id="1358" w:author="Bell Gully" w:date="2018-06-29T12:47:00Z"/>
        </w:rPr>
      </w:pPr>
      <w:ins w:id="1359" w:author="Bell Gully" w:date="2018-07-09T10:05:00Z">
        <w:r>
          <w:rPr>
            <w:snapToGrid w:val="0"/>
          </w:rPr>
          <w:t xml:space="preserve">for </w:t>
        </w:r>
      </w:ins>
      <w:ins w:id="1360" w:author="Bell Gully" w:date="2018-07-09T10:06:00Z">
        <w:r>
          <w:rPr>
            <w:snapToGrid w:val="0"/>
          </w:rPr>
          <w:t>the purposes of the definition of “Reasonable and Prudent Operator”</w:t>
        </w:r>
      </w:ins>
      <w:ins w:id="1361" w:author="Bell Gully" w:date="2018-07-10T09:26:00Z">
        <w:r w:rsidR="00F95308">
          <w:rPr>
            <w:snapToGrid w:val="0"/>
          </w:rPr>
          <w:t>,</w:t>
        </w:r>
      </w:ins>
      <w:ins w:id="1362" w:author="Bell Gully" w:date="2018-07-09T10:06:00Z">
        <w:r>
          <w:rPr>
            <w:snapToGrid w:val="0"/>
          </w:rPr>
          <w:t xml:space="preserve"> this </w:t>
        </w:r>
        <w:r w:rsidRPr="004306AB">
          <w:rPr>
            <w:i/>
            <w:snapToGrid w:val="0"/>
          </w:rPr>
          <w:t>section 9</w:t>
        </w:r>
        <w:r>
          <w:rPr>
            <w:snapToGrid w:val="0"/>
          </w:rPr>
          <w:t xml:space="preserve"> and </w:t>
        </w:r>
        <w:r w:rsidRPr="004306AB">
          <w:rPr>
            <w:i/>
            <w:snapToGrid w:val="0"/>
          </w:rPr>
          <w:t>section 1</w:t>
        </w:r>
      </w:ins>
      <w:ins w:id="1363" w:author="Bell Gully" w:date="2018-08-09T15:43:00Z">
        <w:r w:rsidR="00E500DF">
          <w:rPr>
            <w:i/>
            <w:snapToGrid w:val="0"/>
          </w:rPr>
          <w:t>6</w:t>
        </w:r>
      </w:ins>
      <w:ins w:id="1364" w:author="Bell Gully" w:date="2018-07-09T10:06:00Z">
        <w:r>
          <w:rPr>
            <w:snapToGrid w:val="0"/>
          </w:rPr>
          <w:t xml:space="preserve">, any </w:t>
        </w:r>
      </w:ins>
      <w:ins w:id="1365" w:author="Bell Gully" w:date="2018-06-29T12:47:00Z">
        <w:r w:rsidR="00C83DAD">
          <w:rPr>
            <w:snapToGrid w:val="0"/>
          </w:rPr>
          <w:t xml:space="preserve">such failure shall constitute a failure by the Interconnected Party to act </w:t>
        </w:r>
      </w:ins>
      <w:del w:id="1366" w:author="Bell Gully" w:date="2018-06-29T12:47:00Z">
        <w:r w:rsidR="00277178" w:rsidDel="00C83DAD">
          <w:rPr>
            <w:snapToGrid w:val="0"/>
          </w:rPr>
          <w:delText xml:space="preserve">the Interconnected Party shall be deemed not to have acted </w:delText>
        </w:r>
      </w:del>
      <w:r w:rsidR="00277178">
        <w:rPr>
          <w:snapToGrid w:val="0"/>
        </w:rPr>
        <w:t>as a Reasonable and Prudent Operator</w:t>
      </w:r>
      <w:ins w:id="1367" w:author="Bell Gully" w:date="2018-06-29T12:47:00Z">
        <w:r w:rsidR="00C83DAD">
          <w:rPr>
            <w:snapToGrid w:val="0"/>
          </w:rPr>
          <w:t>;</w:t>
        </w:r>
      </w:ins>
      <w:r w:rsidR="00277178">
        <w:rPr>
          <w:snapToGrid w:val="0"/>
        </w:rPr>
        <w:t xml:space="preserve"> and </w:t>
      </w:r>
    </w:p>
    <w:p w14:paraId="6B8289A3" w14:textId="429A0FE8" w:rsidR="00CA4EF7" w:rsidRPr="006E783F" w:rsidRDefault="00C83DAD" w:rsidP="005643A2">
      <w:pPr>
        <w:pStyle w:val="TOC2"/>
        <w:numPr>
          <w:ilvl w:val="2"/>
          <w:numId w:val="4"/>
        </w:numPr>
        <w:tabs>
          <w:tab w:val="clear" w:pos="624"/>
        </w:tabs>
        <w:spacing w:after="290"/>
      </w:pPr>
      <w:proofErr w:type="gramStart"/>
      <w:ins w:id="1368" w:author="Bell Gully" w:date="2018-06-29T12:48:00Z">
        <w:r>
          <w:rPr>
            <w:snapToGrid w:val="0"/>
          </w:rPr>
          <w:t>the</w:t>
        </w:r>
        <w:proofErr w:type="gramEnd"/>
        <w:r>
          <w:rPr>
            <w:snapToGrid w:val="0"/>
          </w:rPr>
          <w:t xml:space="preserve"> Interconnected Party </w:t>
        </w:r>
      </w:ins>
      <w:r w:rsidR="00277178">
        <w:rPr>
          <w:snapToGrid w:val="0"/>
        </w:rPr>
        <w:t>shall indemnify First Gas for any Loss incurred by First Gas</w:t>
      </w:r>
      <w:bookmarkStart w:id="1369" w:name="_Hlk499120848"/>
      <w:r w:rsidR="00277178">
        <w:rPr>
          <w:snapToGrid w:val="0"/>
        </w:rPr>
        <w:t xml:space="preserve"> (except to the extent that First Gas contributed to that Loss</w:t>
      </w:r>
      <w:bookmarkEnd w:id="1369"/>
      <w:r w:rsidR="00277178">
        <w:rPr>
          <w:snapToGrid w:val="0"/>
        </w:rPr>
        <w:t xml:space="preserve"> and/or did not </w:t>
      </w:r>
      <w:del w:id="1370" w:author="Bell Gully" w:date="2018-08-05T15:24:00Z">
        <w:r w:rsidR="00277178" w:rsidDel="00C906BA">
          <w:rPr>
            <w:snapToGrid w:val="0"/>
          </w:rPr>
          <w:delText xml:space="preserve">use reasonable endeavours to </w:delText>
        </w:r>
      </w:del>
      <w:r w:rsidR="00277178">
        <w:rPr>
          <w:snapToGrid w:val="0"/>
        </w:rPr>
        <w:t>mitigate its Loss</w:t>
      </w:r>
      <w:ins w:id="1371" w:author="Bell Gully" w:date="2018-08-05T15:24:00Z">
        <w:r w:rsidR="00C906BA">
          <w:rPr>
            <w:snapToGrid w:val="0"/>
          </w:rPr>
          <w:t xml:space="preserve"> to the fullest extent reasonably practicable</w:t>
        </w:r>
      </w:ins>
      <w:r w:rsidR="00277178">
        <w:rPr>
          <w:snapToGrid w:val="0"/>
        </w:rPr>
        <w:t>)</w:t>
      </w:r>
      <w:r w:rsidR="005643A2" w:rsidRPr="00BB6532">
        <w:rPr>
          <w:snapToGrid w:val="0"/>
        </w:rPr>
        <w:t xml:space="preserve">. </w:t>
      </w:r>
    </w:p>
    <w:p w14:paraId="09E7137A" w14:textId="146A1E26" w:rsidR="004173A3" w:rsidRPr="006E083F" w:rsidRDefault="00112194" w:rsidP="004173A3">
      <w:pPr>
        <w:pStyle w:val="Heading2"/>
        <w:ind w:left="623"/>
        <w:rPr>
          <w:snapToGrid w:val="0"/>
        </w:rPr>
      </w:pPr>
      <w:r>
        <w:rPr>
          <w:snapToGrid w:val="0"/>
        </w:rPr>
        <w:lastRenderedPageBreak/>
        <w:t>Relief from Charges</w:t>
      </w:r>
    </w:p>
    <w:p w14:paraId="00E2DA1C" w14:textId="34A6DFE7" w:rsidR="00CA4EF7" w:rsidRPr="00CA4EF7" w:rsidRDefault="006E083F" w:rsidP="009871BE">
      <w:pPr>
        <w:pStyle w:val="TOC2"/>
        <w:numPr>
          <w:ilvl w:val="1"/>
          <w:numId w:val="4"/>
        </w:numPr>
        <w:spacing w:after="290"/>
      </w:pPr>
      <w:r>
        <w:t xml:space="preserve">In </w:t>
      </w:r>
      <w:r w:rsidR="002236CE">
        <w:t xml:space="preserve">relation to </w:t>
      </w:r>
      <w:r w:rsidR="002236CE">
        <w:rPr>
          <w:snapToGrid w:val="0"/>
        </w:rPr>
        <w:t>any</w:t>
      </w:r>
      <w:r>
        <w:rPr>
          <w:snapToGrid w:val="0"/>
        </w:rPr>
        <w:t xml:space="preserve"> curtailment under </w:t>
      </w:r>
      <w:r>
        <w:rPr>
          <w:i/>
          <w:iCs/>
          <w:snapToGrid w:val="0"/>
        </w:rPr>
        <w:t xml:space="preserve">section </w:t>
      </w:r>
      <w:r w:rsidR="0033376C">
        <w:rPr>
          <w:i/>
          <w:iCs/>
          <w:snapToGrid w:val="0"/>
        </w:rPr>
        <w:t xml:space="preserve">9.1(a) </w:t>
      </w:r>
      <w:r w:rsidR="0033376C" w:rsidRPr="0033376C">
        <w:rPr>
          <w:iCs/>
          <w:snapToGrid w:val="0"/>
        </w:rPr>
        <w:t xml:space="preserve">to </w:t>
      </w:r>
      <w:r w:rsidR="0033376C">
        <w:rPr>
          <w:i/>
          <w:iCs/>
          <w:snapToGrid w:val="0"/>
        </w:rPr>
        <w:t>(</w:t>
      </w:r>
      <w:r w:rsidR="00427D31">
        <w:rPr>
          <w:i/>
          <w:iCs/>
          <w:snapToGrid w:val="0"/>
        </w:rPr>
        <w:t>c</w:t>
      </w:r>
      <w:r w:rsidR="0033376C">
        <w:rPr>
          <w:i/>
          <w:iCs/>
          <w:snapToGrid w:val="0"/>
        </w:rPr>
        <w:t>)</w:t>
      </w:r>
      <w:r w:rsidR="0033376C">
        <w:rPr>
          <w:iCs/>
          <w:snapToGrid w:val="0"/>
        </w:rPr>
        <w:t xml:space="preserve"> or </w:t>
      </w:r>
      <w:r w:rsidR="0033376C" w:rsidRPr="0033376C">
        <w:rPr>
          <w:i/>
          <w:iCs/>
          <w:snapToGrid w:val="0"/>
        </w:rPr>
        <w:t>section 9.2</w:t>
      </w:r>
      <w:r>
        <w:rPr>
          <w:i/>
          <w:iCs/>
          <w:snapToGrid w:val="0"/>
        </w:rPr>
        <w:t>,</w:t>
      </w:r>
      <w:r>
        <w:rPr>
          <w:snapToGrid w:val="0"/>
        </w:rPr>
        <w:t xml:space="preserve"> </w:t>
      </w:r>
      <w:r>
        <w:t xml:space="preserve">the </w:t>
      </w:r>
      <w:r w:rsidR="00457D73">
        <w:t>Interconnection Fee</w:t>
      </w:r>
      <w:r w:rsidR="00F84634">
        <w:t xml:space="preserve"> and </w:t>
      </w:r>
      <w:ins w:id="1372" w:author="Bell Gully" w:date="2018-07-12T20:44:00Z">
        <w:r w:rsidR="00B31B9B">
          <w:t xml:space="preserve">the </w:t>
        </w:r>
      </w:ins>
      <w:proofErr w:type="spellStart"/>
      <w:r w:rsidR="00F84634">
        <w:t>Odorisation</w:t>
      </w:r>
      <w:proofErr w:type="spellEnd"/>
      <w:r w:rsidR="00F84634">
        <w:t xml:space="preserve"> Fee</w:t>
      </w:r>
      <w:r w:rsidR="00457D73">
        <w:t xml:space="preserve"> </w:t>
      </w:r>
      <w:ins w:id="1373" w:author="Bell Gully" w:date="2018-06-29T15:55:00Z">
        <w:r w:rsidR="00253726">
          <w:t xml:space="preserve">(if any) </w:t>
        </w:r>
      </w:ins>
      <w:r w:rsidR="003A692E">
        <w:t>at a Delivery Point</w:t>
      </w:r>
      <w:r>
        <w:t xml:space="preserve"> </w:t>
      </w:r>
      <w:del w:id="1374" w:author="Bell Gully" w:date="2018-06-29T15:55:00Z">
        <w:r w:rsidR="00F84634" w:rsidDel="00253726">
          <w:delText xml:space="preserve">(if any) </w:delText>
        </w:r>
      </w:del>
      <w:r w:rsidR="0033376C">
        <w:t xml:space="preserve">will not be payable </w:t>
      </w:r>
      <w:r>
        <w:t xml:space="preserve">for </w:t>
      </w:r>
      <w:r w:rsidR="00457D73">
        <w:t xml:space="preserve">the period of </w:t>
      </w:r>
      <w:r w:rsidR="0033376C">
        <w:t>that</w:t>
      </w:r>
      <w:r>
        <w:t xml:space="preserve"> curtailment</w:t>
      </w:r>
      <w:r w:rsidR="005643A2">
        <w:rPr>
          <w:snapToGrid w:val="0"/>
        </w:rPr>
        <w:t xml:space="preserve"> </w:t>
      </w:r>
      <w:r w:rsidR="0033376C">
        <w:rPr>
          <w:snapToGrid w:val="0"/>
        </w:rPr>
        <w:t>to the extent of</w:t>
      </w:r>
      <w:r w:rsidR="005643A2" w:rsidRPr="00CE26DC">
        <w:rPr>
          <w:snapToGrid w:val="0"/>
        </w:rPr>
        <w:t xml:space="preserve"> the </w:t>
      </w:r>
      <w:r w:rsidR="005643A2">
        <w:rPr>
          <w:snapToGrid w:val="0"/>
        </w:rPr>
        <w:t>reduction in</w:t>
      </w:r>
      <w:r w:rsidR="003A692E">
        <w:t xml:space="preserve"> </w:t>
      </w:r>
      <w:r w:rsidR="005643A2">
        <w:t xml:space="preserve">the normal or </w:t>
      </w:r>
      <w:r w:rsidR="00AC02C5">
        <w:t>intended</w:t>
      </w:r>
      <w:r w:rsidR="005643A2">
        <w:t xml:space="preserve"> </w:t>
      </w:r>
      <w:r w:rsidR="003A692E">
        <w:t xml:space="preserve">take </w:t>
      </w:r>
      <w:r w:rsidR="005643A2">
        <w:t xml:space="preserve">of Gas, </w:t>
      </w:r>
      <w:r>
        <w:t>except</w:t>
      </w:r>
      <w:r w:rsidR="006F3C7E" w:rsidRPr="006F3C7E">
        <w:t xml:space="preserve"> </w:t>
      </w:r>
      <w:r w:rsidR="006F3C7E">
        <w:t>to the extent that the Interconnected Party</w:t>
      </w:r>
      <w:r w:rsidR="00F259AA">
        <w:t>:</w:t>
      </w:r>
      <w:r w:rsidR="00CA4EF7">
        <w:rPr>
          <w:snapToGrid w:val="0"/>
        </w:rPr>
        <w:t xml:space="preserve"> </w:t>
      </w:r>
    </w:p>
    <w:p w14:paraId="19D60CC9" w14:textId="30662314" w:rsidR="006F3C7E" w:rsidRDefault="006E083F" w:rsidP="009871BE">
      <w:pPr>
        <w:pStyle w:val="TOC2"/>
        <w:numPr>
          <w:ilvl w:val="2"/>
          <w:numId w:val="4"/>
        </w:numPr>
        <w:tabs>
          <w:tab w:val="clear" w:pos="624"/>
        </w:tabs>
        <w:spacing w:after="290"/>
      </w:pPr>
      <w:r>
        <w:t xml:space="preserve">caused or contributed to any event or circumstance giving rise to </w:t>
      </w:r>
      <w:r w:rsidR="0033376C">
        <w:t>that</w:t>
      </w:r>
      <w:r>
        <w:t xml:space="preserve"> curtailment</w:t>
      </w:r>
      <w:r w:rsidR="00457D73">
        <w:t xml:space="preserve">, </w:t>
      </w:r>
      <w:r w:rsidR="00457D73" w:rsidRPr="00F27205">
        <w:t xml:space="preserve">including in </w:t>
      </w:r>
      <w:r w:rsidR="00CB7C0B">
        <w:t>the circumstances referred to in</w:t>
      </w:r>
      <w:r w:rsidR="00457D73" w:rsidRPr="00F27205">
        <w:t xml:space="preserve"> </w:t>
      </w:r>
      <w:r w:rsidR="00457D73" w:rsidRPr="00F27205">
        <w:rPr>
          <w:i/>
        </w:rPr>
        <w:t>section</w:t>
      </w:r>
      <w:ins w:id="1375" w:author="Bell Gully" w:date="2018-07-02T12:43:00Z">
        <w:r w:rsidR="007863E4">
          <w:rPr>
            <w:i/>
          </w:rPr>
          <w:t>s</w:t>
        </w:r>
      </w:ins>
      <w:r w:rsidR="00457D73" w:rsidRPr="00F27205">
        <w:rPr>
          <w:i/>
        </w:rPr>
        <w:t xml:space="preserve"> </w:t>
      </w:r>
      <w:r w:rsidR="00631A3D">
        <w:rPr>
          <w:i/>
        </w:rPr>
        <w:t>3.4</w:t>
      </w:r>
      <w:r w:rsidR="00C92E9D">
        <w:rPr>
          <w:i/>
        </w:rPr>
        <w:t xml:space="preserve"> </w:t>
      </w:r>
      <w:r w:rsidR="00C92E9D" w:rsidRPr="00C92E9D">
        <w:t>or</w:t>
      </w:r>
      <w:r w:rsidR="00C92E9D">
        <w:rPr>
          <w:i/>
        </w:rPr>
        <w:t xml:space="preserve"> </w:t>
      </w:r>
      <w:r w:rsidR="00631A3D">
        <w:rPr>
          <w:i/>
        </w:rPr>
        <w:t>3.5</w:t>
      </w:r>
      <w:r w:rsidR="00F259AA">
        <w:t>;</w:t>
      </w:r>
      <w:r w:rsidR="006F3C7E">
        <w:t xml:space="preserve"> </w:t>
      </w:r>
    </w:p>
    <w:p w14:paraId="597901D1" w14:textId="7FD51C48" w:rsidR="0033376C" w:rsidRDefault="00070310" w:rsidP="009871BE">
      <w:pPr>
        <w:pStyle w:val="TOC2"/>
        <w:numPr>
          <w:ilvl w:val="2"/>
          <w:numId w:val="4"/>
        </w:numPr>
        <w:tabs>
          <w:tab w:val="clear" w:pos="624"/>
        </w:tabs>
        <w:spacing w:after="290"/>
        <w:rPr>
          <w:snapToGrid w:val="0"/>
        </w:rPr>
      </w:pPr>
      <w:r>
        <w:rPr>
          <w:snapToGrid w:val="0"/>
        </w:rPr>
        <w:t xml:space="preserve">was </w:t>
      </w:r>
      <w:r w:rsidR="00D56C74">
        <w:rPr>
          <w:snapToGrid w:val="0"/>
        </w:rPr>
        <w:t xml:space="preserve">itself </w:t>
      </w:r>
      <w:r>
        <w:rPr>
          <w:snapToGrid w:val="0"/>
        </w:rPr>
        <w:t xml:space="preserve">carrying out </w:t>
      </w:r>
      <w:r w:rsidR="00E12722">
        <w:rPr>
          <w:snapToGrid w:val="0"/>
        </w:rPr>
        <w:t>maintenance or other work</w:t>
      </w:r>
      <w:r w:rsidR="00D50AFC">
        <w:rPr>
          <w:snapToGrid w:val="0"/>
        </w:rPr>
        <w:t xml:space="preserve"> </w:t>
      </w:r>
      <w:del w:id="1376" w:author="Bell Gully" w:date="2018-07-12T20:44:00Z">
        <w:r w:rsidR="00EB0225" w:rsidDel="00B31B9B">
          <w:rPr>
            <w:snapToGrid w:val="0"/>
          </w:rPr>
          <w:delText>to the extent</w:delText>
        </w:r>
      </w:del>
      <w:ins w:id="1377" w:author="Bell Gully" w:date="2018-07-12T20:44:00Z">
        <w:r w:rsidR="00B31B9B">
          <w:rPr>
            <w:snapToGrid w:val="0"/>
          </w:rPr>
          <w:t>such</w:t>
        </w:r>
      </w:ins>
      <w:r w:rsidR="00EB0225">
        <w:rPr>
          <w:snapToGrid w:val="0"/>
        </w:rPr>
        <w:t xml:space="preserve"> </w:t>
      </w:r>
      <w:r w:rsidR="00D50AFC">
        <w:rPr>
          <w:snapToGrid w:val="0"/>
        </w:rPr>
        <w:t xml:space="preserve">that </w:t>
      </w:r>
      <w:r w:rsidR="00EB0225">
        <w:rPr>
          <w:snapToGrid w:val="0"/>
        </w:rPr>
        <w:t xml:space="preserve">its ability to take Gas was </w:t>
      </w:r>
      <w:ins w:id="1378" w:author="Bell Gully" w:date="2018-06-29T15:55:00Z">
        <w:r w:rsidR="00253726">
          <w:rPr>
            <w:snapToGrid w:val="0"/>
          </w:rPr>
          <w:t xml:space="preserve">(or would have been) reduced to or </w:t>
        </w:r>
      </w:ins>
      <w:r w:rsidR="00EB0225">
        <w:rPr>
          <w:snapToGrid w:val="0"/>
        </w:rPr>
        <w:t xml:space="preserve">less than </w:t>
      </w:r>
      <w:ins w:id="1379" w:author="Bell Gully" w:date="2018-06-29T15:55:00Z">
        <w:r w:rsidR="00253726">
          <w:rPr>
            <w:snapToGrid w:val="0"/>
          </w:rPr>
          <w:t xml:space="preserve">the level of Gas injection that was (or would otherwise have been) available given </w:t>
        </w:r>
      </w:ins>
      <w:r w:rsidR="00EB0225">
        <w:rPr>
          <w:snapToGrid w:val="0"/>
        </w:rPr>
        <w:t>the curtailment</w:t>
      </w:r>
      <w:r w:rsidR="006F3C7E">
        <w:rPr>
          <w:snapToGrid w:val="0"/>
        </w:rPr>
        <w:t>;</w:t>
      </w:r>
      <w:r>
        <w:rPr>
          <w:snapToGrid w:val="0"/>
        </w:rPr>
        <w:t xml:space="preserve"> </w:t>
      </w:r>
      <w:r w:rsidR="00EB0225">
        <w:rPr>
          <w:snapToGrid w:val="0"/>
        </w:rPr>
        <w:t>or</w:t>
      </w:r>
    </w:p>
    <w:p w14:paraId="1B5ABD91" w14:textId="6F9E85F4" w:rsidR="00C6575C" w:rsidRPr="00530C8E" w:rsidRDefault="005643A2" w:rsidP="009871BE">
      <w:pPr>
        <w:pStyle w:val="TOC2"/>
        <w:numPr>
          <w:ilvl w:val="2"/>
          <w:numId w:val="4"/>
        </w:numPr>
        <w:tabs>
          <w:tab w:val="clear" w:pos="624"/>
        </w:tabs>
        <w:spacing w:after="290"/>
        <w:rPr>
          <w:snapToGrid w:val="0"/>
        </w:rPr>
      </w:pPr>
      <w:proofErr w:type="gramStart"/>
      <w:r>
        <w:rPr>
          <w:snapToGrid w:val="0"/>
        </w:rPr>
        <w:t>failed</w:t>
      </w:r>
      <w:proofErr w:type="gramEnd"/>
      <w:r>
        <w:rPr>
          <w:snapToGrid w:val="0"/>
        </w:rPr>
        <w:t xml:space="preserve"> to comply with an instruction from First Gas</w:t>
      </w:r>
      <w:del w:id="1380" w:author="Bell Gully" w:date="2018-08-09T15:44:00Z">
        <w:r w:rsidDel="00E500DF">
          <w:rPr>
            <w:snapToGrid w:val="0"/>
          </w:rPr>
          <w:delText xml:space="preserve"> </w:delText>
        </w:r>
        <w:r w:rsidR="0037094D" w:rsidDel="00E500DF">
          <w:rPr>
            <w:snapToGrid w:val="0"/>
          </w:rPr>
          <w:delText xml:space="preserve">under </w:delText>
        </w:r>
        <w:r w:rsidR="0037094D" w:rsidRPr="0037094D" w:rsidDel="00E500DF">
          <w:rPr>
            <w:i/>
            <w:snapToGrid w:val="0"/>
          </w:rPr>
          <w:delText>section 9.6</w:delText>
        </w:r>
      </w:del>
      <w:r w:rsidR="0037094D">
        <w:rPr>
          <w:snapToGrid w:val="0"/>
        </w:rPr>
        <w:t xml:space="preserve"> </w:t>
      </w:r>
      <w:r w:rsidR="00EB0225">
        <w:rPr>
          <w:snapToGrid w:val="0"/>
        </w:rPr>
        <w:t xml:space="preserve">or </w:t>
      </w:r>
      <w:r w:rsidR="00BB66A9">
        <w:rPr>
          <w:snapToGrid w:val="0"/>
        </w:rPr>
        <w:t xml:space="preserve">from the Critical Contingency Operator </w:t>
      </w:r>
      <w:r>
        <w:rPr>
          <w:snapToGrid w:val="0"/>
        </w:rPr>
        <w:t xml:space="preserve">under </w:t>
      </w:r>
      <w:ins w:id="1381" w:author="Bell Gully" w:date="2018-08-09T15:44:00Z">
        <w:r w:rsidR="00E500DF">
          <w:rPr>
            <w:i/>
            <w:snapToGrid w:val="0"/>
          </w:rPr>
          <w:t>section</w:t>
        </w:r>
        <w:r w:rsidR="00E500DF" w:rsidRPr="00E500DF">
          <w:rPr>
            <w:i/>
            <w:snapToGrid w:val="0"/>
          </w:rPr>
          <w:t xml:space="preserve"> 9.6</w:t>
        </w:r>
        <w:r w:rsidR="00E500DF">
          <w:rPr>
            <w:snapToGrid w:val="0"/>
          </w:rPr>
          <w:t xml:space="preserve"> or </w:t>
        </w:r>
      </w:ins>
      <w:r w:rsidRPr="00E500DF">
        <w:rPr>
          <w:snapToGrid w:val="0"/>
        </w:rPr>
        <w:t>section</w:t>
      </w:r>
      <w:r w:rsidRPr="00214D81">
        <w:rPr>
          <w:i/>
          <w:snapToGrid w:val="0"/>
        </w:rPr>
        <w:t xml:space="preserve"> </w:t>
      </w:r>
      <w:r w:rsidR="00EB0225">
        <w:rPr>
          <w:i/>
          <w:snapToGrid w:val="0"/>
        </w:rPr>
        <w:t>9.9</w:t>
      </w:r>
      <w:r w:rsidR="00004816">
        <w:rPr>
          <w:snapToGrid w:val="0"/>
        </w:rPr>
        <w:t xml:space="preserve">. </w:t>
      </w:r>
    </w:p>
    <w:p w14:paraId="0327308E" w14:textId="77777777" w:rsidR="00921A4C" w:rsidRDefault="00921A4C" w:rsidP="009871BE">
      <w:pPr>
        <w:pStyle w:val="Heading1"/>
        <w:numPr>
          <w:ilvl w:val="0"/>
          <w:numId w:val="4"/>
        </w:numPr>
        <w:rPr>
          <w:snapToGrid w:val="0"/>
        </w:rPr>
      </w:pPr>
      <w:bookmarkStart w:id="1382" w:name="_Toc427739337"/>
      <w:bookmarkStart w:id="1383" w:name="_Toc427739338"/>
      <w:bookmarkStart w:id="1384" w:name="_Toc427739339"/>
      <w:bookmarkStart w:id="1385" w:name="_Toc427739340"/>
      <w:bookmarkStart w:id="1386" w:name="_Toc427739341"/>
      <w:bookmarkStart w:id="1387" w:name="_Toc427739342"/>
      <w:bookmarkStart w:id="1388" w:name="_Toc427739343"/>
      <w:bookmarkStart w:id="1389" w:name="CursorPosition"/>
      <w:bookmarkStart w:id="1390" w:name="_Toc427739344"/>
      <w:bookmarkStart w:id="1391" w:name="_Toc427739345"/>
      <w:bookmarkStart w:id="1392" w:name="_Toc427739346"/>
      <w:bookmarkStart w:id="1393" w:name="_Toc427739347"/>
      <w:bookmarkStart w:id="1394" w:name="_Toc427739348"/>
      <w:bookmarkStart w:id="1395" w:name="_Toc427739349"/>
      <w:bookmarkStart w:id="1396" w:name="_Toc427739350"/>
      <w:bookmarkStart w:id="1397" w:name="_Toc427739351"/>
      <w:bookmarkStart w:id="1398" w:name="_Toc427739352"/>
      <w:bookmarkStart w:id="1399" w:name="_Toc427739353"/>
      <w:bookmarkStart w:id="1400" w:name="_Toc427739354"/>
      <w:bookmarkStart w:id="1401" w:name="_Toc427739355"/>
      <w:bookmarkStart w:id="1402" w:name="_Toc427739356"/>
      <w:bookmarkStart w:id="1403" w:name="_Toc427739357"/>
      <w:bookmarkStart w:id="1404" w:name="_Toc427739358"/>
      <w:bookmarkStart w:id="1405" w:name="_Toc427739359"/>
      <w:bookmarkStart w:id="1406" w:name="_Toc427739360"/>
      <w:bookmarkStart w:id="1407" w:name="_Toc521675263"/>
      <w:bookmarkStart w:id="1408" w:name="_Toc57649815"/>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r>
        <w:rPr>
          <w:snapToGrid w:val="0"/>
        </w:rPr>
        <w:t>prudential</w:t>
      </w:r>
      <w:bookmarkEnd w:id="1407"/>
    </w:p>
    <w:p w14:paraId="117E7900" w14:textId="78F9ECE3" w:rsidR="00921A4C" w:rsidRPr="00530C8E" w:rsidRDefault="00921A4C" w:rsidP="00921A4C">
      <w:pPr>
        <w:pStyle w:val="TOC2"/>
        <w:numPr>
          <w:ilvl w:val="1"/>
          <w:numId w:val="4"/>
        </w:numPr>
        <w:spacing w:after="290"/>
      </w:pPr>
      <w:bookmarkStart w:id="1409" w:name="_Ref431384220"/>
      <w:r>
        <w:t xml:space="preserve">At </w:t>
      </w:r>
      <w:r w:rsidRPr="00530C8E">
        <w:t xml:space="preserve">all times during the term of this Agreement </w:t>
      </w:r>
      <w:r>
        <w:t xml:space="preserve">and </w:t>
      </w:r>
      <w:r w:rsidRPr="00EE24F3">
        <w:t xml:space="preserve">until the </w:t>
      </w:r>
      <w:r>
        <w:t xml:space="preserve">Interconnected Party </w:t>
      </w:r>
      <w:r w:rsidRPr="00EE24F3">
        <w:t xml:space="preserve">has paid </w:t>
      </w:r>
      <w:r w:rsidRPr="00EE24F3">
        <w:rPr>
          <w:snapToGrid w:val="0"/>
        </w:rPr>
        <w:t xml:space="preserve">all outstanding amounts and all amounts payable or which may become payable in the </w:t>
      </w:r>
      <w:del w:id="1410" w:author="Bell Gully" w:date="2018-06-29T15:56:00Z">
        <w:r w:rsidR="009A5CDF" w:rsidDel="00253726">
          <w:rPr>
            <w:snapToGrid w:val="0"/>
          </w:rPr>
          <w:delText xml:space="preserve">24 </w:delText>
        </w:r>
      </w:del>
      <w:ins w:id="1411" w:author="Bell Gully" w:date="2018-06-29T15:56:00Z">
        <w:r w:rsidR="00253726">
          <w:rPr>
            <w:snapToGrid w:val="0"/>
          </w:rPr>
          <w:t xml:space="preserve">26 </w:t>
        </w:r>
      </w:ins>
      <w:r w:rsidR="002C1C64">
        <w:rPr>
          <w:snapToGrid w:val="0"/>
        </w:rPr>
        <w:t>Month</w:t>
      </w:r>
      <w:r w:rsidR="009A5CDF">
        <w:rPr>
          <w:snapToGrid w:val="0"/>
        </w:rPr>
        <w:t>s</w:t>
      </w:r>
      <w:r w:rsidRPr="00EE24F3">
        <w:rPr>
          <w:snapToGrid w:val="0"/>
        </w:rPr>
        <w:t xml:space="preserve"> following expiry or termination of th</w:t>
      </w:r>
      <w:r>
        <w:rPr>
          <w:snapToGrid w:val="0"/>
        </w:rPr>
        <w:t>is</w:t>
      </w:r>
      <w:r w:rsidRPr="00EE24F3">
        <w:rPr>
          <w:snapToGrid w:val="0"/>
        </w:rPr>
        <w:t xml:space="preserve"> </w:t>
      </w:r>
      <w:r>
        <w:rPr>
          <w:snapToGrid w:val="0"/>
        </w:rPr>
        <w:t>Agreement,</w:t>
      </w:r>
      <w:r w:rsidRPr="00530C8E">
        <w:t xml:space="preserve"> the Interconnected Party must, at its election</w:t>
      </w:r>
      <w:ins w:id="1412" w:author="Bell Gully" w:date="2018-07-09T10:06:00Z">
        <w:r w:rsidR="004306AB">
          <w:t xml:space="preserve">, </w:t>
        </w:r>
      </w:ins>
      <w:ins w:id="1413" w:author="Bell Gully" w:date="2018-08-14T20:40:00Z">
        <w:r w:rsidR="003601D7">
          <w:t xml:space="preserve">comply </w:t>
        </w:r>
      </w:ins>
      <w:ins w:id="1414" w:author="Bell Gully" w:date="2018-07-09T10:06:00Z">
        <w:r w:rsidR="004306AB">
          <w:t xml:space="preserve">with one </w:t>
        </w:r>
      </w:ins>
      <w:ins w:id="1415" w:author="Bell Gully" w:date="2018-07-09T10:07:00Z">
        <w:r w:rsidR="004306AB">
          <w:t>of the following</w:t>
        </w:r>
      </w:ins>
      <w:r w:rsidRPr="00530C8E">
        <w:t>:</w:t>
      </w:r>
      <w:bookmarkEnd w:id="1409"/>
    </w:p>
    <w:p w14:paraId="3BF4BE6F" w14:textId="4832004F" w:rsidR="00921A4C" w:rsidRPr="00530C8E" w:rsidRDefault="00921A4C" w:rsidP="00921A4C">
      <w:pPr>
        <w:pStyle w:val="TOC2"/>
        <w:numPr>
          <w:ilvl w:val="2"/>
          <w:numId w:val="4"/>
        </w:numPr>
        <w:tabs>
          <w:tab w:val="clear" w:pos="624"/>
        </w:tabs>
        <w:spacing w:after="290"/>
      </w:pPr>
      <w:r w:rsidRPr="00530C8E">
        <w:t xml:space="preserve">hold an acceptable credit rating in accordance with </w:t>
      </w:r>
      <w:r w:rsidRPr="00530C8E">
        <w:rPr>
          <w:i/>
        </w:rPr>
        <w:t xml:space="preserve">section </w:t>
      </w:r>
      <w:r w:rsidR="00FC181E">
        <w:rPr>
          <w:i/>
        </w:rPr>
        <w:t>10</w:t>
      </w:r>
      <w:r w:rsidR="008C3AF1">
        <w:rPr>
          <w:i/>
        </w:rPr>
        <w:t>.2</w:t>
      </w:r>
      <w:r w:rsidRPr="00530C8E">
        <w:t>;</w:t>
      </w:r>
      <w:r w:rsidR="008E5550">
        <w:t xml:space="preserve"> or</w:t>
      </w:r>
      <w:r w:rsidRPr="00530C8E">
        <w:t xml:space="preserve"> </w:t>
      </w:r>
    </w:p>
    <w:p w14:paraId="373A731B" w14:textId="1B8A6EB7" w:rsidR="00921A4C" w:rsidRPr="00530C8E" w:rsidRDefault="00921A4C" w:rsidP="00921A4C">
      <w:pPr>
        <w:pStyle w:val="TOC2"/>
        <w:numPr>
          <w:ilvl w:val="2"/>
          <w:numId w:val="4"/>
        </w:numPr>
        <w:tabs>
          <w:tab w:val="clear" w:pos="624"/>
        </w:tabs>
        <w:spacing w:after="290"/>
      </w:pPr>
      <w:r w:rsidRPr="00530C8E">
        <w:t>arrange for a third party to provide one or a combination of the following securities</w:t>
      </w:r>
      <w:r w:rsidR="009A5CDF">
        <w:t xml:space="preserve"> (each a </w:t>
      </w:r>
      <w:r w:rsidR="009A5CDF" w:rsidRPr="004F0161">
        <w:rPr>
          <w:i/>
        </w:rPr>
        <w:t>Credit Support</w:t>
      </w:r>
      <w:r w:rsidR="009A5CDF">
        <w:t>)</w:t>
      </w:r>
      <w:r w:rsidRPr="00530C8E">
        <w:t xml:space="preserve">, for the amount required in accordance with this </w:t>
      </w:r>
      <w:r w:rsidRPr="00916AC2">
        <w:rPr>
          <w:i/>
        </w:rPr>
        <w:t xml:space="preserve">section </w:t>
      </w:r>
      <w:r w:rsidR="00FC181E">
        <w:rPr>
          <w:i/>
        </w:rPr>
        <w:t>10</w:t>
      </w:r>
      <w:r w:rsidRPr="00530C8E">
        <w:t xml:space="preserve">, provided the party providing the </w:t>
      </w:r>
      <w:r w:rsidR="009A5CDF">
        <w:t>Credit Support</w:t>
      </w:r>
      <w:r w:rsidRPr="00530C8E">
        <w:t xml:space="preserve"> maintains an acceptable credit rating in accordance with </w:t>
      </w:r>
      <w:r w:rsidRPr="00916AC2">
        <w:rPr>
          <w:i/>
        </w:rPr>
        <w:t xml:space="preserve">section </w:t>
      </w:r>
      <w:r w:rsidR="00FC181E">
        <w:rPr>
          <w:i/>
        </w:rPr>
        <w:t>10</w:t>
      </w:r>
      <w:r w:rsidR="008C3AF1">
        <w:rPr>
          <w:i/>
        </w:rPr>
        <w:t>.2</w:t>
      </w:r>
      <w:r w:rsidRPr="00530C8E">
        <w:t xml:space="preserve">: </w:t>
      </w:r>
    </w:p>
    <w:p w14:paraId="585E90EC" w14:textId="77777777" w:rsidR="00921A4C" w:rsidRPr="00530C8E" w:rsidRDefault="00921A4C" w:rsidP="00921A4C">
      <w:pPr>
        <w:pStyle w:val="TOC2"/>
        <w:numPr>
          <w:ilvl w:val="3"/>
          <w:numId w:val="4"/>
        </w:numPr>
        <w:tabs>
          <w:tab w:val="clear" w:pos="624"/>
        </w:tabs>
        <w:spacing w:after="290"/>
      </w:pPr>
      <w:r w:rsidRPr="00530C8E">
        <w:t xml:space="preserve">an unconditional payment guarantee or letter of credit in favour of </w:t>
      </w:r>
      <w:r>
        <w:t>First Gas</w:t>
      </w:r>
      <w:r w:rsidRPr="00530C8E">
        <w:t xml:space="preserve">; </w:t>
      </w:r>
      <w:r>
        <w:t>or</w:t>
      </w:r>
    </w:p>
    <w:p w14:paraId="3EEA9DD4" w14:textId="77777777" w:rsidR="00921A4C" w:rsidRPr="00530C8E" w:rsidRDefault="00921A4C" w:rsidP="00921A4C">
      <w:pPr>
        <w:pStyle w:val="TOC2"/>
        <w:numPr>
          <w:ilvl w:val="3"/>
          <w:numId w:val="4"/>
        </w:numPr>
        <w:tabs>
          <w:tab w:val="clear" w:pos="624"/>
        </w:tabs>
        <w:spacing w:after="290"/>
      </w:pPr>
      <w:r w:rsidRPr="00530C8E">
        <w:t xml:space="preserve">an unconditional third party payment guarantee in favour of </w:t>
      </w:r>
      <w:r>
        <w:t>First Gas</w:t>
      </w:r>
      <w:r w:rsidRPr="00530C8E">
        <w:t xml:space="preserve">; </w:t>
      </w:r>
      <w:r>
        <w:t>or</w:t>
      </w:r>
    </w:p>
    <w:p w14:paraId="49B59DAA" w14:textId="77777777" w:rsidR="00921A4C" w:rsidRPr="00530C8E" w:rsidRDefault="00921A4C" w:rsidP="00921A4C">
      <w:pPr>
        <w:pStyle w:val="TOC2"/>
        <w:numPr>
          <w:ilvl w:val="3"/>
          <w:numId w:val="4"/>
        </w:numPr>
        <w:tabs>
          <w:tab w:val="clear" w:pos="624"/>
        </w:tabs>
        <w:spacing w:after="290"/>
      </w:pPr>
      <w:proofErr w:type="gramStart"/>
      <w:r w:rsidRPr="00530C8E">
        <w:t>a</w:t>
      </w:r>
      <w:proofErr w:type="gramEnd"/>
      <w:r w:rsidRPr="00530C8E">
        <w:t xml:space="preserve"> security bond in favour of </w:t>
      </w:r>
      <w:r>
        <w:t>First Gas</w:t>
      </w:r>
      <w:r w:rsidRPr="00530C8E">
        <w:t xml:space="preserve">. </w:t>
      </w:r>
    </w:p>
    <w:p w14:paraId="576E5FD1" w14:textId="6F7390AB" w:rsidR="00921A4C" w:rsidRPr="00530C8E" w:rsidRDefault="00921A4C" w:rsidP="00921A4C">
      <w:pPr>
        <w:pStyle w:val="TOC2"/>
        <w:numPr>
          <w:ilvl w:val="1"/>
          <w:numId w:val="4"/>
        </w:numPr>
        <w:spacing w:after="290"/>
      </w:pPr>
      <w:bookmarkStart w:id="1416" w:name="_Ref431384166"/>
      <w:r w:rsidRPr="00530C8E">
        <w:t xml:space="preserve">For the purposes of </w:t>
      </w:r>
      <w:r w:rsidRPr="00530C8E">
        <w:rPr>
          <w:i/>
        </w:rPr>
        <w:t xml:space="preserve">section </w:t>
      </w:r>
      <w:r>
        <w:rPr>
          <w:i/>
        </w:rPr>
        <w:fldChar w:fldCharType="begin"/>
      </w:r>
      <w:r>
        <w:rPr>
          <w:i/>
        </w:rPr>
        <w:instrText xml:space="preserve"> REF _Ref431384220 \r \h </w:instrText>
      </w:r>
      <w:r>
        <w:rPr>
          <w:i/>
        </w:rPr>
      </w:r>
      <w:r>
        <w:rPr>
          <w:i/>
        </w:rPr>
        <w:fldChar w:fldCharType="separate"/>
      </w:r>
      <w:r w:rsidR="005F6C2F">
        <w:rPr>
          <w:i/>
        </w:rPr>
        <w:t>10.1</w:t>
      </w:r>
      <w:r>
        <w:rPr>
          <w:i/>
        </w:rPr>
        <w:fldChar w:fldCharType="end"/>
      </w:r>
      <w:r w:rsidRPr="00530C8E">
        <w:t xml:space="preserve">, an acceptable credit rating means </w:t>
      </w:r>
      <w:r>
        <w:t>a</w:t>
      </w:r>
      <w:r w:rsidRPr="00530C8E">
        <w:t xml:space="preserve"> long term credit rating of at least Baa3 (Moody’s Investor Services Inc.)</w:t>
      </w:r>
      <w:r>
        <w:t>,</w:t>
      </w:r>
      <w:r w:rsidRPr="00530C8E">
        <w:t xml:space="preserve"> BBB- (Standard &amp; </w:t>
      </w:r>
      <w:proofErr w:type="spellStart"/>
      <w:r w:rsidRPr="00530C8E">
        <w:t>Poors</w:t>
      </w:r>
      <w:proofErr w:type="spellEnd"/>
      <w:r w:rsidRPr="00530C8E">
        <w:t xml:space="preserve"> Ratings Group), B (AM Best), B (Fitch) or </w:t>
      </w:r>
      <w:r w:rsidR="00E23E26">
        <w:t>an</w:t>
      </w:r>
      <w:r w:rsidR="00E23E26" w:rsidRPr="00530C8E">
        <w:t xml:space="preserve"> </w:t>
      </w:r>
      <w:r w:rsidRPr="00530C8E">
        <w:t xml:space="preserve">equivalent credit rating or other reference from a reputable person which is acceptable to </w:t>
      </w:r>
      <w:r>
        <w:t>First Gas</w:t>
      </w:r>
      <w:r w:rsidRPr="00530C8E">
        <w:t xml:space="preserve">, (including confirmation from an auditor that, in its opinion, the relevant Interconnected Party or third party </w:t>
      </w:r>
      <w:r w:rsidR="00E23E26">
        <w:t>Credit Support</w:t>
      </w:r>
      <w:r w:rsidRPr="00530C8E">
        <w:t xml:space="preserve"> provider satisfies the criteria that would be applied in the granting of </w:t>
      </w:r>
      <w:r w:rsidR="00E23E26">
        <w:t>that</w:t>
      </w:r>
      <w:r w:rsidRPr="00530C8E">
        <w:t xml:space="preserve"> credit rating).</w:t>
      </w:r>
      <w:bookmarkEnd w:id="1416"/>
    </w:p>
    <w:p w14:paraId="405EC5B1" w14:textId="7FE0D9F9" w:rsidR="00921A4C" w:rsidRPr="00530C8E" w:rsidRDefault="009A5CDF" w:rsidP="00921A4C">
      <w:pPr>
        <w:numPr>
          <w:ilvl w:val="1"/>
          <w:numId w:val="4"/>
        </w:numPr>
      </w:pPr>
      <w:r>
        <w:lastRenderedPageBreak/>
        <w:t>First Gas</w:t>
      </w:r>
      <w:r w:rsidRPr="00530C8E">
        <w:t xml:space="preserve"> may require </w:t>
      </w:r>
      <w:r>
        <w:t>the</w:t>
      </w:r>
      <w:r w:rsidRPr="00530C8E">
        <w:t xml:space="preserve"> </w:t>
      </w:r>
      <w:r>
        <w:t xml:space="preserve">Interconnected Party </w:t>
      </w:r>
      <w:r w:rsidRPr="00530C8E">
        <w:t xml:space="preserve">or third party </w:t>
      </w:r>
      <w:r>
        <w:t>Credit Support</w:t>
      </w:r>
      <w:r w:rsidRPr="00530C8E">
        <w:t xml:space="preserve"> provider</w:t>
      </w:r>
      <w:r>
        <w:t>,</w:t>
      </w:r>
      <w:r w:rsidRPr="00530C8E">
        <w:t xml:space="preserve"> </w:t>
      </w:r>
      <w:r>
        <w:t>as the case may be,</w:t>
      </w:r>
      <w:r w:rsidRPr="00530C8E">
        <w:t xml:space="preserve"> </w:t>
      </w:r>
      <w:r>
        <w:t>to</w:t>
      </w:r>
      <w:r w:rsidRPr="00530C8E">
        <w:t xml:space="preserve"> provide evidence of the </w:t>
      </w:r>
      <w:r>
        <w:t xml:space="preserve">existence of an </w:t>
      </w:r>
      <w:r w:rsidRPr="00530C8E">
        <w:t xml:space="preserve">acceptable credit rating (as set out in </w:t>
      </w:r>
      <w:r w:rsidRPr="00530C8E">
        <w:rPr>
          <w:i/>
        </w:rPr>
        <w:t xml:space="preserve">section </w:t>
      </w:r>
      <w:r>
        <w:rPr>
          <w:i/>
        </w:rPr>
        <w:t>10.2</w:t>
      </w:r>
      <w:r w:rsidRPr="00530C8E">
        <w:t>)</w:t>
      </w:r>
      <w:r w:rsidR="00921A4C" w:rsidRPr="00530C8E">
        <w:t>.</w:t>
      </w:r>
    </w:p>
    <w:p w14:paraId="0ED2FF4E" w14:textId="64F863DD" w:rsidR="00921A4C" w:rsidRPr="00530C8E" w:rsidRDefault="00921A4C" w:rsidP="00921A4C">
      <w:pPr>
        <w:numPr>
          <w:ilvl w:val="1"/>
          <w:numId w:val="4"/>
        </w:numPr>
      </w:pPr>
      <w:bookmarkStart w:id="1417" w:name="_Ref431384262"/>
      <w:r w:rsidRPr="00530C8E">
        <w:t xml:space="preserve">The amount </w:t>
      </w:r>
      <w:r w:rsidR="00E0124E">
        <w:t xml:space="preserve">secured by any Credit Support will </w:t>
      </w:r>
      <w:r w:rsidRPr="00530C8E">
        <w:t xml:space="preserve">be </w:t>
      </w:r>
      <w:r>
        <w:t>First Gas</w:t>
      </w:r>
      <w:r w:rsidRPr="00530C8E">
        <w:t xml:space="preserve">’ reasonable estimate of </w:t>
      </w:r>
      <w:r>
        <w:t>3</w:t>
      </w:r>
      <w:r w:rsidRPr="00530C8E">
        <w:t xml:space="preserve"> </w:t>
      </w:r>
      <w:r w:rsidR="002C1C64">
        <w:t>Month</w:t>
      </w:r>
      <w:r w:rsidRPr="00530C8E">
        <w:t>s</w:t>
      </w:r>
      <w:r w:rsidR="00B52D64">
        <w:t>’</w:t>
      </w:r>
      <w:r w:rsidRPr="00530C8E">
        <w:t xml:space="preserve"> of the </w:t>
      </w:r>
      <w:r w:rsidR="008C3AF1">
        <w:t>Charges</w:t>
      </w:r>
      <w:r>
        <w:t xml:space="preserve"> </w:t>
      </w:r>
      <w:r w:rsidR="00595E30">
        <w:t xml:space="preserve">and </w:t>
      </w:r>
      <w:r w:rsidR="00D122BD">
        <w:t xml:space="preserve">(if applicable) the OBA Charges </w:t>
      </w:r>
      <w:r>
        <w:t>(</w:t>
      </w:r>
      <w:r w:rsidR="00D56C74">
        <w:t>plus</w:t>
      </w:r>
      <w:r>
        <w:t xml:space="preserve"> GST)</w:t>
      </w:r>
      <w:ins w:id="1418" w:author="Bell Gully" w:date="2018-08-15T14:40:00Z">
        <w:r w:rsidR="009F6DDC">
          <w:t xml:space="preserve"> together with an amount reasonably determined by First Gas</w:t>
        </w:r>
      </w:ins>
      <w:ins w:id="1419" w:author="Bell Gully" w:date="2018-08-16T10:00:00Z">
        <w:r w:rsidR="00931DC0">
          <w:t xml:space="preserve"> (including to protect the interest</w:t>
        </w:r>
        <w:r w:rsidR="009A41F4">
          <w:t>s</w:t>
        </w:r>
        <w:r w:rsidR="00931DC0">
          <w:t xml:space="preserve"> of other users of the Transmission System)</w:t>
        </w:r>
      </w:ins>
      <w:ins w:id="1420" w:author="Bell Gully" w:date="2018-08-15T14:40:00Z">
        <w:r w:rsidR="009F6DDC">
          <w:t xml:space="preserve"> which reflects the unrecovered capital cost to First Gas </w:t>
        </w:r>
      </w:ins>
      <w:ins w:id="1421" w:author="Bell Gully" w:date="2018-08-15T14:43:00Z">
        <w:r w:rsidR="009F6DDC">
          <w:t xml:space="preserve">to construct and commission its equipment and facilities at or in respect of the relevant </w:t>
        </w:r>
      </w:ins>
      <w:ins w:id="1422" w:author="Bell Gully" w:date="2018-08-15T14:41:00Z">
        <w:r w:rsidR="009F6DDC">
          <w:t>Delivery</w:t>
        </w:r>
      </w:ins>
      <w:ins w:id="1423" w:author="Bell Gully" w:date="2018-08-15T14:40:00Z">
        <w:r w:rsidR="009F6DDC">
          <w:t xml:space="preserve"> Point</w:t>
        </w:r>
      </w:ins>
      <w:r w:rsidR="00E0124E">
        <w:t>, provided that either</w:t>
      </w:r>
      <w:bookmarkEnd w:id="1417"/>
      <w:r w:rsidR="00D56C74">
        <w:t xml:space="preserve"> Party may review </w:t>
      </w:r>
      <w:r w:rsidR="00567B0F">
        <w:t>that</w:t>
      </w:r>
      <w:r w:rsidR="00D56C74">
        <w:t xml:space="preserve"> amount (though not more frequently than quarterly) and require it to be adjusted up or down.</w:t>
      </w:r>
    </w:p>
    <w:p w14:paraId="4F990B4F" w14:textId="1469692E" w:rsidR="00921A4C" w:rsidRPr="00530C8E" w:rsidRDefault="00D16E4C" w:rsidP="00921A4C">
      <w:pPr>
        <w:numPr>
          <w:ilvl w:val="1"/>
          <w:numId w:val="4"/>
        </w:numPr>
      </w:pPr>
      <w:r>
        <w:t>The</w:t>
      </w:r>
      <w:r w:rsidR="00921A4C" w:rsidRPr="00530C8E">
        <w:t xml:space="preserve"> Interconnected Party shall as soon as practicable notify </w:t>
      </w:r>
      <w:r w:rsidR="00921A4C">
        <w:t>First Gas</w:t>
      </w:r>
      <w:r w:rsidR="00921A4C" w:rsidRPr="00530C8E">
        <w:t xml:space="preserve"> </w:t>
      </w:r>
      <w:r>
        <w:t>if</w:t>
      </w:r>
      <w:r w:rsidR="00921A4C" w:rsidRPr="00530C8E">
        <w:t xml:space="preserve">: </w:t>
      </w:r>
    </w:p>
    <w:p w14:paraId="3D53A37A" w14:textId="2AF4C415" w:rsidR="00921A4C" w:rsidRPr="00530C8E" w:rsidRDefault="00921A4C" w:rsidP="00921A4C">
      <w:pPr>
        <w:numPr>
          <w:ilvl w:val="2"/>
          <w:numId w:val="4"/>
        </w:numPr>
      </w:pPr>
      <w:r w:rsidRPr="00530C8E">
        <w:t xml:space="preserve">the Interconnected Party ceases to comply with </w:t>
      </w:r>
      <w:r w:rsidRPr="00530C8E">
        <w:rPr>
          <w:i/>
        </w:rPr>
        <w:t xml:space="preserve">section </w:t>
      </w:r>
      <w:r w:rsidR="00FC181E">
        <w:rPr>
          <w:i/>
        </w:rPr>
        <w:t>10</w:t>
      </w:r>
      <w:r w:rsidR="008C3AF1">
        <w:rPr>
          <w:i/>
        </w:rPr>
        <w:t>.1</w:t>
      </w:r>
      <w:r w:rsidRPr="00530C8E">
        <w:t>;</w:t>
      </w:r>
    </w:p>
    <w:p w14:paraId="4CB347A0" w14:textId="4142BEC6" w:rsidR="00921A4C" w:rsidRPr="00530C8E" w:rsidRDefault="00921A4C" w:rsidP="00921A4C">
      <w:pPr>
        <w:numPr>
          <w:ilvl w:val="2"/>
          <w:numId w:val="4"/>
        </w:numPr>
      </w:pPr>
      <w:r w:rsidRPr="00530C8E">
        <w:t xml:space="preserve">the Interconnected Party believes that its financial position is likely to be materially adversely impaired such that its ability to pay the Charges </w:t>
      </w:r>
      <w:r w:rsidR="00D122BD">
        <w:t xml:space="preserve">and the OBA Charges </w:t>
      </w:r>
      <w:r w:rsidRPr="00530C8E">
        <w:t xml:space="preserve">will consequently </w:t>
      </w:r>
      <w:r w:rsidR="00D122BD">
        <w:t xml:space="preserve">be </w:t>
      </w:r>
      <w:r w:rsidRPr="00530C8E">
        <w:t xml:space="preserve">affected; </w:t>
      </w:r>
    </w:p>
    <w:p w14:paraId="51CCA835" w14:textId="3EBF4031" w:rsidR="00AF4A3C" w:rsidRDefault="00921A4C" w:rsidP="00921A4C">
      <w:pPr>
        <w:numPr>
          <w:ilvl w:val="2"/>
          <w:numId w:val="4"/>
        </w:numPr>
      </w:pPr>
      <w:r w:rsidRPr="00530C8E">
        <w:t xml:space="preserve">a third party </w:t>
      </w:r>
      <w:r w:rsidR="007F1633">
        <w:t>Credit Support</w:t>
      </w:r>
      <w:r w:rsidRPr="00530C8E">
        <w:t xml:space="preserve"> provider (upon which its current satisfaction of the prudential requirements in this </w:t>
      </w:r>
      <w:r w:rsidRPr="00530C8E">
        <w:rPr>
          <w:i/>
        </w:rPr>
        <w:t xml:space="preserve">section </w:t>
      </w:r>
      <w:r w:rsidR="00FC181E">
        <w:rPr>
          <w:i/>
        </w:rPr>
        <w:t>10</w:t>
      </w:r>
      <w:r w:rsidRPr="00530C8E">
        <w:t xml:space="preserve"> </w:t>
      </w:r>
      <w:r w:rsidR="007F1633">
        <w:t>depends</w:t>
      </w:r>
      <w:r w:rsidRPr="00530C8E">
        <w:t xml:space="preserve">) </w:t>
      </w:r>
      <w:r>
        <w:t>ceases to</w:t>
      </w:r>
      <w:r w:rsidRPr="00530C8E">
        <w:t xml:space="preserve"> hold an acceptable credit rating in terms of </w:t>
      </w:r>
      <w:r w:rsidRPr="00530C8E">
        <w:rPr>
          <w:i/>
        </w:rPr>
        <w:t xml:space="preserve">section </w:t>
      </w:r>
      <w:r w:rsidR="00FC181E">
        <w:rPr>
          <w:i/>
        </w:rPr>
        <w:t>10</w:t>
      </w:r>
      <w:r w:rsidR="008C3AF1">
        <w:rPr>
          <w:i/>
        </w:rPr>
        <w:t>.1</w:t>
      </w:r>
      <w:r w:rsidR="00AF4A3C">
        <w:t>; or</w:t>
      </w:r>
    </w:p>
    <w:p w14:paraId="14CFA9D5" w14:textId="7767AFA0" w:rsidR="00921A4C" w:rsidRPr="00530C8E" w:rsidRDefault="00AF4A3C" w:rsidP="00921A4C">
      <w:pPr>
        <w:numPr>
          <w:ilvl w:val="2"/>
          <w:numId w:val="4"/>
        </w:numPr>
      </w:pPr>
      <w:proofErr w:type="gramStart"/>
      <w:r>
        <w:t>either</w:t>
      </w:r>
      <w:proofErr w:type="gramEnd"/>
      <w:r>
        <w:t xml:space="preserve"> it, or the </w:t>
      </w:r>
      <w:r w:rsidRPr="00530C8E">
        <w:t xml:space="preserve">third party </w:t>
      </w:r>
      <w:r>
        <w:t>Credit Support</w:t>
      </w:r>
      <w:r w:rsidRPr="00530C8E">
        <w:t xml:space="preserve"> provider</w:t>
      </w:r>
      <w:ins w:id="1424" w:author="Bell Gully" w:date="2018-07-14T10:14:00Z">
        <w:r w:rsidR="00BB4A05">
          <w:t>,</w:t>
        </w:r>
      </w:ins>
      <w:r>
        <w:t xml:space="preserve"> is placed on negative credit watch</w:t>
      </w:r>
      <w:r w:rsidR="00921A4C" w:rsidRPr="00530C8E">
        <w:t xml:space="preserve">.  </w:t>
      </w:r>
    </w:p>
    <w:p w14:paraId="7DB308A6" w14:textId="30C056C6" w:rsidR="00921A4C" w:rsidRPr="00530C8E" w:rsidRDefault="00921A4C" w:rsidP="00921A4C">
      <w:pPr>
        <w:numPr>
          <w:ilvl w:val="1"/>
          <w:numId w:val="4"/>
        </w:numPr>
      </w:pPr>
      <w:r w:rsidRPr="00530C8E">
        <w:t xml:space="preserve">If the Interconnected Party fails to pay </w:t>
      </w:r>
      <w:r>
        <w:t>First Gas</w:t>
      </w:r>
      <w:r w:rsidRPr="00530C8E">
        <w:t xml:space="preserve"> any amount set out in any invoice issued by </w:t>
      </w:r>
      <w:r>
        <w:t>First Gas</w:t>
      </w:r>
      <w:r w:rsidRPr="00530C8E">
        <w:t xml:space="preserve"> pursuant to this Agreement on the due date for payment (</w:t>
      </w:r>
      <w:r w:rsidR="00A27F94">
        <w:t>other</w:t>
      </w:r>
      <w:r w:rsidRPr="00530C8E">
        <w:t xml:space="preserve"> than as a result of a</w:t>
      </w:r>
      <w:r>
        <w:t xml:space="preserve">n </w:t>
      </w:r>
      <w:r w:rsidR="00F97DBE">
        <w:t>Invoice Dispute</w:t>
      </w:r>
      <w:r>
        <w:t xml:space="preserve"> </w:t>
      </w:r>
      <w:del w:id="1425" w:author="Bell Gully" w:date="2018-06-29T15:56:00Z">
        <w:r w:rsidDel="00253726">
          <w:delText>or dispute</w:delText>
        </w:r>
      </w:del>
      <w:r w:rsidRPr="00530C8E">
        <w:t xml:space="preserve">) then on the expiry of </w:t>
      </w:r>
      <w:r>
        <w:t>5</w:t>
      </w:r>
      <w:r w:rsidRPr="00530C8E">
        <w:t xml:space="preserve"> </w:t>
      </w:r>
      <w:r w:rsidR="008756BB">
        <w:t xml:space="preserve">Business </w:t>
      </w:r>
      <w:r w:rsidR="002C1C64">
        <w:t>Day</w:t>
      </w:r>
      <w:r w:rsidRPr="00530C8E">
        <w:t xml:space="preserve">s’ prior written notice from </w:t>
      </w:r>
      <w:r>
        <w:t>First Gas</w:t>
      </w:r>
      <w:r w:rsidRPr="00530C8E">
        <w:t xml:space="preserve">, without limiting any other right </w:t>
      </w:r>
      <w:r w:rsidR="00A34A02">
        <w:t>it</w:t>
      </w:r>
      <w:r w:rsidRPr="00530C8E">
        <w:t xml:space="preserve"> may have under this Agreement, </w:t>
      </w:r>
      <w:r>
        <w:t>First Gas</w:t>
      </w:r>
      <w:r w:rsidRPr="00530C8E">
        <w:t xml:space="preserve"> may:</w:t>
      </w:r>
    </w:p>
    <w:p w14:paraId="585FB1F4" w14:textId="283E65D6" w:rsidR="00921A4C" w:rsidRPr="00530C8E" w:rsidRDefault="00921A4C" w:rsidP="00921A4C">
      <w:pPr>
        <w:numPr>
          <w:ilvl w:val="2"/>
          <w:numId w:val="4"/>
        </w:numPr>
      </w:pPr>
      <w:r w:rsidRPr="00530C8E">
        <w:t xml:space="preserve">make a claim under any Credit Support to the extent payment is due and the Interconnected Party shall procure </w:t>
      </w:r>
      <w:r w:rsidR="00567B0F">
        <w:t>that</w:t>
      </w:r>
      <w:r w:rsidR="00567B0F" w:rsidRPr="00530C8E">
        <w:t xml:space="preserve"> </w:t>
      </w:r>
      <w:r w:rsidRPr="00530C8E">
        <w:t xml:space="preserve">payment; </w:t>
      </w:r>
    </w:p>
    <w:p w14:paraId="6A3ABBF9" w14:textId="6C512419" w:rsidR="00921A4C" w:rsidRPr="00530C8E" w:rsidRDefault="00921A4C" w:rsidP="00921A4C">
      <w:pPr>
        <w:numPr>
          <w:ilvl w:val="2"/>
          <w:numId w:val="4"/>
        </w:numPr>
      </w:pPr>
      <w:r w:rsidRPr="00530C8E">
        <w:t>require Credit Support</w:t>
      </w:r>
      <w:ins w:id="1426" w:author="Bell Gully" w:date="2018-06-29T15:56:00Z">
        <w:r w:rsidR="00253726">
          <w:t xml:space="preserve"> from the Interconnected Party</w:t>
        </w:r>
      </w:ins>
      <w:r w:rsidRPr="00530C8E">
        <w:t xml:space="preserve">, if Credit Support has not already been provided; </w:t>
      </w:r>
    </w:p>
    <w:p w14:paraId="6A4A3398" w14:textId="1000B0DB" w:rsidR="00921A4C" w:rsidRPr="00530C8E" w:rsidRDefault="00921A4C" w:rsidP="00921A4C">
      <w:pPr>
        <w:numPr>
          <w:ilvl w:val="2"/>
          <w:numId w:val="4"/>
        </w:numPr>
      </w:pPr>
      <w:r w:rsidRPr="00530C8E">
        <w:t xml:space="preserve">require a change to the type of Credit Support provided; </w:t>
      </w:r>
      <w:r w:rsidR="00EA416A">
        <w:t>and/or</w:t>
      </w:r>
    </w:p>
    <w:p w14:paraId="3BAA3CE3" w14:textId="03A68E6B" w:rsidR="00921A4C" w:rsidRPr="00530C8E" w:rsidRDefault="00921A4C" w:rsidP="00921A4C">
      <w:pPr>
        <w:numPr>
          <w:ilvl w:val="2"/>
          <w:numId w:val="4"/>
        </w:numPr>
      </w:pPr>
      <w:proofErr w:type="gramStart"/>
      <w:r w:rsidRPr="00530C8E">
        <w:t>require</w:t>
      </w:r>
      <w:proofErr w:type="gramEnd"/>
      <w:r w:rsidRPr="00530C8E">
        <w:t xml:space="preserve"> an increase </w:t>
      </w:r>
      <w:r w:rsidR="00FD40CB">
        <w:t>in</w:t>
      </w:r>
      <w:r w:rsidRPr="00530C8E">
        <w:t xml:space="preserve"> the level of Credit Support</w:t>
      </w:r>
      <w:ins w:id="1427" w:author="Bell Gully" w:date="2018-06-29T15:56:00Z">
        <w:r w:rsidR="00253726">
          <w:t xml:space="preserve"> held for the Interconnected Party</w:t>
        </w:r>
      </w:ins>
      <w:r w:rsidRPr="00530C8E">
        <w:t xml:space="preserve">. </w:t>
      </w:r>
    </w:p>
    <w:p w14:paraId="0CEEB52C" w14:textId="0E04AA97" w:rsidR="00921A4C" w:rsidRPr="00530C8E" w:rsidRDefault="00921A4C" w:rsidP="00921A4C">
      <w:pPr>
        <w:numPr>
          <w:ilvl w:val="1"/>
          <w:numId w:val="4"/>
        </w:numPr>
      </w:pPr>
      <w:r w:rsidRPr="00530C8E">
        <w:t xml:space="preserve">Where </w:t>
      </w:r>
      <w:r w:rsidR="0010270D">
        <w:t>First Gas makes a</w:t>
      </w:r>
      <w:r w:rsidRPr="00530C8E">
        <w:t xml:space="preserve"> claim </w:t>
      </w:r>
      <w:r w:rsidR="0010270D">
        <w:t>against</w:t>
      </w:r>
      <w:r w:rsidRPr="00530C8E">
        <w:t xml:space="preserve"> any Credit Support</w:t>
      </w:r>
      <w:r>
        <w:t>, the</w:t>
      </w:r>
      <w:r w:rsidRPr="00530C8E">
        <w:t xml:space="preserve"> Interconnected Party must procure replacement Credit Support</w:t>
      </w:r>
      <w:r w:rsidRPr="006D528D">
        <w:t xml:space="preserve"> </w:t>
      </w:r>
      <w:r w:rsidRPr="00530C8E">
        <w:t xml:space="preserve">within </w:t>
      </w:r>
      <w:r w:rsidR="0010270D">
        <w:t>10</w:t>
      </w:r>
      <w:r w:rsidRPr="00530C8E">
        <w:t xml:space="preserve"> Business Days so that the Credit Support requirements set out in </w:t>
      </w:r>
      <w:r w:rsidRPr="00530C8E">
        <w:rPr>
          <w:i/>
        </w:rPr>
        <w:t xml:space="preserve">section </w:t>
      </w:r>
      <w:r w:rsidR="00FC181E">
        <w:rPr>
          <w:i/>
        </w:rPr>
        <w:t>10</w:t>
      </w:r>
      <w:r w:rsidR="008C3AF1">
        <w:rPr>
          <w:i/>
        </w:rPr>
        <w:t>.1</w:t>
      </w:r>
      <w:r w:rsidRPr="00530C8E">
        <w:t xml:space="preserve"> continue to be met. </w:t>
      </w:r>
    </w:p>
    <w:p w14:paraId="3CA91142" w14:textId="77777777" w:rsidR="00921A4C" w:rsidRPr="00530C8E" w:rsidRDefault="00921A4C" w:rsidP="00921A4C">
      <w:pPr>
        <w:numPr>
          <w:ilvl w:val="1"/>
          <w:numId w:val="4"/>
        </w:numPr>
      </w:pPr>
      <w:r w:rsidRPr="00530C8E">
        <w:lastRenderedPageBreak/>
        <w:t xml:space="preserve">Where an Interconnected Party is required to provide new or additional Credit Support, it must do so within 20 Business Days of </w:t>
      </w:r>
      <w:r>
        <w:t>First Gas</w:t>
      </w:r>
      <w:r w:rsidRPr="00530C8E">
        <w:t>’ written request.</w:t>
      </w:r>
    </w:p>
    <w:p w14:paraId="3D07D443" w14:textId="735BEA9A" w:rsidR="00921A4C" w:rsidRDefault="00921A4C" w:rsidP="00921A4C">
      <w:pPr>
        <w:numPr>
          <w:ilvl w:val="1"/>
          <w:numId w:val="4"/>
        </w:numPr>
        <w:rPr>
          <w:ins w:id="1428" w:author="Bell Gully" w:date="2018-06-29T12:56:00Z"/>
        </w:rPr>
      </w:pPr>
      <w:r w:rsidRPr="00530C8E">
        <w:t xml:space="preserve">If this Agreement is terminated, </w:t>
      </w:r>
      <w:r>
        <w:t>First Gas</w:t>
      </w:r>
      <w:r w:rsidRPr="00530C8E">
        <w:t xml:space="preserve"> will release any associated </w:t>
      </w:r>
      <w:r w:rsidR="0010270D">
        <w:t>Credit Support</w:t>
      </w:r>
      <w:r w:rsidRPr="00530C8E">
        <w:t xml:space="preserve"> </w:t>
      </w:r>
      <w:r w:rsidR="0010270D">
        <w:t xml:space="preserve">when and </w:t>
      </w:r>
      <w:r w:rsidRPr="00530C8E">
        <w:t>to the extent that the Interconnected Party has paid all outstanding amounts under this Agreement.</w:t>
      </w:r>
      <w:r w:rsidR="00FF219D">
        <w:t xml:space="preserve"> </w:t>
      </w:r>
    </w:p>
    <w:p w14:paraId="61622780" w14:textId="672C2631" w:rsidR="00C83DAD" w:rsidRDefault="00C83DAD" w:rsidP="00C83DAD">
      <w:pPr>
        <w:numPr>
          <w:ilvl w:val="1"/>
          <w:numId w:val="4"/>
        </w:numPr>
        <w:rPr>
          <w:ins w:id="1429" w:author="Bell Gully" w:date="2018-06-29T12:56:00Z"/>
        </w:rPr>
      </w:pPr>
      <w:ins w:id="1430" w:author="Bell Gully" w:date="2018-06-29T12:56:00Z">
        <w:r w:rsidRPr="00530C8E">
          <w:t xml:space="preserve">If required by </w:t>
        </w:r>
        <w:r>
          <w:t>First Gas</w:t>
        </w:r>
        <w:r w:rsidRPr="00530C8E">
          <w:t xml:space="preserve"> in writing, the Interconnected Party will show evidence of comprehensive liability insurance cover with a reputable insurer covering third party property damage and personal liability for which th</w:t>
        </w:r>
        <w:r>
          <w:t>e</w:t>
        </w:r>
        <w:r w:rsidRPr="00530C8E">
          <w:t xml:space="preserve"> Interconnected Party may be legally liable under or in </w:t>
        </w:r>
        <w:r>
          <w:t>connection with</w:t>
        </w:r>
        <w:r w:rsidRPr="00530C8E">
          <w:t xml:space="preserve"> </w:t>
        </w:r>
        <w:r>
          <w:t>this Agreement</w:t>
        </w:r>
        <w:r w:rsidRPr="00530C8E">
          <w:t xml:space="preserve">, up to the </w:t>
        </w:r>
        <w:r>
          <w:t>Capped Amounts</w:t>
        </w:r>
        <w:r w:rsidRPr="004273AC">
          <w:rPr>
            <w:i/>
          </w:rPr>
          <w:t xml:space="preserve">, </w:t>
        </w:r>
        <w:r w:rsidRPr="00530C8E">
          <w:t xml:space="preserve">except to the extent that </w:t>
        </w:r>
        <w:r>
          <w:t>that</w:t>
        </w:r>
        <w:r w:rsidRPr="00530C8E">
          <w:t xml:space="preserve"> insurance is not permitted by law.</w:t>
        </w:r>
      </w:ins>
    </w:p>
    <w:p w14:paraId="378CB6E2" w14:textId="77777777" w:rsidR="00C6575C" w:rsidRPr="00530C8E" w:rsidRDefault="00C6575C" w:rsidP="009871BE">
      <w:pPr>
        <w:pStyle w:val="Heading1"/>
        <w:numPr>
          <w:ilvl w:val="0"/>
          <w:numId w:val="4"/>
        </w:numPr>
        <w:rPr>
          <w:snapToGrid w:val="0"/>
        </w:rPr>
      </w:pPr>
      <w:bookmarkStart w:id="1431" w:name="_Toc493683087"/>
      <w:bookmarkStart w:id="1432" w:name="_Toc493865202"/>
      <w:bookmarkStart w:id="1433" w:name="_Toc494114211"/>
      <w:bookmarkStart w:id="1434" w:name="_Toc494117384"/>
      <w:bookmarkStart w:id="1435" w:name="_Toc521675264"/>
      <w:bookmarkEnd w:id="1431"/>
      <w:bookmarkEnd w:id="1432"/>
      <w:bookmarkEnd w:id="1433"/>
      <w:bookmarkEnd w:id="1434"/>
      <w:r w:rsidRPr="00530C8E">
        <w:rPr>
          <w:snapToGrid w:val="0"/>
        </w:rPr>
        <w:t>fees and charges</w:t>
      </w:r>
      <w:bookmarkEnd w:id="1435"/>
    </w:p>
    <w:p w14:paraId="0C30893B" w14:textId="389D973C" w:rsidR="00D10F02" w:rsidRPr="00D10F02" w:rsidRDefault="00B45018" w:rsidP="00B22914">
      <w:pPr>
        <w:pStyle w:val="Heading2"/>
      </w:pPr>
      <w:r>
        <w:t xml:space="preserve">Interconnection </w:t>
      </w:r>
      <w:r w:rsidR="00D66B74">
        <w:t xml:space="preserve">and </w:t>
      </w:r>
      <w:proofErr w:type="spellStart"/>
      <w:r w:rsidR="00D66B74">
        <w:t>Odorisation</w:t>
      </w:r>
      <w:proofErr w:type="spellEnd"/>
      <w:r w:rsidR="00D66B74">
        <w:t xml:space="preserve"> </w:t>
      </w:r>
      <w:r w:rsidR="00D10F02" w:rsidRPr="00D10F02">
        <w:t>Fees</w:t>
      </w:r>
    </w:p>
    <w:p w14:paraId="1E351277" w14:textId="59AB9263" w:rsidR="00E34BE1" w:rsidRDefault="00F40C28" w:rsidP="00FB70EF">
      <w:pPr>
        <w:numPr>
          <w:ilvl w:val="1"/>
          <w:numId w:val="4"/>
        </w:numPr>
        <w:rPr>
          <w:bCs/>
        </w:rPr>
      </w:pPr>
      <w:ins w:id="1436" w:author="Bell Gully" w:date="2018-06-29T12:58:00Z">
        <w:r>
          <w:rPr>
            <w:bCs/>
          </w:rPr>
          <w:t xml:space="preserve">The Interconnected Party is to pay the Interconnection Fee and </w:t>
        </w:r>
        <w:proofErr w:type="spellStart"/>
        <w:r>
          <w:rPr>
            <w:bCs/>
          </w:rPr>
          <w:t>Odorisation</w:t>
        </w:r>
        <w:proofErr w:type="spellEnd"/>
        <w:r>
          <w:rPr>
            <w:bCs/>
          </w:rPr>
          <w:t xml:space="preserve"> Fee for each Delivery Point (as applicable) during the term of this Agreement in accordance with this Agreement.  </w:t>
        </w:r>
      </w:ins>
      <w:r w:rsidR="00D85F45">
        <w:rPr>
          <w:bCs/>
        </w:rPr>
        <w:t>Where, in respect of a Delivery Point</w:t>
      </w:r>
      <w:ins w:id="1437" w:author="Bell Gully" w:date="2018-08-15T13:58:00Z">
        <w:r w:rsidR="003714EA">
          <w:rPr>
            <w:bCs/>
          </w:rPr>
          <w:t xml:space="preserve"> and/or </w:t>
        </w:r>
        <w:proofErr w:type="spellStart"/>
        <w:r w:rsidR="003714EA">
          <w:rPr>
            <w:bCs/>
          </w:rPr>
          <w:t>Odorisation</w:t>
        </w:r>
        <w:proofErr w:type="spellEnd"/>
        <w:r w:rsidR="003714EA">
          <w:rPr>
            <w:bCs/>
          </w:rPr>
          <w:t xml:space="preserve"> Facility</w:t>
        </w:r>
      </w:ins>
      <w:r w:rsidR="00D85F45">
        <w:rPr>
          <w:bCs/>
        </w:rPr>
        <w:t xml:space="preserve"> in operation on the Commencement Date</w:t>
      </w:r>
      <w:r w:rsidR="00964713">
        <w:rPr>
          <w:bCs/>
        </w:rPr>
        <w:t xml:space="preserve">, an </w:t>
      </w:r>
      <w:ins w:id="1438" w:author="Bell Gully" w:date="2018-06-29T12:58:00Z">
        <w:r>
          <w:rPr>
            <w:bCs/>
          </w:rPr>
          <w:t>i</w:t>
        </w:r>
      </w:ins>
      <w:del w:id="1439" w:author="Bell Gully" w:date="2018-06-29T12:58:00Z">
        <w:r w:rsidR="00964713" w:rsidDel="00F40C28">
          <w:rPr>
            <w:bCs/>
          </w:rPr>
          <w:delText>I</w:delText>
        </w:r>
      </w:del>
      <w:r w:rsidR="00964713">
        <w:rPr>
          <w:bCs/>
        </w:rPr>
        <w:t xml:space="preserve">nterconnection </w:t>
      </w:r>
      <w:ins w:id="1440" w:author="Bell Gully" w:date="2018-06-29T12:58:00Z">
        <w:r>
          <w:rPr>
            <w:bCs/>
          </w:rPr>
          <w:t xml:space="preserve">or </w:t>
        </w:r>
        <w:proofErr w:type="spellStart"/>
        <w:r>
          <w:rPr>
            <w:bCs/>
          </w:rPr>
          <w:t>odorisation</w:t>
        </w:r>
        <w:proofErr w:type="spellEnd"/>
        <w:r>
          <w:rPr>
            <w:bCs/>
          </w:rPr>
          <w:t xml:space="preserve"> </w:t>
        </w:r>
      </w:ins>
      <w:ins w:id="1441" w:author="Bell Gully" w:date="2018-07-09T10:07:00Z">
        <w:r w:rsidR="004306AB">
          <w:rPr>
            <w:bCs/>
          </w:rPr>
          <w:t xml:space="preserve">or termination </w:t>
        </w:r>
      </w:ins>
      <w:ins w:id="1442" w:author="Bell Gully" w:date="2018-06-29T12:58:00Z">
        <w:r>
          <w:rPr>
            <w:bCs/>
          </w:rPr>
          <w:t>f</w:t>
        </w:r>
      </w:ins>
      <w:del w:id="1443" w:author="Bell Gully" w:date="2018-06-29T12:58:00Z">
        <w:r w:rsidR="00964713" w:rsidDel="00F40C28">
          <w:rPr>
            <w:bCs/>
          </w:rPr>
          <w:delText>F</w:delText>
        </w:r>
      </w:del>
      <w:r w:rsidR="00964713">
        <w:rPr>
          <w:bCs/>
        </w:rPr>
        <w:t>ee</w:t>
      </w:r>
      <w:ins w:id="1444" w:author="Bell Gully" w:date="2018-06-29T12:59:00Z">
        <w:r>
          <w:rPr>
            <w:bCs/>
          </w:rPr>
          <w:t xml:space="preserve"> or charge</w:t>
        </w:r>
      </w:ins>
      <w:r w:rsidR="00E34BE1">
        <w:rPr>
          <w:bCs/>
        </w:rPr>
        <w:t>:</w:t>
      </w:r>
    </w:p>
    <w:p w14:paraId="7311279F" w14:textId="7B8A02C9" w:rsidR="00E34BE1" w:rsidRPr="00D85F45" w:rsidRDefault="00E34BE1" w:rsidP="007825F7">
      <w:pPr>
        <w:pStyle w:val="ListParagraph"/>
        <w:numPr>
          <w:ilvl w:val="2"/>
          <w:numId w:val="4"/>
        </w:numPr>
      </w:pPr>
      <w:r>
        <w:rPr>
          <w:bCs/>
        </w:rPr>
        <w:t xml:space="preserve">has </w:t>
      </w:r>
      <w:r w:rsidR="00964713">
        <w:rPr>
          <w:bCs/>
        </w:rPr>
        <w:t xml:space="preserve">not </w:t>
      </w:r>
      <w:r>
        <w:rPr>
          <w:bCs/>
        </w:rPr>
        <w:t xml:space="preserve">previously been </w:t>
      </w:r>
      <w:r w:rsidR="0087453E">
        <w:rPr>
          <w:bCs/>
        </w:rPr>
        <w:t>payable</w:t>
      </w:r>
      <w:r>
        <w:rPr>
          <w:bCs/>
        </w:rPr>
        <w:t xml:space="preserve">, </w:t>
      </w:r>
      <w:r w:rsidR="005B53C7">
        <w:rPr>
          <w:bCs/>
        </w:rPr>
        <w:t xml:space="preserve">First Gas will not charge </w:t>
      </w:r>
      <w:ins w:id="1445" w:author="Bell Gully" w:date="2018-06-29T12:59:00Z">
        <w:r w:rsidR="00F40C28">
          <w:rPr>
            <w:bCs/>
          </w:rPr>
          <w:t xml:space="preserve">an Interconnection Fee or </w:t>
        </w:r>
        <w:proofErr w:type="spellStart"/>
        <w:r w:rsidR="00F40C28">
          <w:rPr>
            <w:bCs/>
          </w:rPr>
          <w:t>Odorisation</w:t>
        </w:r>
        <w:proofErr w:type="spellEnd"/>
        <w:r w:rsidR="00F40C28">
          <w:rPr>
            <w:bCs/>
          </w:rPr>
          <w:t xml:space="preserve"> Fee </w:t>
        </w:r>
      </w:ins>
      <w:ins w:id="1446" w:author="Bell Gully" w:date="2018-07-10T09:26:00Z">
        <w:r w:rsidR="00F95308">
          <w:rPr>
            <w:bCs/>
          </w:rPr>
          <w:t xml:space="preserve">or Termination Fee </w:t>
        </w:r>
      </w:ins>
      <w:ins w:id="1447" w:author="Bell Gully" w:date="2018-06-29T12:59:00Z">
        <w:r w:rsidR="00F40C28">
          <w:rPr>
            <w:bCs/>
          </w:rPr>
          <w:t>(as applicable)</w:t>
        </w:r>
      </w:ins>
      <w:del w:id="1448" w:author="Bell Gully" w:date="2018-06-29T12:59:00Z">
        <w:r w:rsidR="005B53C7" w:rsidDel="00F40C28">
          <w:rPr>
            <w:bCs/>
          </w:rPr>
          <w:delText>any such fee</w:delText>
        </w:r>
        <w:r w:rsidDel="00F40C28">
          <w:rPr>
            <w:bCs/>
          </w:rPr>
          <w:delText xml:space="preserve"> </w:delText>
        </w:r>
      </w:del>
      <w:r>
        <w:rPr>
          <w:bCs/>
        </w:rPr>
        <w:t>during the term of this Agreement</w:t>
      </w:r>
      <w:r w:rsidR="005B53C7">
        <w:rPr>
          <w:bCs/>
        </w:rPr>
        <w:t>,</w:t>
      </w:r>
      <w:r>
        <w:rPr>
          <w:bCs/>
        </w:rPr>
        <w:t xml:space="preserve"> except </w:t>
      </w:r>
      <w:r w:rsidR="0087453E">
        <w:rPr>
          <w:bCs/>
        </w:rPr>
        <w:t>to the extent t</w:t>
      </w:r>
      <w:r w:rsidR="005B53C7">
        <w:rPr>
          <w:bCs/>
        </w:rPr>
        <w:t>hat</w:t>
      </w:r>
      <w:r>
        <w:rPr>
          <w:bCs/>
        </w:rPr>
        <w:t xml:space="preserve"> Delivery Point becomes an Additional Delivery Point</w:t>
      </w:r>
      <w:ins w:id="1449" w:author="Bell Gully" w:date="2018-08-15T12:37:00Z">
        <w:r w:rsidR="0015521A">
          <w:rPr>
            <w:bCs/>
          </w:rPr>
          <w:t xml:space="preserve"> or new </w:t>
        </w:r>
        <w:proofErr w:type="spellStart"/>
        <w:r w:rsidR="0015521A">
          <w:rPr>
            <w:bCs/>
          </w:rPr>
          <w:t>Odorisation</w:t>
        </w:r>
        <w:proofErr w:type="spellEnd"/>
        <w:r w:rsidR="0015521A">
          <w:rPr>
            <w:bCs/>
          </w:rPr>
          <w:t xml:space="preserve"> Facilities are </w:t>
        </w:r>
      </w:ins>
      <w:ins w:id="1450" w:author="Bell Gully" w:date="2018-08-15T12:38:00Z">
        <w:r w:rsidR="0015521A">
          <w:rPr>
            <w:bCs/>
          </w:rPr>
          <w:t>constructed</w:t>
        </w:r>
      </w:ins>
      <w:r w:rsidR="00964713">
        <w:rPr>
          <w:bCs/>
        </w:rPr>
        <w:t>; or</w:t>
      </w:r>
      <w:r>
        <w:rPr>
          <w:bCs/>
        </w:rPr>
        <w:t xml:space="preserve"> </w:t>
      </w:r>
    </w:p>
    <w:p w14:paraId="1D01434F" w14:textId="353C240D" w:rsidR="00E34BE1" w:rsidRPr="00E34BE1" w:rsidRDefault="005B53C7" w:rsidP="007825F7">
      <w:pPr>
        <w:pStyle w:val="ListParagraph"/>
        <w:numPr>
          <w:ilvl w:val="2"/>
          <w:numId w:val="4"/>
        </w:numPr>
        <w:rPr>
          <w:bCs/>
        </w:rPr>
      </w:pPr>
      <w:r>
        <w:rPr>
          <w:bCs/>
        </w:rPr>
        <w:t>is</w:t>
      </w:r>
      <w:r w:rsidR="00964713">
        <w:rPr>
          <w:bCs/>
        </w:rPr>
        <w:t xml:space="preserve"> payable, that </w:t>
      </w:r>
      <w:ins w:id="1451" w:author="Bell Gully" w:date="2018-06-29T12:59:00Z">
        <w:r w:rsidR="00F40C28">
          <w:rPr>
            <w:bCs/>
          </w:rPr>
          <w:t xml:space="preserve">interconnection or </w:t>
        </w:r>
        <w:proofErr w:type="spellStart"/>
        <w:r w:rsidR="00F40C28">
          <w:rPr>
            <w:bCs/>
          </w:rPr>
          <w:t>odorisation</w:t>
        </w:r>
      </w:ins>
      <w:proofErr w:type="spellEnd"/>
      <w:ins w:id="1452" w:author="Bell Gully" w:date="2018-07-09T10:08:00Z">
        <w:r w:rsidR="004306AB">
          <w:rPr>
            <w:bCs/>
          </w:rPr>
          <w:t xml:space="preserve"> or termination</w:t>
        </w:r>
      </w:ins>
      <w:ins w:id="1453" w:author="Bell Gully" w:date="2018-06-29T12:59:00Z">
        <w:r w:rsidR="00F40C28">
          <w:rPr>
            <w:bCs/>
          </w:rPr>
          <w:t xml:space="preserve"> fee or charge</w:t>
        </w:r>
      </w:ins>
      <w:del w:id="1454" w:author="Bell Gully" w:date="2018-06-29T12:59:00Z">
        <w:r w:rsidDel="00F40C28">
          <w:rPr>
            <w:bCs/>
          </w:rPr>
          <w:delText>fee</w:delText>
        </w:r>
      </w:del>
      <w:r w:rsidR="00964713">
        <w:rPr>
          <w:bCs/>
        </w:rPr>
        <w:t xml:space="preserve">, </w:t>
      </w:r>
      <w:r>
        <w:rPr>
          <w:bCs/>
        </w:rPr>
        <w:t>together with</w:t>
      </w:r>
      <w:r w:rsidR="00964713">
        <w:rPr>
          <w:bCs/>
        </w:rPr>
        <w:t xml:space="preserve"> the procedure for adjusting or </w:t>
      </w:r>
      <w:proofErr w:type="spellStart"/>
      <w:r w:rsidR="00964713">
        <w:rPr>
          <w:bCs/>
        </w:rPr>
        <w:t>redetermining</w:t>
      </w:r>
      <w:proofErr w:type="spellEnd"/>
      <w:r w:rsidR="00964713">
        <w:rPr>
          <w:bCs/>
        </w:rPr>
        <w:t xml:space="preserve"> </w:t>
      </w:r>
      <w:r>
        <w:rPr>
          <w:bCs/>
        </w:rPr>
        <w:t>it</w:t>
      </w:r>
      <w:r w:rsidR="00964713">
        <w:rPr>
          <w:bCs/>
        </w:rPr>
        <w:t xml:space="preserve">, will be </w:t>
      </w:r>
      <w:r w:rsidR="00FE3576">
        <w:rPr>
          <w:bCs/>
        </w:rPr>
        <w:t xml:space="preserve">as </w:t>
      </w:r>
      <w:r w:rsidR="00964713">
        <w:rPr>
          <w:bCs/>
        </w:rPr>
        <w:t xml:space="preserve">recorded in </w:t>
      </w:r>
      <w:ins w:id="1455" w:author="Bell Gully" w:date="2018-08-08T15:53:00Z">
        <w:r w:rsidR="0042491C">
          <w:t xml:space="preserve">ICA </w:t>
        </w:r>
      </w:ins>
      <w:r w:rsidR="00964713">
        <w:rPr>
          <w:bCs/>
        </w:rPr>
        <w:t>Schedule One</w:t>
      </w:r>
      <w:ins w:id="1456" w:author="Bell Gully" w:date="2018-06-29T13:00:00Z">
        <w:r w:rsidR="00F40C28">
          <w:rPr>
            <w:bCs/>
          </w:rPr>
          <w:t xml:space="preserve"> (and such fees shall be payable as an Interconnection Fee</w:t>
        </w:r>
      </w:ins>
      <w:ins w:id="1457" w:author="Bell Gully" w:date="2018-07-09T10:08:00Z">
        <w:r w:rsidR="004306AB">
          <w:rPr>
            <w:bCs/>
          </w:rPr>
          <w:t>,</w:t>
        </w:r>
      </w:ins>
      <w:ins w:id="1458" w:author="Bell Gully" w:date="2018-06-29T13:00:00Z">
        <w:r w:rsidR="00F40C28">
          <w:rPr>
            <w:bCs/>
          </w:rPr>
          <w:t xml:space="preserve"> </w:t>
        </w:r>
        <w:proofErr w:type="spellStart"/>
        <w:r w:rsidR="00F40C28">
          <w:rPr>
            <w:bCs/>
          </w:rPr>
          <w:t>Odorisation</w:t>
        </w:r>
        <w:proofErr w:type="spellEnd"/>
        <w:r w:rsidR="00F40C28">
          <w:rPr>
            <w:bCs/>
          </w:rPr>
          <w:t xml:space="preserve"> Fee </w:t>
        </w:r>
      </w:ins>
      <w:ins w:id="1459" w:author="Bell Gully" w:date="2018-07-09T10:08:00Z">
        <w:r w:rsidR="004306AB">
          <w:rPr>
            <w:bCs/>
          </w:rPr>
          <w:t xml:space="preserve">and/or Termination Fee </w:t>
        </w:r>
      </w:ins>
      <w:ins w:id="1460" w:author="Bell Gully" w:date="2018-06-29T13:00:00Z">
        <w:r w:rsidR="00F40C28">
          <w:rPr>
            <w:bCs/>
          </w:rPr>
          <w:t>(as applicable) from the Commencement Date)</w:t>
        </w:r>
      </w:ins>
      <w:r w:rsidR="00964713">
        <w:rPr>
          <w:bCs/>
        </w:rPr>
        <w:t>.</w:t>
      </w:r>
    </w:p>
    <w:p w14:paraId="69B4061A" w14:textId="6AFDF642" w:rsidR="001676BD" w:rsidRPr="001676BD" w:rsidRDefault="0087453E" w:rsidP="00FB70EF">
      <w:pPr>
        <w:numPr>
          <w:ilvl w:val="1"/>
          <w:numId w:val="4"/>
        </w:numPr>
      </w:pPr>
      <w:r>
        <w:rPr>
          <w:bCs/>
        </w:rPr>
        <w:t xml:space="preserve">In respect of any Additional Delivery Point, </w:t>
      </w:r>
      <w:r w:rsidR="00D85F45" w:rsidRPr="00FB70EF">
        <w:rPr>
          <w:bCs/>
        </w:rPr>
        <w:t xml:space="preserve">First Gas shall determine how it will recover its costs to design, </w:t>
      </w:r>
      <w:r w:rsidR="00D85F45" w:rsidRPr="00484444">
        <w:rPr>
          <w:bCs/>
        </w:rPr>
        <w:t xml:space="preserve">construct, </w:t>
      </w:r>
      <w:r w:rsidR="00D85F45" w:rsidRPr="00E02674">
        <w:rPr>
          <w:bCs/>
        </w:rPr>
        <w:t xml:space="preserve">operate and </w:t>
      </w:r>
      <w:r w:rsidR="00D85F45" w:rsidRPr="00F8735E">
        <w:rPr>
          <w:bCs/>
        </w:rPr>
        <w:t>maintain</w:t>
      </w:r>
      <w:ins w:id="1461" w:author="Bell Gully" w:date="2018-07-09T10:08:00Z">
        <w:r w:rsidR="004306AB">
          <w:rPr>
            <w:bCs/>
          </w:rPr>
          <w:t>, and for any required modif</w:t>
        </w:r>
      </w:ins>
      <w:ins w:id="1462" w:author="Bell Gully" w:date="2018-07-09T10:09:00Z">
        <w:r w:rsidR="004306AB">
          <w:rPr>
            <w:bCs/>
          </w:rPr>
          <w:t>ications or additions to,</w:t>
        </w:r>
      </w:ins>
      <w:r w:rsidR="00D85F45" w:rsidRPr="00F8735E">
        <w:rPr>
          <w:bCs/>
        </w:rPr>
        <w:t xml:space="preserve"> </w:t>
      </w:r>
      <w:r w:rsidR="00D2131B">
        <w:rPr>
          <w:bCs/>
        </w:rPr>
        <w:t>that</w:t>
      </w:r>
      <w:r w:rsidR="00D85F45" w:rsidRPr="00F8735E">
        <w:rPr>
          <w:bCs/>
        </w:rPr>
        <w:t xml:space="preserve"> Additional Delivery</w:t>
      </w:r>
      <w:r w:rsidR="00D85F45" w:rsidRPr="00D85F45">
        <w:rPr>
          <w:bCs/>
        </w:rPr>
        <w:t xml:space="preserve"> Point, </w:t>
      </w:r>
      <w:r w:rsidR="00A54E8F">
        <w:rPr>
          <w:bCs/>
        </w:rPr>
        <w:t xml:space="preserve">including </w:t>
      </w:r>
      <w:r w:rsidR="009464EB">
        <w:rPr>
          <w:bCs/>
        </w:rPr>
        <w:t xml:space="preserve">via </w:t>
      </w:r>
      <w:r w:rsidR="00D85F45" w:rsidRPr="00D85F45">
        <w:rPr>
          <w:bCs/>
        </w:rPr>
        <w:t>an Interconnection Fee (and, if applicable, a Termination Fee) payable by the Interconnected Party</w:t>
      </w:r>
      <w:r w:rsidR="007B5624">
        <w:rPr>
          <w:bCs/>
        </w:rPr>
        <w:t xml:space="preserve"> and</w:t>
      </w:r>
      <w:r w:rsidR="00D85F45" w:rsidRPr="00D85F45">
        <w:rPr>
          <w:bCs/>
        </w:rPr>
        <w:t xml:space="preserve"> determined in accordance with this </w:t>
      </w:r>
      <w:r w:rsidR="00D85F45" w:rsidRPr="00D85F45">
        <w:rPr>
          <w:bCs/>
          <w:i/>
        </w:rPr>
        <w:t>section 11</w:t>
      </w:r>
      <w:ins w:id="1463" w:author="Bell Gully" w:date="2018-07-09T10:09:00Z">
        <w:r w:rsidR="004306AB">
          <w:rPr>
            <w:bCs/>
          </w:rPr>
          <w:t xml:space="preserve"> and the other</w:t>
        </w:r>
      </w:ins>
      <w:ins w:id="1464" w:author="Bell Gully" w:date="2018-07-12T20:45:00Z">
        <w:r w:rsidR="00B31B9B">
          <w:rPr>
            <w:bCs/>
          </w:rPr>
          <w:t xml:space="preserve"> applicable</w:t>
        </w:r>
      </w:ins>
      <w:ins w:id="1465" w:author="Bell Gully" w:date="2018-07-09T10:09:00Z">
        <w:r w:rsidR="004306AB">
          <w:rPr>
            <w:bCs/>
          </w:rPr>
          <w:t xml:space="preserve"> provisions of this Agreement</w:t>
        </w:r>
      </w:ins>
      <w:r w:rsidR="00D85F45" w:rsidRPr="00D85F45">
        <w:rPr>
          <w:bCs/>
        </w:rPr>
        <w:t>.</w:t>
      </w:r>
      <w:r w:rsidR="00193173" w:rsidRPr="00D85F45">
        <w:rPr>
          <w:bCs/>
        </w:rPr>
        <w:t xml:space="preserve"> </w:t>
      </w:r>
    </w:p>
    <w:p w14:paraId="32C7E043" w14:textId="5FF842A5" w:rsidR="00193173" w:rsidRPr="00193173" w:rsidRDefault="00193173" w:rsidP="00193173">
      <w:pPr>
        <w:numPr>
          <w:ilvl w:val="1"/>
          <w:numId w:val="4"/>
        </w:numPr>
      </w:pPr>
      <w:r>
        <w:rPr>
          <w:bCs/>
        </w:rPr>
        <w:t xml:space="preserve">If </w:t>
      </w:r>
      <w:ins w:id="1466" w:author="Bell Gully" w:date="2018-06-29T13:01:00Z">
        <w:r w:rsidR="00F40C28">
          <w:rPr>
            <w:bCs/>
          </w:rPr>
          <w:t xml:space="preserve">First Gas owns, </w:t>
        </w:r>
      </w:ins>
      <w:del w:id="1467" w:author="Bell Gully" w:date="2018-06-29T13:01:00Z">
        <w:r w:rsidR="001676BD" w:rsidDel="00F40C28">
          <w:rPr>
            <w:bCs/>
          </w:rPr>
          <w:delText>it</w:delText>
        </w:r>
        <w:r w:rsidDel="00F40C28">
          <w:rPr>
            <w:bCs/>
          </w:rPr>
          <w:delText xml:space="preserve"> </w:delText>
        </w:r>
      </w:del>
      <w:ins w:id="1468" w:author="Bell Gully" w:date="2018-06-29T13:01:00Z">
        <w:r w:rsidR="00F40C28">
          <w:rPr>
            <w:bCs/>
          </w:rPr>
          <w:t xml:space="preserve">or </w:t>
        </w:r>
      </w:ins>
      <w:r w:rsidR="00002370">
        <w:rPr>
          <w:bCs/>
        </w:rPr>
        <w:t xml:space="preserve">elects to </w:t>
      </w:r>
      <w:r w:rsidR="009C7A2E">
        <w:rPr>
          <w:bCs/>
        </w:rPr>
        <w:t>own</w:t>
      </w:r>
      <w:ins w:id="1469" w:author="Bell Gully" w:date="2018-06-29T13:01:00Z">
        <w:r w:rsidR="00F40C28">
          <w:rPr>
            <w:bCs/>
          </w:rPr>
          <w:t>,</w:t>
        </w:r>
      </w:ins>
      <w:r w:rsidR="001676BD">
        <w:rPr>
          <w:bCs/>
        </w:rPr>
        <w:t xml:space="preserve"> </w:t>
      </w:r>
      <w:proofErr w:type="spellStart"/>
      <w:r w:rsidR="001676BD">
        <w:rPr>
          <w:bCs/>
        </w:rPr>
        <w:t>Odorisation</w:t>
      </w:r>
      <w:proofErr w:type="spellEnd"/>
      <w:r w:rsidR="001676BD">
        <w:rPr>
          <w:bCs/>
        </w:rPr>
        <w:t xml:space="preserve"> Facilities</w:t>
      </w:r>
      <w:del w:id="1470" w:author="Bell Gully" w:date="2018-07-12T20:45:00Z">
        <w:r w:rsidR="001676BD" w:rsidDel="00B31B9B">
          <w:rPr>
            <w:bCs/>
          </w:rPr>
          <w:delText>,</w:delText>
        </w:r>
      </w:del>
      <w:r w:rsidR="001676BD">
        <w:rPr>
          <w:bCs/>
        </w:rPr>
        <w:t xml:space="preserve"> </w:t>
      </w:r>
      <w:r w:rsidR="008D2A6F">
        <w:rPr>
          <w:bCs/>
        </w:rPr>
        <w:t>and</w:t>
      </w:r>
      <w:r w:rsidR="001676BD">
        <w:rPr>
          <w:bCs/>
        </w:rPr>
        <w:t xml:space="preserve"> recover its costs to design, construct, operate and maintain </w:t>
      </w:r>
      <w:r w:rsidR="00DF6EF4">
        <w:rPr>
          <w:bCs/>
        </w:rPr>
        <w:t>them</w:t>
      </w:r>
      <w:r w:rsidR="00E60ADB">
        <w:rPr>
          <w:bCs/>
        </w:rPr>
        <w:t xml:space="preserve"> via </w:t>
      </w:r>
      <w:r w:rsidR="00FE3576">
        <w:rPr>
          <w:bCs/>
        </w:rPr>
        <w:t>a separate</w:t>
      </w:r>
      <w:r w:rsidR="001676BD">
        <w:rPr>
          <w:bCs/>
        </w:rPr>
        <w:t xml:space="preserve"> </w:t>
      </w:r>
      <w:proofErr w:type="spellStart"/>
      <w:r>
        <w:rPr>
          <w:bCs/>
        </w:rPr>
        <w:t>Odorisation</w:t>
      </w:r>
      <w:proofErr w:type="spellEnd"/>
      <w:r>
        <w:rPr>
          <w:bCs/>
        </w:rPr>
        <w:t xml:space="preserve"> Fee</w:t>
      </w:r>
      <w:r w:rsidR="00E53FCE">
        <w:rPr>
          <w:bCs/>
        </w:rPr>
        <w:t xml:space="preserve"> </w:t>
      </w:r>
      <w:ins w:id="1471" w:author="Bell Gully" w:date="2018-08-15T12:39:00Z">
        <w:r w:rsidR="0015521A">
          <w:rPr>
            <w:bCs/>
          </w:rPr>
          <w:t xml:space="preserve">(and, if applicable, a Termination Fee) </w:t>
        </w:r>
      </w:ins>
      <w:r w:rsidR="00E53FCE">
        <w:rPr>
          <w:bCs/>
        </w:rPr>
        <w:t>payable</w:t>
      </w:r>
      <w:r w:rsidR="001676BD">
        <w:rPr>
          <w:bCs/>
        </w:rPr>
        <w:t xml:space="preserve"> by the Interconnected Party, </w:t>
      </w:r>
      <w:r w:rsidR="00F131D5">
        <w:rPr>
          <w:bCs/>
        </w:rPr>
        <w:t xml:space="preserve">First Gas </w:t>
      </w:r>
      <w:r w:rsidR="00B45018">
        <w:rPr>
          <w:bCs/>
        </w:rPr>
        <w:t>may</w:t>
      </w:r>
      <w:r w:rsidR="00F131D5">
        <w:rPr>
          <w:bCs/>
        </w:rPr>
        <w:t xml:space="preserve"> determine </w:t>
      </w:r>
      <w:r w:rsidR="00E53FCE">
        <w:rPr>
          <w:bCs/>
        </w:rPr>
        <w:t>that</w:t>
      </w:r>
      <w:r w:rsidR="00F131D5">
        <w:rPr>
          <w:bCs/>
        </w:rPr>
        <w:t xml:space="preserve"> fee </w:t>
      </w:r>
      <w:r w:rsidR="00E53FCE">
        <w:rPr>
          <w:bCs/>
        </w:rPr>
        <w:t xml:space="preserve">(and any </w:t>
      </w:r>
      <w:r w:rsidR="00DF6EF4">
        <w:rPr>
          <w:bCs/>
        </w:rPr>
        <w:t>associated</w:t>
      </w:r>
      <w:r w:rsidR="00E53FCE">
        <w:rPr>
          <w:bCs/>
        </w:rPr>
        <w:t xml:space="preserve"> Termination Fee) </w:t>
      </w:r>
      <w:del w:id="1472" w:author="Bell Gully" w:date="2018-07-09T10:09:00Z">
        <w:r w:rsidR="00D40225" w:rsidDel="004306AB">
          <w:rPr>
            <w:bCs/>
          </w:rPr>
          <w:delText xml:space="preserve">as described </w:delText>
        </w:r>
        <w:r w:rsidDel="004306AB">
          <w:rPr>
            <w:bCs/>
          </w:rPr>
          <w:delText>in</w:delText>
        </w:r>
      </w:del>
      <w:ins w:id="1473" w:author="Bell Gully" w:date="2018-07-09T10:09:00Z">
        <w:r w:rsidR="004306AB">
          <w:rPr>
            <w:bCs/>
          </w:rPr>
          <w:t>in accordance with</w:t>
        </w:r>
      </w:ins>
      <w:r>
        <w:rPr>
          <w:bCs/>
        </w:rPr>
        <w:t xml:space="preserve"> </w:t>
      </w:r>
      <w:r w:rsidR="0087453E">
        <w:rPr>
          <w:bCs/>
        </w:rPr>
        <w:t xml:space="preserve">this </w:t>
      </w:r>
      <w:r w:rsidR="0087453E" w:rsidRPr="0087453E">
        <w:rPr>
          <w:bCs/>
          <w:i/>
        </w:rPr>
        <w:t>section 11</w:t>
      </w:r>
      <w:ins w:id="1474" w:author="Bell Gully" w:date="2018-07-09T10:10:00Z">
        <w:r w:rsidR="004306AB">
          <w:rPr>
            <w:bCs/>
          </w:rPr>
          <w:t xml:space="preserve"> and the other </w:t>
        </w:r>
      </w:ins>
      <w:ins w:id="1475" w:author="Bell Gully" w:date="2018-07-12T20:45:00Z">
        <w:r w:rsidR="00B31B9B">
          <w:rPr>
            <w:bCs/>
          </w:rPr>
          <w:t xml:space="preserve">applicable </w:t>
        </w:r>
      </w:ins>
      <w:ins w:id="1476" w:author="Bell Gully" w:date="2018-07-09T10:10:00Z">
        <w:r w:rsidR="004306AB">
          <w:rPr>
            <w:bCs/>
          </w:rPr>
          <w:t>provisions of this Agreement</w:t>
        </w:r>
      </w:ins>
      <w:ins w:id="1477" w:author="Bell Gully" w:date="2018-08-15T12:39:00Z">
        <w:r w:rsidR="0015521A">
          <w:rPr>
            <w:bCs/>
          </w:rPr>
          <w:t xml:space="preserve"> (which are to apply mutatis mutandis to the determination of such fees)</w:t>
        </w:r>
      </w:ins>
      <w:r>
        <w:rPr>
          <w:bCs/>
        </w:rPr>
        <w:t>.</w:t>
      </w:r>
      <w:r w:rsidR="00027779">
        <w:rPr>
          <w:bCs/>
        </w:rPr>
        <w:t xml:space="preserve"> </w:t>
      </w:r>
    </w:p>
    <w:p w14:paraId="38F329A8" w14:textId="7EFD5720" w:rsidR="00D41A76" w:rsidRPr="004F6067" w:rsidRDefault="00D10F02" w:rsidP="00D41A76">
      <w:pPr>
        <w:pStyle w:val="Heading2"/>
      </w:pPr>
      <w:r>
        <w:t>Determination of</w:t>
      </w:r>
      <w:r w:rsidR="00DE4D76">
        <w:t xml:space="preserve"> Fee</w:t>
      </w:r>
      <w:r>
        <w:t>s</w:t>
      </w:r>
      <w:r w:rsidR="00D41A76">
        <w:t xml:space="preserve"> </w:t>
      </w:r>
    </w:p>
    <w:p w14:paraId="7F16A295" w14:textId="045B5DF0" w:rsidR="00D10F02" w:rsidRPr="00D10F02" w:rsidRDefault="00D53730" w:rsidP="00D41A76">
      <w:pPr>
        <w:numPr>
          <w:ilvl w:val="1"/>
          <w:numId w:val="4"/>
        </w:numPr>
        <w:rPr>
          <w:bCs/>
        </w:rPr>
      </w:pPr>
      <w:bookmarkStart w:id="1478" w:name="_Ref431384757"/>
      <w:r>
        <w:rPr>
          <w:bCs/>
          <w:iCs/>
        </w:rPr>
        <w:t xml:space="preserve">In respect of </w:t>
      </w:r>
      <w:r w:rsidR="00D10F02">
        <w:rPr>
          <w:bCs/>
          <w:iCs/>
        </w:rPr>
        <w:t>an Additional Delivery Point</w:t>
      </w:r>
      <w:ins w:id="1479" w:author="Bell Gully" w:date="2018-08-15T12:39:00Z">
        <w:r w:rsidR="0015521A">
          <w:rPr>
            <w:bCs/>
            <w:iCs/>
          </w:rPr>
          <w:t xml:space="preserve"> and/or any </w:t>
        </w:r>
        <w:proofErr w:type="spellStart"/>
        <w:r w:rsidR="0015521A">
          <w:rPr>
            <w:bCs/>
            <w:iCs/>
          </w:rPr>
          <w:t>Odorisation</w:t>
        </w:r>
        <w:proofErr w:type="spellEnd"/>
        <w:r w:rsidR="0015521A">
          <w:rPr>
            <w:bCs/>
            <w:iCs/>
          </w:rPr>
          <w:t xml:space="preserve"> Facilities owned or to be owne</w:t>
        </w:r>
      </w:ins>
      <w:ins w:id="1480" w:author="Bell Gully" w:date="2018-08-15T12:40:00Z">
        <w:r w:rsidR="0015521A">
          <w:rPr>
            <w:bCs/>
            <w:iCs/>
          </w:rPr>
          <w:t>d by First Gas</w:t>
        </w:r>
      </w:ins>
      <w:r w:rsidR="00D10F02">
        <w:rPr>
          <w:bCs/>
          <w:iCs/>
        </w:rPr>
        <w:t xml:space="preserve">, First Gas shall set out provisional Interconnection </w:t>
      </w:r>
      <w:ins w:id="1481" w:author="Bell Gully" w:date="2018-06-29T13:02:00Z">
        <w:r w:rsidR="00F40C28">
          <w:rPr>
            <w:bCs/>
            <w:iCs/>
          </w:rPr>
          <w:t>Fees</w:t>
        </w:r>
      </w:ins>
      <w:ins w:id="1482" w:author="Bell Gully" w:date="2018-07-09T10:10:00Z">
        <w:r w:rsidR="0015521A">
          <w:rPr>
            <w:bCs/>
            <w:iCs/>
          </w:rPr>
          <w:t xml:space="preserve"> </w:t>
        </w:r>
        <w:r w:rsidR="0015521A">
          <w:rPr>
            <w:bCs/>
            <w:iCs/>
          </w:rPr>
          <w:lastRenderedPageBreak/>
          <w:t>and</w:t>
        </w:r>
        <w:r w:rsidR="004306AB">
          <w:rPr>
            <w:bCs/>
            <w:iCs/>
          </w:rPr>
          <w:t xml:space="preserve"> </w:t>
        </w:r>
        <w:proofErr w:type="spellStart"/>
        <w:r w:rsidR="004306AB">
          <w:rPr>
            <w:bCs/>
            <w:iCs/>
          </w:rPr>
          <w:t>Odorisation</w:t>
        </w:r>
        <w:proofErr w:type="spellEnd"/>
        <w:r w:rsidR="004306AB">
          <w:rPr>
            <w:bCs/>
            <w:iCs/>
          </w:rPr>
          <w:t xml:space="preserve"> Fee</w:t>
        </w:r>
      </w:ins>
      <w:ins w:id="1483" w:author="Bell Gully" w:date="2018-06-29T13:02:00Z">
        <w:r w:rsidR="00F40C28">
          <w:rPr>
            <w:bCs/>
            <w:iCs/>
          </w:rPr>
          <w:t xml:space="preserve"> </w:t>
        </w:r>
      </w:ins>
      <w:ins w:id="1484" w:author="Bell Gully" w:date="2018-08-15T12:40:00Z">
        <w:r w:rsidR="0015521A">
          <w:rPr>
            <w:bCs/>
            <w:iCs/>
          </w:rPr>
          <w:t>(</w:t>
        </w:r>
      </w:ins>
      <w:r w:rsidR="00D10F02">
        <w:rPr>
          <w:bCs/>
          <w:iCs/>
        </w:rPr>
        <w:t xml:space="preserve">and </w:t>
      </w:r>
      <w:ins w:id="1485" w:author="Bell Gully" w:date="2018-08-15T12:40:00Z">
        <w:r w:rsidR="0015521A">
          <w:rPr>
            <w:bCs/>
            <w:iCs/>
          </w:rPr>
          <w:t xml:space="preserve">any associated </w:t>
        </w:r>
      </w:ins>
      <w:r w:rsidR="00D10F02">
        <w:rPr>
          <w:bCs/>
          <w:iCs/>
        </w:rPr>
        <w:t>Termination Fees</w:t>
      </w:r>
      <w:ins w:id="1486" w:author="Bell Gully" w:date="2018-08-15T12:40:00Z">
        <w:r w:rsidR="0015521A">
          <w:rPr>
            <w:bCs/>
            <w:iCs/>
          </w:rPr>
          <w:t xml:space="preserve"> in respect of such Additional Receipt Point and/or </w:t>
        </w:r>
        <w:proofErr w:type="spellStart"/>
        <w:r w:rsidR="0015521A">
          <w:rPr>
            <w:bCs/>
            <w:iCs/>
          </w:rPr>
          <w:t>Odorisation</w:t>
        </w:r>
        <w:proofErr w:type="spellEnd"/>
        <w:r w:rsidR="0015521A">
          <w:rPr>
            <w:bCs/>
            <w:iCs/>
          </w:rPr>
          <w:t xml:space="preserve"> Facilities)</w:t>
        </w:r>
      </w:ins>
      <w:r w:rsidR="0074471A">
        <w:rPr>
          <w:bCs/>
          <w:iCs/>
        </w:rPr>
        <w:t xml:space="preserve"> in the </w:t>
      </w:r>
      <w:r w:rsidR="0074471A" w:rsidRPr="00E619E8">
        <w:rPr>
          <w:bCs/>
          <w:iCs/>
        </w:rPr>
        <w:t xml:space="preserve">Amending Agreement </w:t>
      </w:r>
      <w:r w:rsidR="0074471A">
        <w:rPr>
          <w:bCs/>
          <w:iCs/>
        </w:rPr>
        <w:t>to be executed by the Parties</w:t>
      </w:r>
      <w:r w:rsidR="0074471A" w:rsidRPr="005A3302">
        <w:rPr>
          <w:bCs/>
          <w:iCs/>
        </w:rPr>
        <w:t>.</w:t>
      </w:r>
      <w:r w:rsidR="0074471A">
        <w:rPr>
          <w:bCs/>
          <w:iCs/>
        </w:rPr>
        <w:t xml:space="preserve"> </w:t>
      </w:r>
      <w:r w:rsidR="00F131D5">
        <w:rPr>
          <w:bCs/>
          <w:iCs/>
        </w:rPr>
        <w:t xml:space="preserve">First Gas will determine </w:t>
      </w:r>
      <w:r w:rsidR="00672501">
        <w:rPr>
          <w:bCs/>
          <w:iCs/>
        </w:rPr>
        <w:t xml:space="preserve">those </w:t>
      </w:r>
      <w:r w:rsidR="0074471A">
        <w:rPr>
          <w:bCs/>
          <w:iCs/>
        </w:rPr>
        <w:t>provisional fees using the then-current Regulatory Settings and First Gas’</w:t>
      </w:r>
      <w:r w:rsidR="00D10F02">
        <w:rPr>
          <w:bCs/>
          <w:iCs/>
        </w:rPr>
        <w:t xml:space="preserve"> </w:t>
      </w:r>
      <w:r w:rsidR="0097258A">
        <w:rPr>
          <w:bCs/>
          <w:iCs/>
        </w:rPr>
        <w:t xml:space="preserve">reasonable </w:t>
      </w:r>
      <w:r w:rsidR="00D10F02" w:rsidRPr="00E619E8">
        <w:rPr>
          <w:bCs/>
          <w:iCs/>
        </w:rPr>
        <w:t xml:space="preserve">estimate of </w:t>
      </w:r>
      <w:r w:rsidR="006F7FAA">
        <w:rPr>
          <w:bCs/>
          <w:iCs/>
        </w:rPr>
        <w:t>the</w:t>
      </w:r>
      <w:r w:rsidR="00D10F02" w:rsidRPr="00E619E8">
        <w:rPr>
          <w:bCs/>
          <w:iCs/>
        </w:rPr>
        <w:t xml:space="preserve"> cost to </w:t>
      </w:r>
      <w:r w:rsidR="0097258A">
        <w:rPr>
          <w:bCs/>
          <w:iCs/>
        </w:rPr>
        <w:t xml:space="preserve">First Gas to </w:t>
      </w:r>
      <w:r w:rsidR="00D10F02" w:rsidRPr="00E619E8">
        <w:rPr>
          <w:bCs/>
          <w:iCs/>
        </w:rPr>
        <w:t>design, build</w:t>
      </w:r>
      <w:r w:rsidR="00D10F02">
        <w:rPr>
          <w:bCs/>
          <w:iCs/>
        </w:rPr>
        <w:t>, operate and maintain</w:t>
      </w:r>
      <w:r w:rsidR="00D10F02" w:rsidRPr="00E619E8">
        <w:rPr>
          <w:bCs/>
          <w:iCs/>
        </w:rPr>
        <w:t xml:space="preserve"> </w:t>
      </w:r>
      <w:r w:rsidR="0097258A">
        <w:rPr>
          <w:bCs/>
          <w:iCs/>
        </w:rPr>
        <w:t>that</w:t>
      </w:r>
      <w:r w:rsidR="0074471A">
        <w:rPr>
          <w:bCs/>
          <w:iCs/>
        </w:rPr>
        <w:t xml:space="preserve"> Additional D</w:t>
      </w:r>
      <w:r w:rsidR="00D10F02" w:rsidRPr="00E619E8">
        <w:rPr>
          <w:bCs/>
          <w:iCs/>
        </w:rPr>
        <w:t xml:space="preserve">elivery </w:t>
      </w:r>
      <w:r w:rsidR="0074471A">
        <w:rPr>
          <w:bCs/>
          <w:iCs/>
        </w:rPr>
        <w:t>P</w:t>
      </w:r>
      <w:r w:rsidR="00D10F02" w:rsidRPr="00E619E8">
        <w:rPr>
          <w:bCs/>
          <w:iCs/>
        </w:rPr>
        <w:t xml:space="preserve">oint </w:t>
      </w:r>
      <w:ins w:id="1487" w:author="Bell Gully" w:date="2018-08-15T12:41:00Z">
        <w:r w:rsidR="0015521A">
          <w:rPr>
            <w:bCs/>
            <w:iCs/>
          </w:rPr>
          <w:t xml:space="preserve">and/or any </w:t>
        </w:r>
        <w:proofErr w:type="spellStart"/>
        <w:r w:rsidR="0015521A">
          <w:rPr>
            <w:bCs/>
            <w:iCs/>
          </w:rPr>
          <w:t>Odorisation</w:t>
        </w:r>
        <w:proofErr w:type="spellEnd"/>
        <w:r w:rsidR="0015521A">
          <w:rPr>
            <w:bCs/>
            <w:iCs/>
          </w:rPr>
          <w:t xml:space="preserve"> Facility </w:t>
        </w:r>
      </w:ins>
      <w:r w:rsidR="00D10F02" w:rsidRPr="00E619E8">
        <w:rPr>
          <w:bCs/>
          <w:iCs/>
        </w:rPr>
        <w:t>(</w:t>
      </w:r>
      <w:ins w:id="1488" w:author="Bell Gully" w:date="2018-08-15T12:41:00Z">
        <w:r w:rsidR="0015521A">
          <w:rPr>
            <w:bCs/>
            <w:iCs/>
          </w:rPr>
          <w:t xml:space="preserve">in each case, </w:t>
        </w:r>
      </w:ins>
      <w:r w:rsidR="00D10F02" w:rsidRPr="00E619E8">
        <w:rPr>
          <w:bCs/>
          <w:i/>
          <w:iCs/>
        </w:rPr>
        <w:t xml:space="preserve">Estimated </w:t>
      </w:r>
      <w:del w:id="1489" w:author="Bell Gully" w:date="2018-08-15T12:41:00Z">
        <w:r w:rsidR="00D10F02" w:rsidRPr="00E619E8" w:rsidDel="0015521A">
          <w:rPr>
            <w:bCs/>
            <w:i/>
            <w:iCs/>
          </w:rPr>
          <w:delText xml:space="preserve">DP </w:delText>
        </w:r>
      </w:del>
      <w:r w:rsidR="00D10F02" w:rsidRPr="00E619E8">
        <w:rPr>
          <w:bCs/>
          <w:i/>
          <w:iCs/>
        </w:rPr>
        <w:t>Cost</w:t>
      </w:r>
      <w:r w:rsidR="00D10F02" w:rsidRPr="00E619E8">
        <w:rPr>
          <w:bCs/>
          <w:iCs/>
        </w:rPr>
        <w:t>)</w:t>
      </w:r>
      <w:r w:rsidR="0074471A">
        <w:rPr>
          <w:bCs/>
          <w:iCs/>
        </w:rPr>
        <w:t>.</w:t>
      </w:r>
      <w:r w:rsidR="00D10F02" w:rsidRPr="00E619E8">
        <w:rPr>
          <w:bCs/>
          <w:iCs/>
        </w:rPr>
        <w:t xml:space="preserve"> </w:t>
      </w:r>
      <w:ins w:id="1490" w:author="Bell Gully" w:date="2018-06-29T13:03:00Z">
        <w:r w:rsidR="00F40C28">
          <w:rPr>
            <w:bCs/>
            <w:iCs/>
          </w:rPr>
          <w:t xml:space="preserve"> Such provisional </w:t>
        </w:r>
      </w:ins>
      <w:ins w:id="1491" w:author="Bell Gully" w:date="2018-08-15T12:41:00Z">
        <w:r w:rsidR="0015521A">
          <w:rPr>
            <w:bCs/>
            <w:iCs/>
          </w:rPr>
          <w:t>fees</w:t>
        </w:r>
      </w:ins>
      <w:ins w:id="1492" w:author="Bell Gully" w:date="2018-06-29T13:03:00Z">
        <w:r w:rsidR="00F40C28">
          <w:rPr>
            <w:bCs/>
            <w:iCs/>
          </w:rPr>
          <w:t xml:space="preserve"> shall, subject to </w:t>
        </w:r>
        <w:r w:rsidR="00F40C28" w:rsidRPr="00D24A2B">
          <w:rPr>
            <w:bCs/>
            <w:i/>
            <w:iCs/>
          </w:rPr>
          <w:t>section 11.5</w:t>
        </w:r>
        <w:r w:rsidR="00F40C28">
          <w:rPr>
            <w:bCs/>
            <w:iCs/>
          </w:rPr>
          <w:t>, be payable in accordance with the terms of this Agreement.</w:t>
        </w:r>
      </w:ins>
    </w:p>
    <w:p w14:paraId="6D1E9DB2" w14:textId="2694E75C" w:rsidR="00D41A76" w:rsidRDefault="00F131D5" w:rsidP="00D41A76">
      <w:pPr>
        <w:numPr>
          <w:ilvl w:val="1"/>
          <w:numId w:val="4"/>
        </w:numPr>
        <w:rPr>
          <w:bCs/>
          <w:iCs/>
        </w:rPr>
      </w:pPr>
      <w:r>
        <w:rPr>
          <w:bCs/>
          <w:iCs/>
        </w:rPr>
        <w:t xml:space="preserve">Subject to </w:t>
      </w:r>
      <w:r w:rsidRPr="003A7A79">
        <w:rPr>
          <w:bCs/>
          <w:i/>
          <w:iCs/>
        </w:rPr>
        <w:t>sections 11.6</w:t>
      </w:r>
      <w:r>
        <w:rPr>
          <w:bCs/>
          <w:iCs/>
        </w:rPr>
        <w:t xml:space="preserve"> and </w:t>
      </w:r>
      <w:r w:rsidRPr="003A7A79">
        <w:rPr>
          <w:bCs/>
          <w:i/>
          <w:iCs/>
        </w:rPr>
        <w:t>11.7</w:t>
      </w:r>
      <w:r>
        <w:rPr>
          <w:bCs/>
          <w:iCs/>
        </w:rPr>
        <w:t xml:space="preserve">, </w:t>
      </w:r>
      <w:r w:rsidR="00CC4F51">
        <w:rPr>
          <w:bCs/>
          <w:iCs/>
        </w:rPr>
        <w:t>no later than</w:t>
      </w:r>
      <w:bookmarkEnd w:id="1478"/>
      <w:r w:rsidR="00CC4F51">
        <w:rPr>
          <w:bCs/>
          <w:iCs/>
        </w:rPr>
        <w:t xml:space="preserve"> 6</w:t>
      </w:r>
      <w:r w:rsidR="00D41A76">
        <w:rPr>
          <w:bCs/>
          <w:iCs/>
        </w:rPr>
        <w:t xml:space="preserve"> </w:t>
      </w:r>
      <w:r w:rsidR="002C1C64">
        <w:rPr>
          <w:bCs/>
          <w:iCs/>
        </w:rPr>
        <w:t>Month</w:t>
      </w:r>
      <w:r w:rsidR="00D41A76">
        <w:rPr>
          <w:bCs/>
          <w:iCs/>
        </w:rPr>
        <w:t>s after the Gas-On Date</w:t>
      </w:r>
      <w:r w:rsidR="0097258A">
        <w:rPr>
          <w:bCs/>
          <w:iCs/>
        </w:rPr>
        <w:t xml:space="preserve"> for an Additional Delivery Point</w:t>
      </w:r>
      <w:ins w:id="1493" w:author="Bell Gully" w:date="2018-08-15T12:41:00Z">
        <w:r w:rsidR="0015521A">
          <w:rPr>
            <w:bCs/>
            <w:iCs/>
          </w:rPr>
          <w:t xml:space="preserve"> and/or </w:t>
        </w:r>
      </w:ins>
      <w:ins w:id="1494" w:author="Bell Gully" w:date="2018-08-15T13:58:00Z">
        <w:r w:rsidR="003714EA">
          <w:rPr>
            <w:bCs/>
            <w:iCs/>
          </w:rPr>
          <w:t xml:space="preserve">any </w:t>
        </w:r>
      </w:ins>
      <w:proofErr w:type="spellStart"/>
      <w:ins w:id="1495" w:author="Bell Gully" w:date="2018-08-15T12:41:00Z">
        <w:r w:rsidR="0015521A">
          <w:rPr>
            <w:bCs/>
            <w:iCs/>
          </w:rPr>
          <w:t>Odorisation</w:t>
        </w:r>
        <w:proofErr w:type="spellEnd"/>
        <w:r w:rsidR="0015521A">
          <w:rPr>
            <w:bCs/>
            <w:iCs/>
          </w:rPr>
          <w:t xml:space="preserve"> Facilities</w:t>
        </w:r>
      </w:ins>
      <w:r w:rsidR="00D41A76">
        <w:rPr>
          <w:bCs/>
          <w:iCs/>
        </w:rPr>
        <w:t xml:space="preserve">, First Gas shall determine confirmed Interconnection </w:t>
      </w:r>
      <w:ins w:id="1496" w:author="Bell Gully" w:date="2018-06-29T13:04:00Z">
        <w:r w:rsidR="00F40C28">
          <w:rPr>
            <w:bCs/>
            <w:iCs/>
          </w:rPr>
          <w:t>Fees</w:t>
        </w:r>
      </w:ins>
      <w:ins w:id="1497" w:author="Bell Gully" w:date="2018-07-09T10:11:00Z">
        <w:r w:rsidR="004306AB">
          <w:rPr>
            <w:bCs/>
            <w:iCs/>
          </w:rPr>
          <w:t xml:space="preserve">, </w:t>
        </w:r>
        <w:proofErr w:type="spellStart"/>
        <w:r w:rsidR="004306AB">
          <w:rPr>
            <w:bCs/>
            <w:iCs/>
          </w:rPr>
          <w:t>Odorisation</w:t>
        </w:r>
        <w:proofErr w:type="spellEnd"/>
        <w:r w:rsidR="004306AB">
          <w:rPr>
            <w:bCs/>
            <w:iCs/>
          </w:rPr>
          <w:t xml:space="preserve"> Fees</w:t>
        </w:r>
      </w:ins>
      <w:ins w:id="1498" w:author="Bell Gully" w:date="2018-06-29T13:04:00Z">
        <w:r w:rsidR="00F40C28">
          <w:rPr>
            <w:bCs/>
            <w:iCs/>
          </w:rPr>
          <w:t xml:space="preserve"> </w:t>
        </w:r>
      </w:ins>
      <w:r w:rsidR="00D41A76">
        <w:rPr>
          <w:bCs/>
          <w:iCs/>
        </w:rPr>
        <w:t xml:space="preserve">and </w:t>
      </w:r>
      <w:ins w:id="1499" w:author="Bell Gully" w:date="2018-08-15T12:42:00Z">
        <w:r w:rsidR="0015521A">
          <w:rPr>
            <w:bCs/>
            <w:iCs/>
          </w:rPr>
          <w:t xml:space="preserve">any respective </w:t>
        </w:r>
      </w:ins>
      <w:r w:rsidR="00D41A76">
        <w:rPr>
          <w:bCs/>
          <w:iCs/>
        </w:rPr>
        <w:t xml:space="preserve">Termination Fees </w:t>
      </w:r>
      <w:r w:rsidRPr="00A45453">
        <w:rPr>
          <w:bCs/>
          <w:iCs/>
        </w:rPr>
        <w:t xml:space="preserve">for </w:t>
      </w:r>
      <w:r>
        <w:rPr>
          <w:bCs/>
          <w:iCs/>
        </w:rPr>
        <w:t>each Year</w:t>
      </w:r>
      <w:ins w:id="1500" w:author="Bell Gully" w:date="2018-07-09T10:11:00Z">
        <w:r w:rsidR="004306AB">
          <w:rPr>
            <w:bCs/>
            <w:iCs/>
          </w:rPr>
          <w:t xml:space="preserve"> or part thereof</w:t>
        </w:r>
      </w:ins>
      <w:r>
        <w:rPr>
          <w:bCs/>
          <w:iCs/>
        </w:rPr>
        <w:t xml:space="preserve"> until the Expiry Date</w:t>
      </w:r>
      <w:r w:rsidRPr="00AB333F">
        <w:rPr>
          <w:bCs/>
          <w:iCs/>
        </w:rPr>
        <w:t xml:space="preserve"> </w:t>
      </w:r>
      <w:r>
        <w:rPr>
          <w:bCs/>
          <w:iCs/>
        </w:rPr>
        <w:t>using the then-current Regulatory Settings and</w:t>
      </w:r>
      <w:r w:rsidR="00D41A76">
        <w:rPr>
          <w:bCs/>
          <w:iCs/>
        </w:rPr>
        <w:t xml:space="preserve"> </w:t>
      </w:r>
      <w:r w:rsidR="0097258A">
        <w:rPr>
          <w:bCs/>
          <w:iCs/>
        </w:rPr>
        <w:t>the</w:t>
      </w:r>
      <w:r w:rsidR="00D41A76">
        <w:rPr>
          <w:bCs/>
          <w:iCs/>
        </w:rPr>
        <w:t xml:space="preserve"> actual cost to </w:t>
      </w:r>
      <w:r w:rsidR="0097258A">
        <w:rPr>
          <w:bCs/>
          <w:iCs/>
        </w:rPr>
        <w:t xml:space="preserve">First Gas to </w:t>
      </w:r>
      <w:r w:rsidR="00D41A76" w:rsidRPr="005A3302">
        <w:rPr>
          <w:bCs/>
          <w:iCs/>
        </w:rPr>
        <w:t>design, build</w:t>
      </w:r>
      <w:r w:rsidR="00D41A76">
        <w:rPr>
          <w:bCs/>
          <w:iCs/>
        </w:rPr>
        <w:t>, operate and maintain</w:t>
      </w:r>
      <w:r w:rsidR="00D41A76" w:rsidRPr="005A3302">
        <w:rPr>
          <w:bCs/>
          <w:iCs/>
        </w:rPr>
        <w:t xml:space="preserve"> </w:t>
      </w:r>
      <w:r w:rsidR="00D41A76">
        <w:rPr>
          <w:bCs/>
          <w:iCs/>
        </w:rPr>
        <w:t>the</w:t>
      </w:r>
      <w:r w:rsidR="00D41A76" w:rsidRPr="005A3302">
        <w:rPr>
          <w:bCs/>
          <w:iCs/>
        </w:rPr>
        <w:t xml:space="preserve"> </w:t>
      </w:r>
      <w:r w:rsidR="001A6660">
        <w:rPr>
          <w:bCs/>
          <w:iCs/>
        </w:rPr>
        <w:t xml:space="preserve">Additional </w:t>
      </w:r>
      <w:r w:rsidR="00F05DB3">
        <w:rPr>
          <w:bCs/>
          <w:iCs/>
        </w:rPr>
        <w:t>Delivery</w:t>
      </w:r>
      <w:r w:rsidR="00D41A76" w:rsidRPr="005A3302">
        <w:rPr>
          <w:bCs/>
          <w:iCs/>
        </w:rPr>
        <w:t xml:space="preserve"> </w:t>
      </w:r>
      <w:r w:rsidR="00D41A76">
        <w:rPr>
          <w:bCs/>
          <w:iCs/>
        </w:rPr>
        <w:t>P</w:t>
      </w:r>
      <w:r w:rsidR="00D41A76" w:rsidRPr="005A3302">
        <w:rPr>
          <w:bCs/>
          <w:iCs/>
        </w:rPr>
        <w:t>oint</w:t>
      </w:r>
      <w:ins w:id="1501" w:author="Bell Gully" w:date="2018-08-15T12:42:00Z">
        <w:r w:rsidR="0015521A">
          <w:rPr>
            <w:bCs/>
            <w:iCs/>
          </w:rPr>
          <w:t xml:space="preserve"> and/or any </w:t>
        </w:r>
        <w:proofErr w:type="spellStart"/>
        <w:r w:rsidR="0015521A">
          <w:rPr>
            <w:bCs/>
            <w:iCs/>
          </w:rPr>
          <w:t>Odorisation</w:t>
        </w:r>
        <w:proofErr w:type="spellEnd"/>
        <w:r w:rsidR="0015521A">
          <w:rPr>
            <w:bCs/>
            <w:iCs/>
          </w:rPr>
          <w:t xml:space="preserve"> Facilities</w:t>
        </w:r>
      </w:ins>
      <w:r w:rsidR="00D41A76" w:rsidRPr="005A3302">
        <w:rPr>
          <w:bCs/>
          <w:iCs/>
        </w:rPr>
        <w:t xml:space="preserve"> (</w:t>
      </w:r>
      <w:ins w:id="1502" w:author="Bell Gully" w:date="2018-08-15T12:42:00Z">
        <w:r w:rsidR="0015521A">
          <w:rPr>
            <w:bCs/>
            <w:iCs/>
          </w:rPr>
          <w:t xml:space="preserve">in each case, </w:t>
        </w:r>
      </w:ins>
      <w:r w:rsidR="00D41A76" w:rsidRPr="005A3302">
        <w:rPr>
          <w:bCs/>
          <w:i/>
          <w:iCs/>
        </w:rPr>
        <w:t xml:space="preserve">Actual </w:t>
      </w:r>
      <w:del w:id="1503" w:author="Bell Gully" w:date="2018-08-15T12:42:00Z">
        <w:r w:rsidR="0083166A" w:rsidDel="0015521A">
          <w:rPr>
            <w:bCs/>
            <w:i/>
            <w:iCs/>
          </w:rPr>
          <w:delText>DP</w:delText>
        </w:r>
        <w:r w:rsidR="0083166A" w:rsidRPr="005A3302" w:rsidDel="0015521A">
          <w:rPr>
            <w:bCs/>
            <w:i/>
            <w:iCs/>
          </w:rPr>
          <w:delText xml:space="preserve"> </w:delText>
        </w:r>
      </w:del>
      <w:r w:rsidR="00D41A76" w:rsidRPr="005A3302">
        <w:rPr>
          <w:bCs/>
          <w:i/>
          <w:iCs/>
        </w:rPr>
        <w:t>Cost</w:t>
      </w:r>
      <w:r w:rsidR="00D41A76" w:rsidRPr="005A3302">
        <w:rPr>
          <w:bCs/>
          <w:iCs/>
        </w:rPr>
        <w:t>)</w:t>
      </w:r>
      <w:r w:rsidR="00D41A76">
        <w:rPr>
          <w:bCs/>
          <w:iCs/>
        </w:rPr>
        <w:t xml:space="preserve">. First Gas </w:t>
      </w:r>
      <w:r w:rsidR="00D41A76" w:rsidRPr="002F5E2D">
        <w:rPr>
          <w:bCs/>
          <w:iCs/>
        </w:rPr>
        <w:t xml:space="preserve">will </w:t>
      </w:r>
      <w:r w:rsidR="00715348">
        <w:rPr>
          <w:bCs/>
          <w:iCs/>
        </w:rPr>
        <w:t xml:space="preserve">promptly </w:t>
      </w:r>
      <w:r w:rsidR="00D41A76">
        <w:rPr>
          <w:bCs/>
          <w:iCs/>
        </w:rPr>
        <w:t xml:space="preserve">notify the Interconnected Party </w:t>
      </w:r>
      <w:r w:rsidR="00715348">
        <w:rPr>
          <w:bCs/>
          <w:iCs/>
        </w:rPr>
        <w:t xml:space="preserve">in writing </w:t>
      </w:r>
      <w:r w:rsidR="00D41A76">
        <w:rPr>
          <w:bCs/>
          <w:iCs/>
        </w:rPr>
        <w:t xml:space="preserve">of </w:t>
      </w:r>
      <w:r w:rsidR="00FF219D">
        <w:rPr>
          <w:bCs/>
          <w:iCs/>
        </w:rPr>
        <w:t xml:space="preserve">that </w:t>
      </w:r>
      <w:r w:rsidR="000521CD">
        <w:rPr>
          <w:bCs/>
          <w:iCs/>
        </w:rPr>
        <w:t xml:space="preserve">Actual </w:t>
      </w:r>
      <w:del w:id="1504" w:author="Bell Gully" w:date="2018-08-15T12:42:00Z">
        <w:r w:rsidR="000521CD" w:rsidDel="0015521A">
          <w:rPr>
            <w:bCs/>
            <w:iCs/>
          </w:rPr>
          <w:delText>R</w:delText>
        </w:r>
        <w:r w:rsidR="00D41A76" w:rsidDel="0015521A">
          <w:rPr>
            <w:bCs/>
            <w:iCs/>
          </w:rPr>
          <w:delText xml:space="preserve">P </w:delText>
        </w:r>
      </w:del>
      <w:r w:rsidR="00D41A76">
        <w:rPr>
          <w:bCs/>
          <w:iCs/>
        </w:rPr>
        <w:t xml:space="preserve">Cost </w:t>
      </w:r>
      <w:r w:rsidR="00216A3E">
        <w:rPr>
          <w:bCs/>
          <w:iCs/>
        </w:rPr>
        <w:t>(</w:t>
      </w:r>
      <w:r w:rsidR="003D0568">
        <w:rPr>
          <w:bCs/>
          <w:iCs/>
        </w:rPr>
        <w:t xml:space="preserve">together </w:t>
      </w:r>
      <w:r w:rsidR="00216A3E">
        <w:rPr>
          <w:bCs/>
          <w:iCs/>
        </w:rPr>
        <w:t xml:space="preserve">with reasonable supporting detail) </w:t>
      </w:r>
      <w:r w:rsidR="00D41A76">
        <w:rPr>
          <w:bCs/>
          <w:iCs/>
        </w:rPr>
        <w:t xml:space="preserve">and the confirmed fees </w:t>
      </w:r>
      <w:r w:rsidR="00216A3E">
        <w:rPr>
          <w:bCs/>
          <w:iCs/>
        </w:rPr>
        <w:t>for each Year</w:t>
      </w:r>
      <w:ins w:id="1505" w:author="Bell Gully" w:date="2018-07-09T10:11:00Z">
        <w:r w:rsidR="004306AB">
          <w:rPr>
            <w:bCs/>
            <w:iCs/>
          </w:rPr>
          <w:t xml:space="preserve"> or part thereof</w:t>
        </w:r>
      </w:ins>
      <w:r w:rsidR="00216A3E">
        <w:rPr>
          <w:bCs/>
          <w:iCs/>
        </w:rPr>
        <w:t xml:space="preserve"> until the Expiry Date, </w:t>
      </w:r>
      <w:r w:rsidR="0063731A">
        <w:rPr>
          <w:bCs/>
          <w:iCs/>
        </w:rPr>
        <w:t xml:space="preserve">which shall replace the provisional fees </w:t>
      </w:r>
      <w:r w:rsidR="00216A3E">
        <w:rPr>
          <w:bCs/>
          <w:iCs/>
        </w:rPr>
        <w:t>set out in the Amending Agreement</w:t>
      </w:r>
      <w:r w:rsidR="00D41A76">
        <w:rPr>
          <w:bCs/>
          <w:iCs/>
        </w:rPr>
        <w:t xml:space="preserve">. </w:t>
      </w:r>
      <w:ins w:id="1506" w:author="Bell Gully" w:date="2018-06-29T13:05:00Z">
        <w:r w:rsidR="00F40C28">
          <w:rPr>
            <w:bCs/>
            <w:iCs/>
          </w:rPr>
          <w:t xml:space="preserve">The </w:t>
        </w:r>
      </w:ins>
      <w:ins w:id="1507" w:author="Bell Gully" w:date="2018-08-15T12:43:00Z">
        <w:r w:rsidR="0015521A">
          <w:rPr>
            <w:bCs/>
            <w:iCs/>
          </w:rPr>
          <w:t>amendments to</w:t>
        </w:r>
      </w:ins>
      <w:ins w:id="1508" w:author="Bell Gully" w:date="2018-06-29T13:05:00Z">
        <w:r w:rsidR="00F40C28">
          <w:rPr>
            <w:bCs/>
            <w:iCs/>
          </w:rPr>
          <w:t xml:space="preserve"> </w:t>
        </w:r>
      </w:ins>
      <w:ins w:id="1509" w:author="Bell Gully" w:date="2018-08-08T15:53:00Z">
        <w:r w:rsidR="0042491C">
          <w:t xml:space="preserve">ICA </w:t>
        </w:r>
      </w:ins>
      <w:ins w:id="1510" w:author="Bell Gully" w:date="2018-06-29T13:05:00Z">
        <w:r w:rsidR="00F40C28">
          <w:rPr>
            <w:bCs/>
            <w:iCs/>
          </w:rPr>
          <w:t xml:space="preserve">Schedule One in respect of the Additional Delivery Point </w:t>
        </w:r>
      </w:ins>
      <w:ins w:id="1511" w:author="Bell Gully" w:date="2018-08-15T12:43:00Z">
        <w:r w:rsidR="0015521A">
          <w:rPr>
            <w:bCs/>
            <w:iCs/>
          </w:rPr>
          <w:t xml:space="preserve">and/or </w:t>
        </w:r>
        <w:proofErr w:type="spellStart"/>
        <w:r w:rsidR="0015521A">
          <w:rPr>
            <w:bCs/>
            <w:iCs/>
          </w:rPr>
          <w:t>Odorisation</w:t>
        </w:r>
        <w:proofErr w:type="spellEnd"/>
        <w:r w:rsidR="0015521A">
          <w:rPr>
            <w:bCs/>
            <w:iCs/>
          </w:rPr>
          <w:t xml:space="preserve"> Facilities given effect to </w:t>
        </w:r>
      </w:ins>
      <w:ins w:id="1512" w:author="Bell Gully" w:date="2018-06-29T13:05:00Z">
        <w:r w:rsidR="0015521A">
          <w:rPr>
            <w:bCs/>
            <w:iCs/>
          </w:rPr>
          <w:t>by</w:t>
        </w:r>
        <w:r w:rsidR="00F40C28">
          <w:rPr>
            <w:bCs/>
            <w:iCs/>
          </w:rPr>
          <w:t xml:space="preserve"> the Amending Agreement shall be deemed to be updated to reflect such Actual Cost and the confirmed fees determined by First Gas in accordance with this </w:t>
        </w:r>
        <w:r w:rsidR="00F40C28">
          <w:rPr>
            <w:bCs/>
            <w:i/>
            <w:iCs/>
          </w:rPr>
          <w:t>section 11.5</w:t>
        </w:r>
        <w:r w:rsidR="00F40C28">
          <w:rPr>
            <w:bCs/>
            <w:iCs/>
          </w:rPr>
          <w:t xml:space="preserve">.  </w:t>
        </w:r>
      </w:ins>
      <w:r w:rsidR="00D41A76">
        <w:rPr>
          <w:bCs/>
          <w:iCs/>
        </w:rPr>
        <w:t>First Gas shall</w:t>
      </w:r>
      <w:r w:rsidR="00CC4F51">
        <w:rPr>
          <w:bCs/>
          <w:iCs/>
        </w:rPr>
        <w:t xml:space="preserve">, in its next invoice, </w:t>
      </w:r>
      <w:r w:rsidR="00D41A76" w:rsidRPr="002F5E2D">
        <w:rPr>
          <w:bCs/>
          <w:iCs/>
        </w:rPr>
        <w:t xml:space="preserve">debit or credit the Interconnected Party (as the case may be) for </w:t>
      </w:r>
      <w:r w:rsidR="00D41A76">
        <w:rPr>
          <w:bCs/>
          <w:iCs/>
        </w:rPr>
        <w:t xml:space="preserve">the </w:t>
      </w:r>
      <w:r w:rsidR="00D41A76" w:rsidRPr="002F5E2D">
        <w:rPr>
          <w:bCs/>
          <w:iCs/>
        </w:rPr>
        <w:t xml:space="preserve">difference </w:t>
      </w:r>
      <w:r w:rsidR="00667DB4">
        <w:rPr>
          <w:bCs/>
          <w:iCs/>
        </w:rPr>
        <w:t>between</w:t>
      </w:r>
      <w:r w:rsidR="00D41A76">
        <w:rPr>
          <w:bCs/>
          <w:iCs/>
        </w:rPr>
        <w:t xml:space="preserve"> the </w:t>
      </w:r>
      <w:ins w:id="1513" w:author="Bell Gully" w:date="2018-06-29T13:05:00Z">
        <w:r w:rsidR="00F40C28">
          <w:rPr>
            <w:bCs/>
            <w:iCs/>
          </w:rPr>
          <w:t xml:space="preserve">aggregate </w:t>
        </w:r>
      </w:ins>
      <w:r w:rsidR="00D41A76">
        <w:rPr>
          <w:bCs/>
          <w:iCs/>
        </w:rPr>
        <w:t xml:space="preserve">amount paid </w:t>
      </w:r>
      <w:r w:rsidR="00667DB4">
        <w:rPr>
          <w:bCs/>
          <w:iCs/>
        </w:rPr>
        <w:t xml:space="preserve">by it </w:t>
      </w:r>
      <w:r w:rsidR="00D41A76">
        <w:rPr>
          <w:bCs/>
          <w:iCs/>
        </w:rPr>
        <w:t>based on the provisional Interconnection Fee</w:t>
      </w:r>
      <w:ins w:id="1514" w:author="Bell Gully" w:date="2018-07-09T10:12:00Z">
        <w:r w:rsidR="004306AB">
          <w:rPr>
            <w:bCs/>
            <w:iCs/>
          </w:rPr>
          <w:t xml:space="preserve"> and </w:t>
        </w:r>
        <w:proofErr w:type="spellStart"/>
        <w:r w:rsidR="004306AB">
          <w:rPr>
            <w:bCs/>
            <w:iCs/>
          </w:rPr>
          <w:t>Odorisation</w:t>
        </w:r>
        <w:proofErr w:type="spellEnd"/>
        <w:r w:rsidR="004306AB">
          <w:rPr>
            <w:bCs/>
            <w:iCs/>
          </w:rPr>
          <w:t xml:space="preserve"> Fee (</w:t>
        </w:r>
      </w:ins>
      <w:ins w:id="1515" w:author="Bell Gully" w:date="2018-08-15T12:44:00Z">
        <w:r w:rsidR="0015521A">
          <w:rPr>
            <w:bCs/>
            <w:iCs/>
          </w:rPr>
          <w:t>as</w:t>
        </w:r>
      </w:ins>
      <w:ins w:id="1516" w:author="Bell Gully" w:date="2018-07-09T10:12:00Z">
        <w:r w:rsidR="004306AB">
          <w:rPr>
            <w:bCs/>
            <w:iCs/>
          </w:rPr>
          <w:t xml:space="preserve"> applicable)</w:t>
        </w:r>
      </w:ins>
      <w:r w:rsidR="00D41A76">
        <w:rPr>
          <w:bCs/>
          <w:iCs/>
        </w:rPr>
        <w:t xml:space="preserve"> and the </w:t>
      </w:r>
      <w:ins w:id="1517" w:author="Bell Gully" w:date="2018-06-29T13:06:00Z">
        <w:r w:rsidR="00F40C28">
          <w:rPr>
            <w:bCs/>
            <w:iCs/>
          </w:rPr>
          <w:t xml:space="preserve">aggregate </w:t>
        </w:r>
      </w:ins>
      <w:r w:rsidR="00D41A76">
        <w:rPr>
          <w:bCs/>
          <w:iCs/>
        </w:rPr>
        <w:t xml:space="preserve">amount that </w:t>
      </w:r>
      <w:r w:rsidR="00667DB4">
        <w:rPr>
          <w:bCs/>
          <w:iCs/>
        </w:rPr>
        <w:t xml:space="preserve">it </w:t>
      </w:r>
      <w:r w:rsidR="00D41A76">
        <w:rPr>
          <w:bCs/>
          <w:iCs/>
        </w:rPr>
        <w:t xml:space="preserve">would have </w:t>
      </w:r>
      <w:del w:id="1518" w:author="Bell Gully" w:date="2018-06-29T13:06:00Z">
        <w:r w:rsidR="00D41A76" w:rsidDel="00F40C28">
          <w:rPr>
            <w:bCs/>
            <w:iCs/>
          </w:rPr>
          <w:delText xml:space="preserve">paid </w:delText>
        </w:r>
      </w:del>
      <w:ins w:id="1519" w:author="Bell Gully" w:date="2018-06-29T13:06:00Z">
        <w:r w:rsidR="00F40C28">
          <w:rPr>
            <w:bCs/>
            <w:iCs/>
          </w:rPr>
          <w:t xml:space="preserve">been payable </w:t>
        </w:r>
      </w:ins>
      <w:r w:rsidR="00D41A76">
        <w:rPr>
          <w:bCs/>
          <w:iCs/>
        </w:rPr>
        <w:t>based on the confirmed Interconnection Fee</w:t>
      </w:r>
      <w:ins w:id="1520" w:author="Bell Gully" w:date="2018-07-09T10:12:00Z">
        <w:r w:rsidR="002B755A">
          <w:rPr>
            <w:bCs/>
            <w:iCs/>
          </w:rPr>
          <w:t xml:space="preserve"> and </w:t>
        </w:r>
        <w:proofErr w:type="spellStart"/>
        <w:r w:rsidR="002B755A">
          <w:rPr>
            <w:bCs/>
            <w:iCs/>
          </w:rPr>
          <w:t>Odorisation</w:t>
        </w:r>
        <w:proofErr w:type="spellEnd"/>
        <w:r w:rsidR="002B755A">
          <w:rPr>
            <w:bCs/>
            <w:iCs/>
          </w:rPr>
          <w:t xml:space="preserve"> Fee (</w:t>
        </w:r>
      </w:ins>
      <w:ins w:id="1521" w:author="Bell Gully" w:date="2018-08-15T12:44:00Z">
        <w:r w:rsidR="0015521A">
          <w:rPr>
            <w:bCs/>
            <w:iCs/>
          </w:rPr>
          <w:t>as</w:t>
        </w:r>
      </w:ins>
      <w:ins w:id="1522" w:author="Bell Gully" w:date="2018-07-09T10:12:00Z">
        <w:r w:rsidR="002B755A">
          <w:rPr>
            <w:bCs/>
            <w:iCs/>
          </w:rPr>
          <w:t xml:space="preserve"> applica</w:t>
        </w:r>
      </w:ins>
      <w:ins w:id="1523" w:author="Bell Gully" w:date="2018-07-09T10:13:00Z">
        <w:r w:rsidR="002B755A">
          <w:rPr>
            <w:bCs/>
            <w:iCs/>
          </w:rPr>
          <w:t>ble)</w:t>
        </w:r>
      </w:ins>
      <w:ins w:id="1524" w:author="Bell Gully" w:date="2018-06-29T13:06:00Z">
        <w:r w:rsidR="00F40C28" w:rsidRPr="00F40C28">
          <w:rPr>
            <w:bCs/>
            <w:iCs/>
          </w:rPr>
          <w:t xml:space="preserve"> </w:t>
        </w:r>
        <w:r w:rsidR="00F40C28">
          <w:rPr>
            <w:bCs/>
            <w:iCs/>
          </w:rPr>
          <w:t>in respect of the prior Months during which the provisional fees applied</w:t>
        </w:r>
      </w:ins>
      <w:r w:rsidR="00D41A76">
        <w:rPr>
          <w:bCs/>
          <w:iCs/>
        </w:rPr>
        <w:t xml:space="preserve">. </w:t>
      </w:r>
    </w:p>
    <w:p w14:paraId="6520BDB8" w14:textId="5DB45180" w:rsidR="00216A3E" w:rsidRPr="00AB333F" w:rsidRDefault="00841A82" w:rsidP="00216A3E">
      <w:pPr>
        <w:numPr>
          <w:ilvl w:val="1"/>
          <w:numId w:val="4"/>
        </w:numPr>
        <w:spacing w:after="290"/>
        <w:rPr>
          <w:bCs/>
        </w:rPr>
      </w:pPr>
      <w:r>
        <w:rPr>
          <w:bCs/>
          <w:iCs/>
        </w:rPr>
        <w:t>With effect from</w:t>
      </w:r>
      <w:r w:rsidR="00216A3E" w:rsidRPr="00A45453">
        <w:rPr>
          <w:bCs/>
          <w:iCs/>
        </w:rPr>
        <w:t xml:space="preserve"> </w:t>
      </w:r>
      <w:r w:rsidR="00D53730">
        <w:rPr>
          <w:bCs/>
          <w:iCs/>
        </w:rPr>
        <w:t xml:space="preserve">the </w:t>
      </w:r>
      <w:r w:rsidR="00E75557">
        <w:rPr>
          <w:bCs/>
          <w:iCs/>
        </w:rPr>
        <w:t>first</w:t>
      </w:r>
      <w:r w:rsidR="00D53730">
        <w:rPr>
          <w:bCs/>
          <w:iCs/>
        </w:rPr>
        <w:t xml:space="preserve"> Reset Date</w:t>
      </w:r>
      <w:r w:rsidR="00E75557">
        <w:rPr>
          <w:bCs/>
          <w:iCs/>
        </w:rPr>
        <w:t xml:space="preserve"> after the </w:t>
      </w:r>
      <w:r w:rsidR="00E1462C">
        <w:rPr>
          <w:bCs/>
          <w:iCs/>
        </w:rPr>
        <w:t>Gas-on Date for an</w:t>
      </w:r>
      <w:r w:rsidR="00D4121D">
        <w:rPr>
          <w:bCs/>
          <w:iCs/>
        </w:rPr>
        <w:t>y</w:t>
      </w:r>
      <w:r w:rsidR="00E1462C">
        <w:rPr>
          <w:bCs/>
          <w:iCs/>
        </w:rPr>
        <w:t xml:space="preserve"> </w:t>
      </w:r>
      <w:ins w:id="1525" w:author="Bell Gully" w:date="2018-08-15T12:44:00Z">
        <w:r w:rsidR="0015521A">
          <w:rPr>
            <w:bCs/>
            <w:iCs/>
          </w:rPr>
          <w:t xml:space="preserve">such </w:t>
        </w:r>
      </w:ins>
      <w:r w:rsidR="00E1462C">
        <w:rPr>
          <w:bCs/>
          <w:iCs/>
        </w:rPr>
        <w:t>Additional Delivery Point</w:t>
      </w:r>
      <w:ins w:id="1526" w:author="Bell Gully" w:date="2018-08-15T12:44:00Z">
        <w:r w:rsidR="0015521A">
          <w:rPr>
            <w:bCs/>
            <w:iCs/>
          </w:rPr>
          <w:t xml:space="preserve"> and/or any </w:t>
        </w:r>
        <w:proofErr w:type="spellStart"/>
        <w:r w:rsidR="0015521A">
          <w:rPr>
            <w:bCs/>
            <w:iCs/>
          </w:rPr>
          <w:t>Odorisation</w:t>
        </w:r>
        <w:proofErr w:type="spellEnd"/>
        <w:r w:rsidR="0015521A">
          <w:rPr>
            <w:bCs/>
            <w:iCs/>
          </w:rPr>
          <w:t xml:space="preserve"> Facilities</w:t>
        </w:r>
      </w:ins>
      <w:r w:rsidR="00216A3E" w:rsidRPr="00A45453">
        <w:rPr>
          <w:bCs/>
          <w:iCs/>
        </w:rPr>
        <w:t xml:space="preserve"> and every </w:t>
      </w:r>
      <w:r w:rsidR="00E75557">
        <w:rPr>
          <w:bCs/>
          <w:iCs/>
        </w:rPr>
        <w:t xml:space="preserve">subsequent </w:t>
      </w:r>
      <w:r>
        <w:rPr>
          <w:bCs/>
          <w:iCs/>
        </w:rPr>
        <w:t>Reset Date</w:t>
      </w:r>
      <w:r w:rsidR="00216A3E" w:rsidRPr="00A45453">
        <w:rPr>
          <w:bCs/>
          <w:iCs/>
        </w:rPr>
        <w:t xml:space="preserve"> until the Expiry Date, </w:t>
      </w:r>
      <w:r w:rsidR="00216A3E">
        <w:rPr>
          <w:bCs/>
          <w:iCs/>
        </w:rPr>
        <w:t>First Gas</w:t>
      </w:r>
      <w:r w:rsidR="00216A3E" w:rsidRPr="00A45453">
        <w:rPr>
          <w:bCs/>
          <w:iCs/>
        </w:rPr>
        <w:t xml:space="preserve"> </w:t>
      </w:r>
      <w:r w:rsidR="00AC22D5">
        <w:rPr>
          <w:bCs/>
          <w:iCs/>
        </w:rPr>
        <w:t>will</w:t>
      </w:r>
      <w:r w:rsidR="00216A3E" w:rsidRPr="00A45453">
        <w:rPr>
          <w:bCs/>
          <w:iCs/>
        </w:rPr>
        <w:t xml:space="preserve"> re-determine the </w:t>
      </w:r>
      <w:r w:rsidR="00216A3E">
        <w:rPr>
          <w:bCs/>
          <w:iCs/>
        </w:rPr>
        <w:t>Interconnection Fees</w:t>
      </w:r>
      <w:ins w:id="1527" w:author="Bell Gully" w:date="2018-07-09T10:13:00Z">
        <w:r w:rsidR="002B755A">
          <w:rPr>
            <w:bCs/>
            <w:iCs/>
          </w:rPr>
          <w:t xml:space="preserve">, </w:t>
        </w:r>
        <w:proofErr w:type="spellStart"/>
        <w:r w:rsidR="002B755A">
          <w:rPr>
            <w:bCs/>
            <w:iCs/>
          </w:rPr>
          <w:t>Odorisation</w:t>
        </w:r>
        <w:proofErr w:type="spellEnd"/>
        <w:r w:rsidR="002B755A">
          <w:rPr>
            <w:bCs/>
            <w:iCs/>
          </w:rPr>
          <w:t xml:space="preserve"> Fees</w:t>
        </w:r>
      </w:ins>
      <w:r w:rsidR="00216A3E" w:rsidRPr="00A45453">
        <w:rPr>
          <w:bCs/>
          <w:iCs/>
        </w:rPr>
        <w:t xml:space="preserve"> </w:t>
      </w:r>
      <w:r w:rsidR="00216A3E">
        <w:rPr>
          <w:bCs/>
          <w:iCs/>
        </w:rPr>
        <w:t xml:space="preserve">and </w:t>
      </w:r>
      <w:ins w:id="1528" w:author="Bell Gully" w:date="2018-08-15T12:44:00Z">
        <w:r w:rsidR="0015521A">
          <w:rPr>
            <w:bCs/>
            <w:iCs/>
          </w:rPr>
          <w:t xml:space="preserve">any applicable </w:t>
        </w:r>
      </w:ins>
      <w:r w:rsidR="00216A3E">
        <w:rPr>
          <w:bCs/>
          <w:iCs/>
        </w:rPr>
        <w:t xml:space="preserve">Termination Fees </w:t>
      </w:r>
      <w:r w:rsidR="004A1469" w:rsidRPr="00A45453">
        <w:rPr>
          <w:bCs/>
          <w:iCs/>
        </w:rPr>
        <w:t xml:space="preserve">for </w:t>
      </w:r>
      <w:r w:rsidR="004A1469">
        <w:rPr>
          <w:bCs/>
          <w:iCs/>
        </w:rPr>
        <w:t>each Year remaining until the Expiry Date</w:t>
      </w:r>
      <w:r w:rsidR="004A1469" w:rsidRPr="00AB333F">
        <w:rPr>
          <w:bCs/>
          <w:iCs/>
        </w:rPr>
        <w:t xml:space="preserve"> </w:t>
      </w:r>
      <w:r w:rsidR="00F131D5">
        <w:rPr>
          <w:bCs/>
          <w:iCs/>
        </w:rPr>
        <w:t xml:space="preserve">using the then-current Regulatory Settings and the Actual </w:t>
      </w:r>
      <w:del w:id="1529" w:author="Bell Gully" w:date="2018-08-15T12:44:00Z">
        <w:r w:rsidR="00F131D5" w:rsidDel="0015521A">
          <w:rPr>
            <w:bCs/>
            <w:iCs/>
          </w:rPr>
          <w:delText xml:space="preserve">DP </w:delText>
        </w:r>
      </w:del>
      <w:r w:rsidR="00F131D5">
        <w:rPr>
          <w:bCs/>
          <w:iCs/>
        </w:rPr>
        <w:t>Cost</w:t>
      </w:r>
      <w:r w:rsidR="00F131D5" w:rsidRPr="00A45453">
        <w:rPr>
          <w:bCs/>
          <w:iCs/>
        </w:rPr>
        <w:t xml:space="preserve"> </w:t>
      </w:r>
      <w:r w:rsidR="00216A3E" w:rsidRPr="00AB333F">
        <w:rPr>
          <w:bCs/>
          <w:iCs/>
        </w:rPr>
        <w:t>(</w:t>
      </w:r>
      <w:r w:rsidR="00FF219D">
        <w:rPr>
          <w:bCs/>
          <w:iCs/>
        </w:rPr>
        <w:t xml:space="preserve">the </w:t>
      </w:r>
      <w:r w:rsidR="00216A3E">
        <w:rPr>
          <w:bCs/>
          <w:iCs/>
        </w:rPr>
        <w:t xml:space="preserve">new fees to be effective </w:t>
      </w:r>
      <w:r w:rsidR="00216A3E" w:rsidRPr="00AB333F">
        <w:rPr>
          <w:bCs/>
          <w:iCs/>
        </w:rPr>
        <w:t xml:space="preserve">from </w:t>
      </w:r>
      <w:r>
        <w:rPr>
          <w:bCs/>
          <w:iCs/>
        </w:rPr>
        <w:t>each Reset Date</w:t>
      </w:r>
      <w:r w:rsidR="00216A3E" w:rsidRPr="00AB333F">
        <w:rPr>
          <w:bCs/>
          <w:iCs/>
        </w:rPr>
        <w:t>),</w:t>
      </w:r>
      <w:r w:rsidR="00216A3E">
        <w:rPr>
          <w:bCs/>
          <w:iCs/>
        </w:rPr>
        <w:t xml:space="preserve"> and notify the Interconnected Party of </w:t>
      </w:r>
      <w:r w:rsidR="00FF219D">
        <w:rPr>
          <w:bCs/>
          <w:iCs/>
        </w:rPr>
        <w:t xml:space="preserve">those </w:t>
      </w:r>
      <w:r w:rsidR="00216A3E">
        <w:rPr>
          <w:bCs/>
          <w:iCs/>
        </w:rPr>
        <w:t>new fees in writing</w:t>
      </w:r>
      <w:r w:rsidR="005024DA">
        <w:rPr>
          <w:bCs/>
          <w:iCs/>
        </w:rPr>
        <w:t xml:space="preserve"> (together with reasonable supporting detail)</w:t>
      </w:r>
      <w:r w:rsidR="00216A3E" w:rsidRPr="00AB333F">
        <w:rPr>
          <w:bCs/>
        </w:rPr>
        <w:t>.</w:t>
      </w:r>
      <w:r w:rsidR="00216A3E">
        <w:rPr>
          <w:bCs/>
        </w:rPr>
        <w:t xml:space="preserve"> </w:t>
      </w:r>
      <w:ins w:id="1530" w:author="Bell Gully" w:date="2018-06-29T13:07:00Z">
        <w:r w:rsidR="00F40C28">
          <w:rPr>
            <w:bCs/>
            <w:iCs/>
          </w:rPr>
          <w:t xml:space="preserve">The </w:t>
        </w:r>
      </w:ins>
      <w:ins w:id="1531" w:author="Bell Gully" w:date="2018-08-15T12:45:00Z">
        <w:r w:rsidR="0015521A">
          <w:rPr>
            <w:bCs/>
            <w:iCs/>
          </w:rPr>
          <w:t>amendments to</w:t>
        </w:r>
      </w:ins>
      <w:ins w:id="1532" w:author="Bell Gully" w:date="2018-06-29T13:07:00Z">
        <w:r w:rsidR="00F40C28">
          <w:rPr>
            <w:bCs/>
            <w:iCs/>
          </w:rPr>
          <w:t xml:space="preserve"> </w:t>
        </w:r>
      </w:ins>
      <w:ins w:id="1533" w:author="Bell Gully" w:date="2018-08-08T15:54:00Z">
        <w:r w:rsidR="0042491C">
          <w:t xml:space="preserve">ICA </w:t>
        </w:r>
      </w:ins>
      <w:ins w:id="1534" w:author="Bell Gully" w:date="2018-06-29T13:07:00Z">
        <w:r w:rsidR="00F40C28">
          <w:rPr>
            <w:bCs/>
            <w:iCs/>
          </w:rPr>
          <w:t>Schedule One in respect of the Additional Delivery Point</w:t>
        </w:r>
      </w:ins>
      <w:ins w:id="1535" w:author="Bell Gully" w:date="2018-08-15T12:45:00Z">
        <w:r w:rsidR="0015521A">
          <w:rPr>
            <w:bCs/>
            <w:iCs/>
          </w:rPr>
          <w:t xml:space="preserve"> and/or </w:t>
        </w:r>
        <w:proofErr w:type="spellStart"/>
        <w:r w:rsidR="0015521A">
          <w:rPr>
            <w:bCs/>
            <w:iCs/>
          </w:rPr>
          <w:t>Odorisation</w:t>
        </w:r>
        <w:proofErr w:type="spellEnd"/>
        <w:r w:rsidR="0015521A">
          <w:rPr>
            <w:bCs/>
            <w:iCs/>
          </w:rPr>
          <w:t xml:space="preserve"> Facilities given effect to</w:t>
        </w:r>
      </w:ins>
      <w:ins w:id="1536" w:author="Bell Gully" w:date="2018-06-29T13:07:00Z">
        <w:r w:rsidR="00F40C28">
          <w:rPr>
            <w:bCs/>
            <w:iCs/>
          </w:rPr>
          <w:t xml:space="preserve"> by the Amending Agreement shall be deemed to be updated to reflect the new fees</w:t>
        </w:r>
      </w:ins>
      <w:ins w:id="1537" w:author="Bell Gully" w:date="2018-07-09T10:17:00Z">
        <w:r w:rsidR="002B755A">
          <w:rPr>
            <w:bCs/>
            <w:iCs/>
          </w:rPr>
          <w:t xml:space="preserve"> notified by First Gas</w:t>
        </w:r>
      </w:ins>
      <w:ins w:id="1538" w:author="Bell Gully" w:date="2018-06-29T13:07:00Z">
        <w:r w:rsidR="00F40C28">
          <w:rPr>
            <w:bCs/>
            <w:iCs/>
          </w:rPr>
          <w:t xml:space="preserve">. </w:t>
        </w:r>
        <w:r w:rsidR="00F40C28">
          <w:rPr>
            <w:bCs/>
          </w:rPr>
          <w:t xml:space="preserve"> </w:t>
        </w:r>
      </w:ins>
      <w:r w:rsidR="00216A3E">
        <w:rPr>
          <w:bCs/>
        </w:rPr>
        <w:t xml:space="preserve">No adjustment to any amounts previously paid by the Interconnected Party shall be </w:t>
      </w:r>
      <w:r w:rsidR="00490B25">
        <w:rPr>
          <w:bCs/>
        </w:rPr>
        <w:t xml:space="preserve">required </w:t>
      </w:r>
      <w:r w:rsidR="00CA06E6">
        <w:rPr>
          <w:bCs/>
        </w:rPr>
        <w:t>after</w:t>
      </w:r>
      <w:r w:rsidR="00216A3E">
        <w:rPr>
          <w:bCs/>
        </w:rPr>
        <w:t xml:space="preserve"> any re-determination of Interconnection Fees</w:t>
      </w:r>
      <w:ins w:id="1539" w:author="Bell Gully" w:date="2018-07-09T10:17:00Z">
        <w:r w:rsidR="002B755A">
          <w:rPr>
            <w:bCs/>
          </w:rPr>
          <w:t xml:space="preserve"> or</w:t>
        </w:r>
        <w:r w:rsidR="002B755A">
          <w:rPr>
            <w:bCs/>
            <w:iCs/>
          </w:rPr>
          <w:t xml:space="preserve"> </w:t>
        </w:r>
        <w:proofErr w:type="spellStart"/>
        <w:r w:rsidR="002B755A">
          <w:rPr>
            <w:bCs/>
            <w:iCs/>
          </w:rPr>
          <w:t>Odorisation</w:t>
        </w:r>
        <w:proofErr w:type="spellEnd"/>
        <w:r w:rsidR="002B755A">
          <w:rPr>
            <w:bCs/>
            <w:iCs/>
          </w:rPr>
          <w:t xml:space="preserve"> Fees</w:t>
        </w:r>
      </w:ins>
      <w:r w:rsidR="00216A3E">
        <w:rPr>
          <w:bCs/>
        </w:rPr>
        <w:t xml:space="preserve">. </w:t>
      </w:r>
    </w:p>
    <w:p w14:paraId="4A9498B8" w14:textId="22F7E6FF" w:rsidR="00D41A76" w:rsidRDefault="00D41A76" w:rsidP="0063731A">
      <w:pPr>
        <w:numPr>
          <w:ilvl w:val="1"/>
          <w:numId w:val="4"/>
        </w:numPr>
      </w:pPr>
      <w:r>
        <w:t>If</w:t>
      </w:r>
      <w:r w:rsidRPr="0063731A">
        <w:rPr>
          <w:iCs/>
        </w:rPr>
        <w:t xml:space="preserve">, pursuant to any request </w:t>
      </w:r>
      <w:r w:rsidR="00F131D5">
        <w:rPr>
          <w:iCs/>
        </w:rPr>
        <w:t>by</w:t>
      </w:r>
      <w:r w:rsidRPr="0063731A">
        <w:rPr>
          <w:iCs/>
        </w:rPr>
        <w:t xml:space="preserve"> the Interconnected Party, First Gas agrees to make material modifications (as determined by First Gas) to </w:t>
      </w:r>
      <w:r w:rsidR="0063731A">
        <w:rPr>
          <w:iCs/>
        </w:rPr>
        <w:t>a</w:t>
      </w:r>
      <w:r w:rsidRPr="0063731A">
        <w:rPr>
          <w:iCs/>
        </w:rPr>
        <w:t xml:space="preserve"> </w:t>
      </w:r>
      <w:r w:rsidR="00F05DB3">
        <w:rPr>
          <w:iCs/>
        </w:rPr>
        <w:t>Delivery</w:t>
      </w:r>
      <w:r w:rsidRPr="0063731A">
        <w:rPr>
          <w:iCs/>
        </w:rPr>
        <w:t xml:space="preserve"> Point</w:t>
      </w:r>
      <w:r w:rsidR="00BE1A18">
        <w:t xml:space="preserve"> </w:t>
      </w:r>
      <w:r>
        <w:t xml:space="preserve">after </w:t>
      </w:r>
      <w:ins w:id="1540" w:author="Bell Gully" w:date="2018-06-29T13:07:00Z">
        <w:r w:rsidR="00692C26">
          <w:t xml:space="preserve">the Commencement Date or the </w:t>
        </w:r>
      </w:ins>
      <w:r w:rsidR="00F131D5">
        <w:t xml:space="preserve">execution </w:t>
      </w:r>
      <w:r>
        <w:t xml:space="preserve">of the </w:t>
      </w:r>
      <w:r w:rsidR="00A52F52">
        <w:t>relevant Amending Agreement</w:t>
      </w:r>
      <w:ins w:id="1541" w:author="Bell Gully" w:date="2018-06-29T13:07:00Z">
        <w:r w:rsidR="00692C26">
          <w:t xml:space="preserve"> (as </w:t>
        </w:r>
      </w:ins>
      <w:ins w:id="1542" w:author="Bell Gully" w:date="2018-06-29T13:08:00Z">
        <w:r w:rsidR="00692C26">
          <w:t>applicable</w:t>
        </w:r>
      </w:ins>
      <w:ins w:id="1543" w:author="Bell Gully" w:date="2018-06-29T13:07:00Z">
        <w:r w:rsidR="00692C26">
          <w:t>)</w:t>
        </w:r>
      </w:ins>
      <w:r>
        <w:t>, First Gas may re-determine the Interconnection Fees</w:t>
      </w:r>
      <w:ins w:id="1544" w:author="Bell Gully" w:date="2018-07-09T10:18:00Z">
        <w:r w:rsidR="002B755A">
          <w:rPr>
            <w:bCs/>
            <w:iCs/>
          </w:rPr>
          <w:t xml:space="preserve">, </w:t>
        </w:r>
        <w:proofErr w:type="spellStart"/>
        <w:r w:rsidR="002B755A">
          <w:rPr>
            <w:bCs/>
            <w:iCs/>
          </w:rPr>
          <w:t>Odorisation</w:t>
        </w:r>
        <w:proofErr w:type="spellEnd"/>
        <w:r w:rsidR="002B755A">
          <w:rPr>
            <w:bCs/>
            <w:iCs/>
          </w:rPr>
          <w:t xml:space="preserve"> Fees</w:t>
        </w:r>
      </w:ins>
      <w:r>
        <w:t xml:space="preserve"> and the Termination Fees to reflect any actual and reasonable costs it </w:t>
      </w:r>
      <w:r w:rsidR="00E1462C">
        <w:t>expects to incur as a result of</w:t>
      </w:r>
      <w:r>
        <w:t xml:space="preserve"> </w:t>
      </w:r>
      <w:r w:rsidR="00FF219D">
        <w:t xml:space="preserve">those </w:t>
      </w:r>
      <w:r>
        <w:t>modifications</w:t>
      </w:r>
      <w:ins w:id="1545" w:author="Bell Gully" w:date="2018-07-09T10:18:00Z">
        <w:r w:rsidR="002B755A">
          <w:t xml:space="preserve"> First Gas shall notify any </w:t>
        </w:r>
        <w:proofErr w:type="spellStart"/>
        <w:r w:rsidR="002B755A">
          <w:t>redetermined</w:t>
        </w:r>
        <w:proofErr w:type="spellEnd"/>
        <w:r w:rsidR="002B755A">
          <w:t xml:space="preserve"> fees to the Interconnected Party and they shall apply in respect of this Agreement accordingly</w:t>
        </w:r>
      </w:ins>
      <w:ins w:id="1546" w:author="Bell Gully" w:date="2018-07-09T10:19:00Z">
        <w:r w:rsidR="002B755A">
          <w:t>.</w:t>
        </w:r>
      </w:ins>
      <w:del w:id="1547" w:author="Bell Gully" w:date="2018-07-09T10:18:00Z">
        <w:r w:rsidDel="002B755A">
          <w:delText xml:space="preserve">. </w:delText>
        </w:r>
      </w:del>
    </w:p>
    <w:p w14:paraId="41B3A9C7" w14:textId="20A6A51C" w:rsidR="00D41A76" w:rsidRDefault="00F131D5" w:rsidP="00F131D5">
      <w:pPr>
        <w:numPr>
          <w:ilvl w:val="1"/>
          <w:numId w:val="4"/>
        </w:numPr>
      </w:pPr>
      <w:r>
        <w:rPr>
          <w:bCs/>
          <w:iCs/>
        </w:rPr>
        <w:lastRenderedPageBreak/>
        <w:t xml:space="preserve">When determining or </w:t>
      </w:r>
      <w:proofErr w:type="spellStart"/>
      <w:r>
        <w:rPr>
          <w:bCs/>
          <w:iCs/>
        </w:rPr>
        <w:t>redetermining</w:t>
      </w:r>
      <w:proofErr w:type="spellEnd"/>
      <w:r>
        <w:rPr>
          <w:bCs/>
          <w:iCs/>
        </w:rPr>
        <w:t xml:space="preserve"> any fees pursuant to this </w:t>
      </w:r>
      <w:r w:rsidRPr="0023112B">
        <w:rPr>
          <w:bCs/>
          <w:i/>
          <w:iCs/>
        </w:rPr>
        <w:t>section 11</w:t>
      </w:r>
      <w:r>
        <w:rPr>
          <w:bCs/>
          <w:iCs/>
        </w:rPr>
        <w:t>, First Gas will not include any costs not directly related to the relevant Delivery Point</w:t>
      </w:r>
      <w:r w:rsidR="00BA614C">
        <w:rPr>
          <w:bCs/>
          <w:iCs/>
        </w:rPr>
        <w:t xml:space="preserve"> or </w:t>
      </w:r>
      <w:proofErr w:type="spellStart"/>
      <w:r w:rsidR="00BA614C">
        <w:rPr>
          <w:bCs/>
          <w:iCs/>
        </w:rPr>
        <w:t>Odorisation</w:t>
      </w:r>
      <w:proofErr w:type="spellEnd"/>
      <w:r w:rsidR="00BA614C">
        <w:rPr>
          <w:bCs/>
          <w:iCs/>
        </w:rPr>
        <w:t xml:space="preserve"> Facilities</w:t>
      </w:r>
      <w:r>
        <w:rPr>
          <w:bCs/>
          <w:iCs/>
        </w:rPr>
        <w:t xml:space="preserve">. First Gas will round up all </w:t>
      </w:r>
      <w:r w:rsidR="00D41A76">
        <w:t>Interconnection Fee</w:t>
      </w:r>
      <w:r w:rsidR="00E65133">
        <w:t>s</w:t>
      </w:r>
      <w:r w:rsidR="007A04AE">
        <w:t>,</w:t>
      </w:r>
      <w:r w:rsidR="00D41A76" w:rsidRPr="00F27205">
        <w:t xml:space="preserve"> </w:t>
      </w:r>
      <w:r w:rsidR="00AC22D5">
        <w:t xml:space="preserve">Termination Fees </w:t>
      </w:r>
      <w:r w:rsidR="007A04AE">
        <w:t xml:space="preserve">and </w:t>
      </w:r>
      <w:proofErr w:type="spellStart"/>
      <w:r w:rsidR="007A04AE">
        <w:t>Odorisation</w:t>
      </w:r>
      <w:proofErr w:type="spellEnd"/>
      <w:r w:rsidR="007A04AE">
        <w:t xml:space="preserve"> Fees </w:t>
      </w:r>
      <w:r w:rsidR="00D41A76" w:rsidRPr="00F27205">
        <w:t xml:space="preserve">to </w:t>
      </w:r>
      <w:r w:rsidR="00D41A76">
        <w:t>the nearest dollar per Day</w:t>
      </w:r>
      <w:r w:rsidR="00D41A76" w:rsidRPr="00F27205">
        <w:t>.</w:t>
      </w:r>
      <w:r w:rsidR="00D41A76">
        <w:t xml:space="preserve"> </w:t>
      </w:r>
    </w:p>
    <w:p w14:paraId="24851674" w14:textId="5F13C9D5" w:rsidR="00D41A76" w:rsidRPr="00D40225" w:rsidRDefault="00F57C21" w:rsidP="00D41A76">
      <w:pPr>
        <w:numPr>
          <w:ilvl w:val="1"/>
          <w:numId w:val="4"/>
        </w:numPr>
      </w:pPr>
      <w:r>
        <w:t>Interconnection</w:t>
      </w:r>
      <w:r w:rsidRPr="00F27205" w:rsidDel="00D01C34">
        <w:t xml:space="preserve"> </w:t>
      </w:r>
      <w:r w:rsidR="00027779">
        <w:t xml:space="preserve">Fees and </w:t>
      </w:r>
      <w:r w:rsidR="00D54051">
        <w:t xml:space="preserve">any </w:t>
      </w:r>
      <w:proofErr w:type="spellStart"/>
      <w:r w:rsidR="00027779">
        <w:t>Odorisation</w:t>
      </w:r>
      <w:proofErr w:type="spellEnd"/>
      <w:r w:rsidR="00027779">
        <w:t xml:space="preserve"> </w:t>
      </w:r>
      <w:r w:rsidR="00F131D5">
        <w:t>Fees</w:t>
      </w:r>
      <w:r w:rsidR="0063731A" w:rsidRPr="00F27205" w:rsidDel="00D01C34">
        <w:t xml:space="preserve"> </w:t>
      </w:r>
      <w:r w:rsidR="00027779">
        <w:t xml:space="preserve">shall be payable </w:t>
      </w:r>
      <w:r w:rsidR="0063731A" w:rsidRPr="00F27205" w:rsidDel="00D01C34">
        <w:t xml:space="preserve">from the </w:t>
      </w:r>
      <w:r w:rsidR="00D54051">
        <w:t xml:space="preserve">relevant </w:t>
      </w:r>
      <w:r w:rsidR="0063731A" w:rsidRPr="00F27205" w:rsidDel="00D01C34">
        <w:t>Gas-on Date</w:t>
      </w:r>
      <w:r w:rsidR="0063731A" w:rsidDel="00D01C34">
        <w:t xml:space="preserve"> </w:t>
      </w:r>
      <w:r w:rsidR="0063731A" w:rsidRPr="00F27205" w:rsidDel="00D01C34">
        <w:t>until the Expiry Date</w:t>
      </w:r>
      <w:r w:rsidR="0063731A" w:rsidDel="00D01C34">
        <w:t xml:space="preserve"> (inclusive)</w:t>
      </w:r>
      <w:r w:rsidR="0063731A" w:rsidRPr="00F27205" w:rsidDel="00D01C34">
        <w:t xml:space="preserve">, </w:t>
      </w:r>
      <w:r w:rsidR="0063731A">
        <w:t xml:space="preserve">subject to early </w:t>
      </w:r>
      <w:r w:rsidR="0063731A" w:rsidRPr="00F27205" w:rsidDel="00D01C34">
        <w:t xml:space="preserve">termination </w:t>
      </w:r>
      <w:r w:rsidR="0063731A" w:rsidRPr="00F27205">
        <w:t>of this Agreement</w:t>
      </w:r>
      <w:r w:rsidR="00F131D5">
        <w:t xml:space="preserve"> </w:t>
      </w:r>
      <w:r w:rsidR="006B163E">
        <w:t>(</w:t>
      </w:r>
      <w:r w:rsidR="00F131D5">
        <w:t>in relation to a Delivery Point or in total</w:t>
      </w:r>
      <w:r w:rsidR="006B163E">
        <w:t>)</w:t>
      </w:r>
      <w:r w:rsidR="0063731A" w:rsidDel="00D01C34">
        <w:t xml:space="preserve"> </w:t>
      </w:r>
      <w:r w:rsidR="0063731A" w:rsidRPr="00F27205" w:rsidDel="00D01C34">
        <w:t>pursuant</w:t>
      </w:r>
      <w:r w:rsidR="0063731A" w:rsidRPr="002D51FF" w:rsidDel="00D01C34">
        <w:rPr>
          <w:b/>
        </w:rPr>
        <w:t xml:space="preserve"> </w:t>
      </w:r>
      <w:r w:rsidR="0063731A" w:rsidRPr="00F27205" w:rsidDel="00D01C34">
        <w:t>to</w:t>
      </w:r>
      <w:r w:rsidR="0063731A">
        <w:t xml:space="preserve"> </w:t>
      </w:r>
      <w:r w:rsidR="00D41A76" w:rsidRPr="002D51FF">
        <w:rPr>
          <w:i/>
        </w:rPr>
        <w:t xml:space="preserve">section </w:t>
      </w:r>
      <w:r w:rsidR="00DE4D76">
        <w:rPr>
          <w:i/>
        </w:rPr>
        <w:t>14</w:t>
      </w:r>
      <w:r w:rsidR="00B45018">
        <w:t xml:space="preserve">, provided that if First Gas gives notice under </w:t>
      </w:r>
      <w:r w:rsidR="00B45018" w:rsidRPr="00B45018">
        <w:rPr>
          <w:i/>
        </w:rPr>
        <w:t>section 7.5</w:t>
      </w:r>
      <w:r w:rsidR="00B45018">
        <w:t xml:space="preserve"> the relevant</w:t>
      </w:r>
      <w:r w:rsidR="00B45018">
        <w:rPr>
          <w:bCs/>
        </w:rPr>
        <w:t xml:space="preserve"> </w:t>
      </w:r>
      <w:proofErr w:type="spellStart"/>
      <w:r w:rsidR="00B45018">
        <w:rPr>
          <w:bCs/>
        </w:rPr>
        <w:t>Odorisation</w:t>
      </w:r>
      <w:proofErr w:type="spellEnd"/>
      <w:r w:rsidR="00B45018">
        <w:rPr>
          <w:bCs/>
        </w:rPr>
        <w:t xml:space="preserve"> Fee shall cease to be payable on expiry of the required notice period and no Termination Fee</w:t>
      </w:r>
      <w:ins w:id="1548" w:author="Bell Gully" w:date="2018-07-09T10:19:00Z">
        <w:r w:rsidR="002B755A">
          <w:rPr>
            <w:bCs/>
          </w:rPr>
          <w:t xml:space="preserve"> (if and to the extent applicable)</w:t>
        </w:r>
      </w:ins>
      <w:r w:rsidR="00B45018">
        <w:rPr>
          <w:bCs/>
        </w:rPr>
        <w:t xml:space="preserve"> shall be payable in respect of those </w:t>
      </w:r>
      <w:proofErr w:type="spellStart"/>
      <w:r w:rsidR="00B45018">
        <w:rPr>
          <w:bCs/>
        </w:rPr>
        <w:t>Odorisation</w:t>
      </w:r>
      <w:proofErr w:type="spellEnd"/>
      <w:r w:rsidR="00B45018">
        <w:rPr>
          <w:bCs/>
        </w:rPr>
        <w:t xml:space="preserve"> Facilities.</w:t>
      </w:r>
    </w:p>
    <w:p w14:paraId="39CB4D7F" w14:textId="4455EA17" w:rsidR="00D40225" w:rsidRPr="00D40225" w:rsidRDefault="00D40225" w:rsidP="00073F5F">
      <w:pPr>
        <w:pStyle w:val="Heading2"/>
        <w:ind w:left="623"/>
        <w:rPr>
          <w:iCs/>
        </w:rPr>
      </w:pPr>
      <w:r w:rsidRPr="00D40225">
        <w:rPr>
          <w:iCs/>
        </w:rPr>
        <w:t>OBA Charges</w:t>
      </w:r>
    </w:p>
    <w:p w14:paraId="55727F5D" w14:textId="0277A119" w:rsidR="00073F5F" w:rsidRDefault="00977DE5" w:rsidP="00D41A76">
      <w:pPr>
        <w:numPr>
          <w:ilvl w:val="1"/>
          <w:numId w:val="4"/>
        </w:numPr>
      </w:pPr>
      <w:r>
        <w:t>For</w:t>
      </w:r>
      <w:r w:rsidR="00073F5F">
        <w:t xml:space="preserve"> any Delivery Point at which an OBA applies, the Interconnected Party shall be liable for and shall pay to First Gas:</w:t>
      </w:r>
    </w:p>
    <w:p w14:paraId="77C71588" w14:textId="77777777" w:rsidR="00073F5F" w:rsidRDefault="00073F5F" w:rsidP="00073F5F">
      <w:pPr>
        <w:numPr>
          <w:ilvl w:val="2"/>
          <w:numId w:val="4"/>
        </w:numPr>
      </w:pPr>
      <w:r>
        <w:t>Daily Overrun Charges;</w:t>
      </w:r>
    </w:p>
    <w:p w14:paraId="46275EFE" w14:textId="6F83E322" w:rsidR="00FA1F49" w:rsidRDefault="00073F5F" w:rsidP="00073F5F">
      <w:pPr>
        <w:numPr>
          <w:ilvl w:val="2"/>
          <w:numId w:val="4"/>
        </w:numPr>
      </w:pPr>
      <w:r>
        <w:t xml:space="preserve">Daily Underrun Charges; </w:t>
      </w:r>
      <w:del w:id="1549" w:author="Bell Gully" w:date="2018-08-09T20:29:00Z">
        <w:r w:rsidDel="00137DF0">
          <w:delText xml:space="preserve">and </w:delText>
        </w:r>
      </w:del>
    </w:p>
    <w:p w14:paraId="772E0595" w14:textId="4D82268C" w:rsidR="00137DF0" w:rsidRDefault="00073F5F" w:rsidP="00073F5F">
      <w:pPr>
        <w:numPr>
          <w:ilvl w:val="2"/>
          <w:numId w:val="4"/>
        </w:numPr>
        <w:rPr>
          <w:ins w:id="1550" w:author="Bell Gully" w:date="2018-08-09T20:28:00Z"/>
        </w:rPr>
      </w:pPr>
      <w:r>
        <w:t>Hourly Overrun Charges</w:t>
      </w:r>
      <w:ins w:id="1551" w:author="Bell Gully" w:date="2018-08-09T20:28:00Z">
        <w:r w:rsidR="00137DF0">
          <w:t>;</w:t>
        </w:r>
      </w:ins>
      <w:ins w:id="1552" w:author="Bell Gully" w:date="2018-08-09T20:29:00Z">
        <w:r w:rsidR="00137DF0">
          <w:t xml:space="preserve"> and</w:t>
        </w:r>
      </w:ins>
    </w:p>
    <w:p w14:paraId="0FD69E1D" w14:textId="40EF175E" w:rsidR="00073F5F" w:rsidRDefault="00137DF0" w:rsidP="00073F5F">
      <w:pPr>
        <w:numPr>
          <w:ilvl w:val="2"/>
          <w:numId w:val="4"/>
        </w:numPr>
      </w:pPr>
      <w:ins w:id="1553" w:author="Bell Gully" w:date="2018-08-09T20:28:00Z">
        <w:r>
          <w:t>Peaking Charges</w:t>
        </w:r>
      </w:ins>
      <w:r w:rsidR="00073F5F">
        <w:t>,</w:t>
      </w:r>
    </w:p>
    <w:p w14:paraId="2F2F4133" w14:textId="06750073" w:rsidR="00977DE5" w:rsidRDefault="00692C26" w:rsidP="00382BEC">
      <w:pPr>
        <w:ind w:left="624"/>
      </w:pPr>
      <w:del w:id="1554" w:author="Bell Gully" w:date="2018-06-29T13:10:00Z">
        <w:r w:rsidDel="00692C26">
          <w:delText>A</w:delText>
        </w:r>
      </w:del>
      <w:proofErr w:type="gramStart"/>
      <w:ins w:id="1555" w:author="Bell Gully" w:date="2018-06-29T16:20:00Z">
        <w:r w:rsidR="008D5053">
          <w:t>a</w:t>
        </w:r>
      </w:ins>
      <w:r w:rsidR="00977DE5">
        <w:t>nd</w:t>
      </w:r>
      <w:proofErr w:type="gramEnd"/>
      <w:ins w:id="1556" w:author="Bell Gully" w:date="2018-06-29T13:10:00Z">
        <w:r>
          <w:t>,</w:t>
        </w:r>
      </w:ins>
      <w:r w:rsidR="00977DE5">
        <w:t xml:space="preserve"> in addition, shall be liable for and shall pay to First Gas:</w:t>
      </w:r>
    </w:p>
    <w:p w14:paraId="2733E3F1" w14:textId="265B00C0" w:rsidR="00977DE5" w:rsidRDefault="00977DE5" w:rsidP="00977DE5">
      <w:pPr>
        <w:numPr>
          <w:ilvl w:val="2"/>
          <w:numId w:val="4"/>
        </w:numPr>
      </w:pPr>
      <w:r>
        <w:t>Balancing Gas Charges; and</w:t>
      </w:r>
    </w:p>
    <w:p w14:paraId="0CBC4C4D" w14:textId="33714D6F" w:rsidR="00977DE5" w:rsidRDefault="00977DE5" w:rsidP="00977DE5">
      <w:pPr>
        <w:numPr>
          <w:ilvl w:val="2"/>
          <w:numId w:val="4"/>
        </w:numPr>
      </w:pPr>
      <w:r>
        <w:t>charges for Excess Running Mismatch</w:t>
      </w:r>
      <w:ins w:id="1557" w:author="Bell Gully" w:date="2018-08-09T20:31:00Z">
        <w:r w:rsidR="00B86101">
          <w:t>,</w:t>
        </w:r>
      </w:ins>
      <w:del w:id="1558" w:author="Bell Gully" w:date="2018-08-09T20:31:00Z">
        <w:r w:rsidDel="00B86101">
          <w:delText>;</w:delText>
        </w:r>
      </w:del>
    </w:p>
    <w:p w14:paraId="17E29F13" w14:textId="6A42A08C" w:rsidR="00D40225" w:rsidRDefault="00073F5F" w:rsidP="00073F5F">
      <w:pPr>
        <w:ind w:left="624"/>
      </w:pPr>
      <w:r>
        <w:t>(</w:t>
      </w:r>
      <w:ins w:id="1559" w:author="Bell Gully" w:date="2018-08-09T20:31:00Z">
        <w:r w:rsidR="00B86101">
          <w:t>(</w:t>
        </w:r>
        <w:proofErr w:type="gramStart"/>
        <w:r w:rsidR="00B86101">
          <w:t>a</w:t>
        </w:r>
        <w:proofErr w:type="gramEnd"/>
        <w:r w:rsidR="00B86101">
          <w:t xml:space="preserve">) through (f), </w:t>
        </w:r>
      </w:ins>
      <w:r w:rsidR="002A5A47">
        <w:t>together</w:t>
      </w:r>
      <w:r>
        <w:t xml:space="preserve">, </w:t>
      </w:r>
      <w:r w:rsidRPr="002F26BA">
        <w:rPr>
          <w:i/>
        </w:rPr>
        <w:t>OBA Charges</w:t>
      </w:r>
      <w:r>
        <w:t xml:space="preserve">) determined by First Gas in accordance with the Code. </w:t>
      </w:r>
    </w:p>
    <w:p w14:paraId="067EF4DB" w14:textId="7EF7A08F" w:rsidR="0003704D" w:rsidRDefault="00E8034F" w:rsidP="00E8034F">
      <w:pPr>
        <w:pStyle w:val="Heading2"/>
        <w:ind w:left="623"/>
      </w:pPr>
      <w:r w:rsidRPr="00E8034F">
        <w:rPr>
          <w:iCs/>
        </w:rPr>
        <w:t>Over-Flow Charge</w:t>
      </w:r>
    </w:p>
    <w:p w14:paraId="1991E719" w14:textId="02856D9B" w:rsidR="00E8034F" w:rsidRPr="00861578" w:rsidRDefault="008F0C5A" w:rsidP="00E8034F">
      <w:pPr>
        <w:pStyle w:val="ListParagraph"/>
        <w:numPr>
          <w:ilvl w:val="1"/>
          <w:numId w:val="4"/>
        </w:numPr>
      </w:pPr>
      <w:r>
        <w:rPr>
          <w:lang w:val="en-AU"/>
        </w:rPr>
        <w:t>T</w:t>
      </w:r>
      <w:r w:rsidR="005218EE">
        <w:rPr>
          <w:lang w:val="en-AU"/>
        </w:rPr>
        <w:t xml:space="preserve">he Interconnected Party shall pay a charge </w:t>
      </w:r>
      <w:ins w:id="1560" w:author="Bell Gully" w:date="2018-08-05T15:25:00Z">
        <w:r w:rsidR="00C906BA">
          <w:rPr>
            <w:lang w:val="en-AU"/>
          </w:rPr>
          <w:t>(</w:t>
        </w:r>
        <w:r w:rsidR="00C906BA">
          <w:rPr>
            <w:i/>
            <w:lang w:val="en-AU"/>
          </w:rPr>
          <w:t>Over-Flow Charge</w:t>
        </w:r>
        <w:r w:rsidR="00C906BA">
          <w:rPr>
            <w:lang w:val="en-AU"/>
          </w:rPr>
          <w:t>)</w:t>
        </w:r>
        <w:r w:rsidR="00C906BA">
          <w:rPr>
            <w:i/>
            <w:lang w:val="en-AU"/>
          </w:rPr>
          <w:t xml:space="preserve"> </w:t>
        </w:r>
      </w:ins>
      <w:r>
        <w:rPr>
          <w:lang w:val="en-AU"/>
        </w:rPr>
        <w:t xml:space="preserve">for any Hour in which the </w:t>
      </w:r>
      <w:bookmarkStart w:id="1561" w:name="_Hlk499208891"/>
      <w:r w:rsidR="00382BEC">
        <w:rPr>
          <w:lang w:val="en-AU"/>
        </w:rPr>
        <w:t>metered quantity</w:t>
      </w:r>
      <w:bookmarkEnd w:id="1561"/>
      <w:r>
        <w:rPr>
          <w:lang w:val="en-AU"/>
        </w:rPr>
        <w:t xml:space="preserve"> </w:t>
      </w:r>
      <w:ins w:id="1562" w:author="Bell Gully" w:date="2018-06-29T13:10:00Z">
        <w:r w:rsidR="00692C26">
          <w:rPr>
            <w:lang w:val="en-AU"/>
          </w:rPr>
          <w:t xml:space="preserve">of Gas </w:t>
        </w:r>
      </w:ins>
      <w:r>
        <w:rPr>
          <w:lang w:val="en-AU"/>
        </w:rPr>
        <w:t xml:space="preserve">at a </w:t>
      </w:r>
      <w:r w:rsidRPr="005B1392">
        <w:rPr>
          <w:lang w:val="en-AU"/>
        </w:rPr>
        <w:t xml:space="preserve">Delivery </w:t>
      </w:r>
      <w:r>
        <w:rPr>
          <w:lang w:val="en-AU"/>
        </w:rPr>
        <w:t>Point exceeds the Physical MHQ of that Delivery Point (</w:t>
      </w:r>
      <w:r w:rsidRPr="00DB0BA0">
        <w:rPr>
          <w:i/>
          <w:lang w:val="en-AU"/>
        </w:rPr>
        <w:t>Over-Flow</w:t>
      </w:r>
      <w:del w:id="1563" w:author="Bell Gully" w:date="2018-08-05T15:25:00Z">
        <w:r w:rsidRPr="00DB0BA0" w:rsidDel="00C906BA">
          <w:rPr>
            <w:i/>
            <w:lang w:val="en-AU"/>
          </w:rPr>
          <w:delText xml:space="preserve"> Charge</w:delText>
        </w:r>
      </w:del>
      <w:r>
        <w:rPr>
          <w:lang w:val="en-AU"/>
        </w:rPr>
        <w:t>), equal to</w:t>
      </w:r>
      <w:r w:rsidR="00E8034F">
        <w:rPr>
          <w:lang w:val="en-AU"/>
        </w:rPr>
        <w:t>:</w:t>
      </w:r>
    </w:p>
    <w:p w14:paraId="0D5B6522" w14:textId="7EC932BD" w:rsidR="00E8034F" w:rsidRPr="00C35F24" w:rsidRDefault="00CE286B" w:rsidP="00E8034F">
      <w:pPr>
        <w:ind w:firstLine="623"/>
      </w:pPr>
      <w:r>
        <w:t>Fee</w:t>
      </w:r>
      <w:r w:rsidRPr="0017275D">
        <w:t xml:space="preserve"> </w:t>
      </w:r>
      <w:r>
        <w:t xml:space="preserve">× </w:t>
      </w:r>
      <w:r w:rsidR="00E8034F">
        <w:t>OFQ × 20</w:t>
      </w:r>
    </w:p>
    <w:p w14:paraId="06437291" w14:textId="488985FF" w:rsidR="00E8034F" w:rsidRDefault="00E8034F" w:rsidP="00E8034F">
      <w:pPr>
        <w:ind w:firstLine="623"/>
      </w:pPr>
      <w:proofErr w:type="gramStart"/>
      <w:r w:rsidRPr="0017275D">
        <w:t>where</w:t>
      </w:r>
      <w:proofErr w:type="gramEnd"/>
      <w:r w:rsidRPr="0017275D">
        <w:t>:</w:t>
      </w:r>
    </w:p>
    <w:p w14:paraId="5EE659E8" w14:textId="6DE2939E" w:rsidR="00CE286B" w:rsidRPr="0017275D" w:rsidRDefault="00CE286B" w:rsidP="00CE286B">
      <w:pPr>
        <w:ind w:left="624" w:hanging="1"/>
      </w:pPr>
      <w:r>
        <w:rPr>
          <w:i/>
        </w:rPr>
        <w:t>Fee</w:t>
      </w:r>
      <w:r w:rsidRPr="00232E90">
        <w:t xml:space="preserve"> is the</w:t>
      </w:r>
      <w:r>
        <w:t xml:space="preserve"> higher of the </w:t>
      </w:r>
      <w:r w:rsidRPr="00804DEB">
        <w:t xml:space="preserve">fee for </w:t>
      </w:r>
      <w:r w:rsidR="00681ACD">
        <w:t xml:space="preserve">(as applicable) </w:t>
      </w:r>
      <w:r w:rsidRPr="00804DEB">
        <w:t>D</w:t>
      </w:r>
      <w:r>
        <w:t xml:space="preserve">aily Nominated Capacity or Supplementary Capacity </w:t>
      </w:r>
      <w:r w:rsidR="00681ACD" w:rsidRPr="00804DEB">
        <w:t>(</w:t>
      </w:r>
      <w:r w:rsidR="00681ACD">
        <w:t xml:space="preserve">expressed in </w:t>
      </w:r>
      <w:r w:rsidR="00681ACD" w:rsidRPr="00804DEB">
        <w:t>$/GJ</w:t>
      </w:r>
      <w:r w:rsidR="00681ACD">
        <w:t xml:space="preserve"> in each case</w:t>
      </w:r>
      <w:r w:rsidR="00681ACD" w:rsidRPr="00804DEB">
        <w:t>)</w:t>
      </w:r>
      <w:r>
        <w:t xml:space="preserve"> for that Delivery Point in the current Year, as notified by First Gas to the Interconnected Party; and</w:t>
      </w:r>
    </w:p>
    <w:p w14:paraId="648ED467" w14:textId="4A0C3B00" w:rsidR="00E8034F" w:rsidRDefault="00E8034F" w:rsidP="00E8034F">
      <w:pPr>
        <w:ind w:firstLine="623"/>
      </w:pPr>
      <w:r>
        <w:rPr>
          <w:i/>
        </w:rPr>
        <w:t>OFQ</w:t>
      </w:r>
      <w:del w:id="1564" w:author="Bell Gully" w:date="2018-06-29T13:12:00Z">
        <w:r w:rsidR="00EB7847" w:rsidDel="00692C26">
          <w:delText>,</w:delText>
        </w:r>
      </w:del>
      <w:r w:rsidRPr="00245681">
        <w:t xml:space="preserve"> </w:t>
      </w:r>
      <w:ins w:id="1565" w:author="Bell Gully" w:date="2018-06-29T13:12:00Z">
        <w:r w:rsidR="00692C26">
          <w:t xml:space="preserve">(or </w:t>
        </w:r>
      </w:ins>
      <w:r>
        <w:t xml:space="preserve">the </w:t>
      </w:r>
      <w:r w:rsidRPr="00692C26">
        <w:rPr>
          <w:i/>
        </w:rPr>
        <w:t>Over-Flow Quantity</w:t>
      </w:r>
      <w:ins w:id="1566" w:author="Bell Gully" w:date="2018-06-29T13:12:00Z">
        <w:r w:rsidR="00692C26">
          <w:t>)</w:t>
        </w:r>
      </w:ins>
      <w:del w:id="1567" w:author="Bell Gully" w:date="2018-06-29T13:12:00Z">
        <w:r w:rsidR="00EB7847" w:rsidDel="00692C26">
          <w:delText>,</w:delText>
        </w:r>
      </w:del>
      <w:r>
        <w:t xml:space="preserve"> is the greater of:</w:t>
      </w:r>
    </w:p>
    <w:p w14:paraId="5677684E" w14:textId="56C7964B" w:rsidR="00E8034F" w:rsidRDefault="00681ACD" w:rsidP="00E8034F">
      <w:pPr>
        <w:numPr>
          <w:ilvl w:val="3"/>
          <w:numId w:val="4"/>
        </w:numPr>
      </w:pPr>
      <w:r>
        <w:t>the Hourly metered quantity</w:t>
      </w:r>
      <w:r w:rsidR="00E8034F">
        <w:t xml:space="preserve"> – Physical MHQ</w:t>
      </w:r>
      <w:r w:rsidR="00E8034F" w:rsidRPr="00051B42">
        <w:t>; and</w:t>
      </w:r>
    </w:p>
    <w:p w14:paraId="57CC2B73" w14:textId="05AD5910" w:rsidR="00E8034F" w:rsidRDefault="00E8034F" w:rsidP="00CE286B">
      <w:pPr>
        <w:numPr>
          <w:ilvl w:val="3"/>
          <w:numId w:val="4"/>
        </w:numPr>
      </w:pPr>
      <w:proofErr w:type="gramStart"/>
      <w:r>
        <w:lastRenderedPageBreak/>
        <w:t>zero</w:t>
      </w:r>
      <w:proofErr w:type="gramEnd"/>
      <w:r>
        <w:rPr>
          <w:i/>
        </w:rPr>
        <w:t>.</w:t>
      </w:r>
    </w:p>
    <w:p w14:paraId="7EC28709" w14:textId="41DDAF9C" w:rsidR="00EA416A" w:rsidRPr="00EA416A" w:rsidRDefault="00FF6D97" w:rsidP="00EA416A">
      <w:pPr>
        <w:pStyle w:val="Heading2"/>
        <w:ind w:left="623"/>
      </w:pPr>
      <w:r>
        <w:rPr>
          <w:iCs/>
        </w:rPr>
        <w:t>Excessive Flow</w:t>
      </w:r>
      <w:r w:rsidR="00FA1F49">
        <w:rPr>
          <w:iCs/>
        </w:rPr>
        <w:t xml:space="preserve"> Causing Loss</w:t>
      </w:r>
    </w:p>
    <w:p w14:paraId="6B6E1DDD" w14:textId="64E9CDFC" w:rsidR="00361538" w:rsidRPr="00094CEC" w:rsidRDefault="00EB7847" w:rsidP="00EA416A">
      <w:pPr>
        <w:pStyle w:val="ListParagraph"/>
        <w:numPr>
          <w:ilvl w:val="1"/>
          <w:numId w:val="4"/>
        </w:numPr>
      </w:pPr>
      <w:r>
        <w:rPr>
          <w:snapToGrid w:val="0"/>
        </w:rPr>
        <w:t>I</w:t>
      </w:r>
      <w:r w:rsidR="00EA416A">
        <w:rPr>
          <w:snapToGrid w:val="0"/>
        </w:rPr>
        <w:t xml:space="preserve">n addition to any </w:t>
      </w:r>
      <w:r w:rsidR="00361538">
        <w:rPr>
          <w:snapToGrid w:val="0"/>
        </w:rPr>
        <w:t>Daily Overrun Charge, Hourly Overrun Charge, Over-Flow Charge</w:t>
      </w:r>
      <w:ins w:id="1568" w:author="Bell Gully" w:date="2018-07-09T10:19:00Z">
        <w:r w:rsidR="002B755A">
          <w:rPr>
            <w:snapToGrid w:val="0"/>
          </w:rPr>
          <w:t>,</w:t>
        </w:r>
      </w:ins>
      <w:r w:rsidR="00361538">
        <w:rPr>
          <w:snapToGrid w:val="0"/>
        </w:rPr>
        <w:t xml:space="preserve"> </w:t>
      </w:r>
      <w:ins w:id="1569" w:author="Bell Gully" w:date="2018-08-12T12:45:00Z">
        <w:r w:rsidR="00C07F25">
          <w:rPr>
            <w:snapToGrid w:val="0"/>
          </w:rPr>
          <w:t xml:space="preserve">Peaking Charge </w:t>
        </w:r>
      </w:ins>
      <w:r w:rsidR="00317887">
        <w:rPr>
          <w:snapToGrid w:val="0"/>
        </w:rPr>
        <w:t>and/</w:t>
      </w:r>
      <w:r w:rsidR="00361538">
        <w:rPr>
          <w:snapToGrid w:val="0"/>
        </w:rPr>
        <w:t xml:space="preserve">or amount </w:t>
      </w:r>
      <w:ins w:id="1570" w:author="Bell Gully" w:date="2018-06-29T13:15:00Z">
        <w:r w:rsidR="00692C26">
          <w:rPr>
            <w:snapToGrid w:val="0"/>
          </w:rPr>
          <w:t xml:space="preserve">payable </w:t>
        </w:r>
      </w:ins>
      <w:r w:rsidR="00361538">
        <w:rPr>
          <w:snapToGrid w:val="0"/>
        </w:rPr>
        <w:t xml:space="preserve">under </w:t>
      </w:r>
      <w:r w:rsidR="00361538" w:rsidRPr="00361538">
        <w:rPr>
          <w:i/>
          <w:snapToGrid w:val="0"/>
        </w:rPr>
        <w:t>section 3.4(a)</w:t>
      </w:r>
      <w:del w:id="1571" w:author="Bell Gully" w:date="2018-06-29T13:16:00Z">
        <w:r w:rsidR="00EA416A" w:rsidDel="00692C26">
          <w:rPr>
            <w:snapToGrid w:val="0"/>
          </w:rPr>
          <w:delText xml:space="preserve"> </w:delText>
        </w:r>
        <w:r w:rsidR="005E2380" w:rsidDel="00692C26">
          <w:rPr>
            <w:snapToGrid w:val="0"/>
          </w:rPr>
          <w:delText>it may be liable to pay</w:delText>
        </w:r>
      </w:del>
      <w:r w:rsidR="005E2380">
        <w:rPr>
          <w:snapToGrid w:val="0"/>
        </w:rPr>
        <w:t xml:space="preserve">, </w:t>
      </w:r>
      <w:r>
        <w:rPr>
          <w:snapToGrid w:val="0"/>
        </w:rPr>
        <w:t>the Interconnected Party</w:t>
      </w:r>
      <w:r w:rsidR="00EA416A">
        <w:rPr>
          <w:snapToGrid w:val="0"/>
        </w:rPr>
        <w:t xml:space="preserve"> shall indemnify First Gas for any Loss incurred by First Gas that arises from </w:t>
      </w:r>
      <w:r w:rsidR="00094CEC">
        <w:rPr>
          <w:snapToGrid w:val="0"/>
        </w:rPr>
        <w:t>its</w:t>
      </w:r>
      <w:r w:rsidR="007E7C1C">
        <w:rPr>
          <w:snapToGrid w:val="0"/>
        </w:rPr>
        <w:t xml:space="preserve"> </w:t>
      </w:r>
      <w:r w:rsidR="00EA416A">
        <w:rPr>
          <w:snapToGrid w:val="0"/>
        </w:rPr>
        <w:t>Daily</w:t>
      </w:r>
      <w:r w:rsidR="00094CEC">
        <w:rPr>
          <w:snapToGrid w:val="0"/>
        </w:rPr>
        <w:t xml:space="preserve"> </w:t>
      </w:r>
      <w:ins w:id="1572" w:author="Bell Gully" w:date="2018-06-29T13:17:00Z">
        <w:r w:rsidR="00692C26">
          <w:rPr>
            <w:snapToGrid w:val="0"/>
          </w:rPr>
          <w:t>Overrun</w:t>
        </w:r>
      </w:ins>
      <w:ins w:id="1573" w:author="Bell Gully" w:date="2018-08-12T13:12:00Z">
        <w:r w:rsidR="00BD542C">
          <w:rPr>
            <w:snapToGrid w:val="0"/>
          </w:rPr>
          <w:t>,</w:t>
        </w:r>
      </w:ins>
      <w:ins w:id="1574" w:author="Bell Gully" w:date="2018-06-29T13:17:00Z">
        <w:r w:rsidR="00692C26">
          <w:rPr>
            <w:snapToGrid w:val="0"/>
          </w:rPr>
          <w:t xml:space="preserve"> </w:t>
        </w:r>
      </w:ins>
      <w:del w:id="1575" w:author="Bell Gully" w:date="2018-08-12T13:12:00Z">
        <w:r w:rsidR="00094CEC" w:rsidDel="00BD542C">
          <w:rPr>
            <w:snapToGrid w:val="0"/>
          </w:rPr>
          <w:delText>or</w:delText>
        </w:r>
        <w:r w:rsidR="00EA416A" w:rsidDel="00BD542C">
          <w:rPr>
            <w:snapToGrid w:val="0"/>
          </w:rPr>
          <w:delText xml:space="preserve"> </w:delText>
        </w:r>
      </w:del>
      <w:del w:id="1576" w:author="Bell Gully" w:date="2018-08-14T21:16:00Z">
        <w:r w:rsidR="00EA416A" w:rsidDel="001F0743">
          <w:rPr>
            <w:snapToGrid w:val="0"/>
          </w:rPr>
          <w:delText xml:space="preserve">Hourly Overrun </w:delText>
        </w:r>
      </w:del>
      <w:del w:id="1577" w:author="Bell Gully" w:date="2018-08-12T13:20:00Z">
        <w:r w:rsidR="00361538" w:rsidDel="00BD542C">
          <w:rPr>
            <w:snapToGrid w:val="0"/>
          </w:rPr>
          <w:delText xml:space="preserve">or </w:delText>
        </w:r>
      </w:del>
      <w:r w:rsidR="00361538">
        <w:rPr>
          <w:snapToGrid w:val="0"/>
        </w:rPr>
        <w:t>Over-Flow</w:t>
      </w:r>
      <w:ins w:id="1578" w:author="Bell Gully" w:date="2018-08-12T13:20:00Z">
        <w:r w:rsidR="00BD542C">
          <w:rPr>
            <w:snapToGrid w:val="0"/>
          </w:rPr>
          <w:t xml:space="preserve"> or Excess Peaking</w:t>
        </w:r>
      </w:ins>
      <w:r w:rsidR="00361538">
        <w:rPr>
          <w:snapToGrid w:val="0"/>
        </w:rPr>
        <w:t xml:space="preserve"> </w:t>
      </w:r>
      <w:r w:rsidR="00EA416A">
        <w:rPr>
          <w:snapToGrid w:val="0"/>
        </w:rPr>
        <w:t xml:space="preserve">(where that Loss shall include any </w:t>
      </w:r>
      <w:ins w:id="1579" w:author="Bell Gully" w:date="2018-06-29T13:18:00Z">
        <w:r w:rsidR="00F067F8">
          <w:rPr>
            <w:snapToGrid w:val="0"/>
          </w:rPr>
          <w:t>i</w:t>
        </w:r>
      </w:ins>
      <w:del w:id="1580" w:author="Bell Gully" w:date="2018-06-29T13:18:00Z">
        <w:r w:rsidR="00087065" w:rsidDel="00F067F8">
          <w:rPr>
            <w:snapToGrid w:val="0"/>
          </w:rPr>
          <w:delText>I</w:delText>
        </w:r>
      </w:del>
      <w:r w:rsidR="00087065">
        <w:rPr>
          <w:snapToGrid w:val="0"/>
        </w:rPr>
        <w:t xml:space="preserve">nterconnection </w:t>
      </w:r>
      <w:ins w:id="1581" w:author="Bell Gully" w:date="2018-06-29T13:18:00Z">
        <w:r w:rsidR="00F067F8">
          <w:rPr>
            <w:snapToGrid w:val="0"/>
          </w:rPr>
          <w:t>f</w:t>
        </w:r>
      </w:ins>
      <w:del w:id="1582" w:author="Bell Gully" w:date="2018-06-29T13:18:00Z">
        <w:r w:rsidR="00087065" w:rsidDel="00F067F8">
          <w:rPr>
            <w:snapToGrid w:val="0"/>
          </w:rPr>
          <w:delText>F</w:delText>
        </w:r>
      </w:del>
      <w:r w:rsidR="00087065">
        <w:rPr>
          <w:snapToGrid w:val="0"/>
        </w:rPr>
        <w:t>ees</w:t>
      </w:r>
      <w:ins w:id="1583" w:author="Bell Gully" w:date="2018-08-05T15:26:00Z">
        <w:r w:rsidR="00751CD2">
          <w:rPr>
            <w:snapToGrid w:val="0"/>
          </w:rPr>
          <w:t xml:space="preserve"> or charges</w:t>
        </w:r>
      </w:ins>
      <w:r w:rsidR="00087065">
        <w:rPr>
          <w:snapToGrid w:val="0"/>
        </w:rPr>
        <w:t xml:space="preserve">, </w:t>
      </w:r>
      <w:r w:rsidR="00EA416A">
        <w:rPr>
          <w:snapToGrid w:val="0"/>
        </w:rPr>
        <w:t xml:space="preserve">Transmission Charges and/or Non-standard Transmission Charges </w:t>
      </w:r>
      <w:del w:id="1584" w:author="Bell Gully" w:date="2018-06-29T13:18:00Z">
        <w:r w:rsidR="007F4263" w:rsidDel="00F067F8">
          <w:rPr>
            <w:snapToGrid w:val="0"/>
          </w:rPr>
          <w:delText>which</w:delText>
        </w:r>
        <w:r w:rsidR="00EA416A" w:rsidDel="00F067F8">
          <w:rPr>
            <w:snapToGrid w:val="0"/>
          </w:rPr>
          <w:delText xml:space="preserve"> </w:delText>
        </w:r>
      </w:del>
      <w:ins w:id="1585" w:author="Bell Gully" w:date="2018-06-29T13:18:00Z">
        <w:r w:rsidR="00F067F8">
          <w:rPr>
            <w:snapToGrid w:val="0"/>
          </w:rPr>
          <w:t xml:space="preserve">that </w:t>
        </w:r>
      </w:ins>
      <w:r w:rsidR="00EA416A">
        <w:rPr>
          <w:snapToGrid w:val="0"/>
        </w:rPr>
        <w:t xml:space="preserve">First Gas may be </w:t>
      </w:r>
      <w:r w:rsidR="00AF3FC2">
        <w:rPr>
          <w:snapToGrid w:val="0"/>
        </w:rPr>
        <w:t>required to waive or rebate</w:t>
      </w:r>
      <w:r w:rsidR="007F4263">
        <w:rPr>
          <w:snapToGrid w:val="0"/>
        </w:rPr>
        <w:t xml:space="preserve"> as a result</w:t>
      </w:r>
      <w:r w:rsidR="00EA416A">
        <w:rPr>
          <w:snapToGrid w:val="0"/>
        </w:rPr>
        <w:t xml:space="preserve">) up to the Capped Amounts. First Gas shall </w:t>
      </w:r>
      <w:del w:id="1586" w:author="Bell Gully" w:date="2018-08-05T15:27:00Z">
        <w:r w:rsidR="00EA416A" w:rsidDel="00751CD2">
          <w:rPr>
            <w:snapToGrid w:val="0"/>
          </w:rPr>
          <w:delText xml:space="preserve">use reasonable endeavours in the circumstances to </w:delText>
        </w:r>
      </w:del>
      <w:r w:rsidR="00EA416A">
        <w:rPr>
          <w:snapToGrid w:val="0"/>
        </w:rPr>
        <w:t>mitigate its Loss</w:t>
      </w:r>
      <w:ins w:id="1587" w:author="Bell Gully" w:date="2018-08-05T15:27:00Z">
        <w:r w:rsidR="00751CD2">
          <w:rPr>
            <w:snapToGrid w:val="0"/>
          </w:rPr>
          <w:t xml:space="preserve"> to the fullest extent reasonably practicable</w:t>
        </w:r>
      </w:ins>
      <w:r w:rsidR="00EA416A">
        <w:rPr>
          <w:snapToGrid w:val="0"/>
        </w:rPr>
        <w:t xml:space="preserve">. </w:t>
      </w:r>
      <w:del w:id="1588" w:author="Bell Gully" w:date="2018-06-29T13:19:00Z">
        <w:r w:rsidR="00EA416A" w:rsidDel="00F067F8">
          <w:rPr>
            <w:snapToGrid w:val="0"/>
          </w:rPr>
          <w:delText xml:space="preserve">The </w:delText>
        </w:r>
        <w:r w:rsidR="005E2380" w:rsidDel="00F067F8">
          <w:rPr>
            <w:snapToGrid w:val="0"/>
          </w:rPr>
          <w:delText>Interconnected Party</w:delText>
        </w:r>
        <w:r w:rsidR="00EA416A" w:rsidDel="00F067F8">
          <w:rPr>
            <w:snapToGrid w:val="0"/>
          </w:rPr>
          <w:delText xml:space="preserve"> shall</w:delText>
        </w:r>
      </w:del>
      <w:del w:id="1589" w:author="Bell Gully" w:date="2018-08-08T20:49:00Z">
        <w:r w:rsidR="00361538" w:rsidDel="00C01157">
          <w:rPr>
            <w:snapToGrid w:val="0"/>
          </w:rPr>
          <w:delText>:</w:delText>
        </w:r>
      </w:del>
      <w:r w:rsidR="00EA416A">
        <w:rPr>
          <w:snapToGrid w:val="0"/>
        </w:rPr>
        <w:t xml:space="preserve"> </w:t>
      </w:r>
    </w:p>
    <w:p w14:paraId="19E91E6A" w14:textId="49597891" w:rsidR="00094CEC" w:rsidRPr="009566A2" w:rsidDel="00C01157" w:rsidRDefault="00EA416A" w:rsidP="00094CEC">
      <w:pPr>
        <w:numPr>
          <w:ilvl w:val="2"/>
          <w:numId w:val="4"/>
        </w:numPr>
        <w:rPr>
          <w:del w:id="1590" w:author="Bell Gully" w:date="2018-08-08T20:49:00Z"/>
        </w:rPr>
      </w:pPr>
      <w:del w:id="1591" w:author="Bell Gully" w:date="2018-08-08T20:49:00Z">
        <w:r w:rsidDel="00C01157">
          <w:rPr>
            <w:snapToGrid w:val="0"/>
          </w:rPr>
          <w:delText xml:space="preserve">not be relieved of </w:delText>
        </w:r>
        <w:r w:rsidR="00094CEC" w:rsidDel="00C01157">
          <w:rPr>
            <w:snapToGrid w:val="0"/>
          </w:rPr>
          <w:delText xml:space="preserve">liability under the </w:delText>
        </w:r>
        <w:r w:rsidDel="00C01157">
          <w:rPr>
            <w:snapToGrid w:val="0"/>
          </w:rPr>
          <w:delText xml:space="preserve">indemnity </w:delText>
        </w:r>
        <w:r w:rsidR="00094CEC" w:rsidDel="00C01157">
          <w:rPr>
            <w:snapToGrid w:val="0"/>
          </w:rPr>
          <w:delText xml:space="preserve">in </w:delText>
        </w:r>
        <w:r w:rsidDel="00C01157">
          <w:rPr>
            <w:snapToGrid w:val="0"/>
          </w:rPr>
          <w:delText xml:space="preserve">this </w:delText>
        </w:r>
        <w:r w:rsidRPr="008F2EC2" w:rsidDel="00C01157">
          <w:rPr>
            <w:i/>
            <w:snapToGrid w:val="0"/>
          </w:rPr>
          <w:delText xml:space="preserve">section </w:delText>
        </w:r>
        <w:r w:rsidR="00361538" w:rsidDel="00C01157">
          <w:rPr>
            <w:i/>
            <w:snapToGrid w:val="0"/>
          </w:rPr>
          <w:delText>11.12</w:delText>
        </w:r>
        <w:r w:rsidR="00094CEC" w:rsidDel="00C01157">
          <w:rPr>
            <w:snapToGrid w:val="0"/>
          </w:rPr>
          <w:delText>; and</w:delText>
        </w:r>
      </w:del>
    </w:p>
    <w:p w14:paraId="7BB75B3F" w14:textId="471B4DFE" w:rsidR="00094CEC" w:rsidRPr="009566A2" w:rsidDel="00C01157" w:rsidRDefault="00094CEC" w:rsidP="00094CEC">
      <w:pPr>
        <w:numPr>
          <w:ilvl w:val="2"/>
          <w:numId w:val="4"/>
        </w:numPr>
        <w:rPr>
          <w:del w:id="1592" w:author="Bell Gully" w:date="2018-08-08T20:49:00Z"/>
        </w:rPr>
      </w:pPr>
      <w:del w:id="1593" w:author="Bell Gully" w:date="2018-06-29T13:20:00Z">
        <w:r w:rsidDel="00F067F8">
          <w:rPr>
            <w:snapToGrid w:val="0"/>
          </w:rPr>
          <w:delText xml:space="preserve">be deemed not to have acted </w:delText>
        </w:r>
      </w:del>
      <w:del w:id="1594" w:author="Bell Gully" w:date="2018-08-08T20:49:00Z">
        <w:r w:rsidDel="00C01157">
          <w:rPr>
            <w:snapToGrid w:val="0"/>
          </w:rPr>
          <w:delText>as a Reasonable and Prudent Operator</w:delText>
        </w:r>
      </w:del>
      <w:del w:id="1595" w:author="Bell Gully" w:date="2018-06-29T13:20:00Z">
        <w:r w:rsidDel="00F067F8">
          <w:rPr>
            <w:snapToGrid w:val="0"/>
          </w:rPr>
          <w:delText>,</w:delText>
        </w:r>
      </w:del>
      <w:del w:id="1596" w:author="Bell Gully" w:date="2018-08-08T20:49:00Z">
        <w:r w:rsidR="00EA416A" w:rsidDel="00C01157">
          <w:rPr>
            <w:snapToGrid w:val="0"/>
          </w:rPr>
          <w:delText xml:space="preserve"> </w:delText>
        </w:r>
      </w:del>
    </w:p>
    <w:p w14:paraId="7CDEFA1D" w14:textId="1D6D3BD3" w:rsidR="00EA416A" w:rsidRPr="005146CA" w:rsidDel="00F067F8" w:rsidRDefault="00094CEC" w:rsidP="009566A2">
      <w:pPr>
        <w:ind w:left="624"/>
        <w:rPr>
          <w:del w:id="1597" w:author="Bell Gully" w:date="2018-06-29T13:21:00Z"/>
        </w:rPr>
      </w:pPr>
      <w:del w:id="1598" w:author="Bell Gully" w:date="2018-06-29T13:21:00Z">
        <w:r w:rsidDel="00F067F8">
          <w:rPr>
            <w:snapToGrid w:val="0"/>
          </w:rPr>
          <w:delText xml:space="preserve">if </w:delText>
        </w:r>
        <w:r w:rsidR="00EA416A" w:rsidDel="00F067F8">
          <w:rPr>
            <w:snapToGrid w:val="0"/>
          </w:rPr>
          <w:delText>its Daily</w:delText>
        </w:r>
        <w:r w:rsidR="009566A2" w:rsidDel="00F067F8">
          <w:rPr>
            <w:snapToGrid w:val="0"/>
          </w:rPr>
          <w:delText xml:space="preserve"> or</w:delText>
        </w:r>
        <w:r w:rsidR="00EA416A" w:rsidDel="00F067F8">
          <w:rPr>
            <w:snapToGrid w:val="0"/>
          </w:rPr>
          <w:delText xml:space="preserve"> Hourly Overrun or Over-Flow result in a Critical Contingency being declared.</w:delText>
        </w:r>
      </w:del>
    </w:p>
    <w:p w14:paraId="296B6EA6" w14:textId="614AE67A" w:rsidR="00FF6D97" w:rsidRDefault="002B755A" w:rsidP="00FF6D97">
      <w:pPr>
        <w:pStyle w:val="Heading2"/>
        <w:ind w:left="623"/>
      </w:pPr>
      <w:ins w:id="1599" w:author="Bell Gully" w:date="2018-07-09T10:20:00Z">
        <w:r>
          <w:t xml:space="preserve">Balancing Gas </w:t>
        </w:r>
      </w:ins>
      <w:r w:rsidR="00B955DB">
        <w:t>Credits Receivable</w:t>
      </w:r>
      <w:r w:rsidR="00FF6D97">
        <w:t xml:space="preserve"> as an OBA Party</w:t>
      </w:r>
    </w:p>
    <w:p w14:paraId="79718E41" w14:textId="2102A407" w:rsidR="005146CA" w:rsidRDefault="00DA4734" w:rsidP="00A00665">
      <w:pPr>
        <w:numPr>
          <w:ilvl w:val="1"/>
          <w:numId w:val="4"/>
        </w:numPr>
      </w:pPr>
      <w:del w:id="1600" w:author="Bell Gully" w:date="2018-06-29T13:23:00Z">
        <w:r w:rsidDel="00F067F8">
          <w:delText xml:space="preserve">If it is also </w:delText>
        </w:r>
      </w:del>
      <w:ins w:id="1601" w:author="Bell Gully" w:date="2018-06-29T13:23:00Z">
        <w:r w:rsidR="00F067F8">
          <w:t xml:space="preserve">If the Interconnected Party is </w:t>
        </w:r>
      </w:ins>
      <w:r>
        <w:t>an OBA Party</w:t>
      </w:r>
      <w:ins w:id="1602" w:author="Bell Gully" w:date="2018-06-29T13:23:00Z">
        <w:r w:rsidR="00F067F8">
          <w:t xml:space="preserve"> in respect of a Delivery Point</w:t>
        </w:r>
      </w:ins>
      <w:r w:rsidR="00FF6D97">
        <w:t xml:space="preserve">, </w:t>
      </w:r>
      <w:r w:rsidR="001B1751">
        <w:t xml:space="preserve">First Gas will credit </w:t>
      </w:r>
      <w:r w:rsidR="00FF6D97">
        <w:t xml:space="preserve">the Interconnected Party </w:t>
      </w:r>
      <w:ins w:id="1603" w:author="Bell Gully" w:date="2018-06-29T13:24:00Z">
        <w:r w:rsidR="00F067F8">
          <w:t xml:space="preserve">in respect of such Delivery Point </w:t>
        </w:r>
      </w:ins>
      <w:r w:rsidR="001B1751">
        <w:t>in accordance with the Code</w:t>
      </w:r>
      <w:ins w:id="1604" w:author="Bell Gully" w:date="2018-07-09T10:21:00Z">
        <w:r w:rsidR="002B755A">
          <w:t xml:space="preserve"> any </w:t>
        </w:r>
        <w:r w:rsidR="00F95308">
          <w:t>Balancing Gas Credits due to it.</w:t>
        </w:r>
      </w:ins>
      <w:del w:id="1605" w:author="Bell Gully" w:date="2018-07-09T10:21:00Z">
        <w:r w:rsidR="005146CA" w:rsidDel="002B755A">
          <w:delText>:</w:delText>
        </w:r>
        <w:r w:rsidRPr="00DA4734" w:rsidDel="002B755A">
          <w:delText xml:space="preserve"> </w:delText>
        </w:r>
      </w:del>
    </w:p>
    <w:p w14:paraId="146B3E2A" w14:textId="2C6A7C30" w:rsidR="005146CA" w:rsidDel="002B755A" w:rsidRDefault="004F060C" w:rsidP="005146CA">
      <w:pPr>
        <w:numPr>
          <w:ilvl w:val="2"/>
          <w:numId w:val="4"/>
        </w:numPr>
        <w:rPr>
          <w:del w:id="1606" w:author="Bell Gully" w:date="2018-07-09T10:21:00Z"/>
        </w:rPr>
      </w:pPr>
      <w:del w:id="1607" w:author="Bell Gully" w:date="2018-07-09T10:21:00Z">
        <w:r w:rsidDel="002B755A">
          <w:delText xml:space="preserve">any </w:delText>
        </w:r>
        <w:r w:rsidR="005146CA" w:rsidDel="002B755A">
          <w:delText xml:space="preserve">Balancing </w:delText>
        </w:r>
        <w:r w:rsidR="00DA4734" w:rsidDel="002B755A">
          <w:delText xml:space="preserve">Gas </w:delText>
        </w:r>
        <w:r w:rsidR="005146CA" w:rsidDel="002B755A">
          <w:delText>Credits</w:delText>
        </w:r>
        <w:r w:rsidDel="002B755A">
          <w:delText xml:space="preserve"> due to it</w:delText>
        </w:r>
        <w:r w:rsidR="00DA4734" w:rsidDel="002B755A">
          <w:delText>;</w:delText>
        </w:r>
        <w:r w:rsidR="005146CA" w:rsidDel="002B755A">
          <w:delText xml:space="preserve">  </w:delText>
        </w:r>
      </w:del>
    </w:p>
    <w:p w14:paraId="713C901F" w14:textId="7A364A36" w:rsidR="005146CA" w:rsidDel="002B755A" w:rsidRDefault="005146CA" w:rsidP="005146CA">
      <w:pPr>
        <w:numPr>
          <w:ilvl w:val="2"/>
          <w:numId w:val="4"/>
        </w:numPr>
        <w:rPr>
          <w:del w:id="1608" w:author="Bell Gully" w:date="2018-07-09T10:21:00Z"/>
        </w:rPr>
      </w:pPr>
      <w:del w:id="1609" w:author="Bell Gully" w:date="2018-07-09T10:21:00Z">
        <w:r w:rsidDel="002B755A">
          <w:delText xml:space="preserve">a share of the total incentive charges payable by all </w:delText>
        </w:r>
        <w:r w:rsidR="00DA4734" w:rsidDel="002B755A">
          <w:delText>Delivery Point OBA Parties</w:delText>
        </w:r>
        <w:r w:rsidDel="002B755A">
          <w:delText xml:space="preserve"> in respect of the previous Month, equal to:</w:delText>
        </w:r>
      </w:del>
    </w:p>
    <w:p w14:paraId="3B71DE50" w14:textId="7278E8BC" w:rsidR="005146CA" w:rsidDel="002B755A" w:rsidRDefault="005146CA" w:rsidP="005146CA">
      <w:pPr>
        <w:pStyle w:val="ListParagraph"/>
        <w:ind w:left="624" w:firstLine="623"/>
        <w:rPr>
          <w:del w:id="1610" w:author="Bell Gully" w:date="2018-07-09T10:21:00Z"/>
        </w:rPr>
      </w:pPr>
      <w:del w:id="1611" w:author="Bell Gully" w:date="2018-07-09T10:21:00Z">
        <w:r w:rsidDel="002B755A">
          <w:delText>TIC</w:delText>
        </w:r>
        <w:r w:rsidDel="002B755A">
          <w:rPr>
            <w:vertAlign w:val="subscript"/>
          </w:rPr>
          <w:delText>OB</w:delText>
        </w:r>
        <w:r w:rsidR="004F060C" w:rsidDel="002B755A">
          <w:rPr>
            <w:vertAlign w:val="subscript"/>
          </w:rPr>
          <w:delText>D</w:delText>
        </w:r>
        <w:r w:rsidDel="002B755A">
          <w:rPr>
            <w:vertAlign w:val="subscript"/>
          </w:rPr>
          <w:delText>P</w:delText>
        </w:r>
        <w:r w:rsidDel="002B755A">
          <w:delText xml:space="preserve"> × </w:delText>
        </w:r>
        <w:r w:rsidRPr="00DA4734" w:rsidDel="002B755A">
          <w:rPr>
            <w:bCs/>
          </w:rPr>
          <w:delText>MQ</w:delText>
        </w:r>
        <w:r w:rsidR="00FA1CF0" w:rsidRPr="00FA1CF0" w:rsidDel="002B755A">
          <w:rPr>
            <w:bCs/>
            <w:vertAlign w:val="subscript"/>
          </w:rPr>
          <w:delText>IP</w:delText>
        </w:r>
        <w:r w:rsidRPr="00DA4734" w:rsidDel="002B755A">
          <w:rPr>
            <w:bCs/>
            <w:vertAlign w:val="subscript"/>
          </w:rPr>
          <w:delText xml:space="preserve"> </w:delText>
        </w:r>
        <w:r w:rsidRPr="00DA4734" w:rsidDel="002B755A">
          <w:rPr>
            <w:bCs/>
          </w:rPr>
          <w:delText>÷ ∑MQ</w:delText>
        </w:r>
        <w:r w:rsidRPr="00DA4734" w:rsidDel="002B755A">
          <w:rPr>
            <w:bCs/>
            <w:vertAlign w:val="subscript"/>
          </w:rPr>
          <w:delText>OB</w:delText>
        </w:r>
        <w:r w:rsidR="00FA1CF0" w:rsidDel="002B755A">
          <w:rPr>
            <w:bCs/>
            <w:vertAlign w:val="subscript"/>
          </w:rPr>
          <w:delText>DP</w:delText>
        </w:r>
      </w:del>
    </w:p>
    <w:p w14:paraId="1A6A7004" w14:textId="238576F9" w:rsidR="005146CA" w:rsidDel="002B755A" w:rsidRDefault="005146CA" w:rsidP="005146CA">
      <w:pPr>
        <w:pStyle w:val="ListParagraph"/>
        <w:ind w:left="624" w:firstLine="623"/>
        <w:rPr>
          <w:del w:id="1612" w:author="Bell Gully" w:date="2018-07-09T10:21:00Z"/>
        </w:rPr>
      </w:pPr>
      <w:del w:id="1613" w:author="Bell Gully" w:date="2018-07-09T10:21:00Z">
        <w:r w:rsidDel="002B755A">
          <w:delText>where:</w:delText>
        </w:r>
      </w:del>
    </w:p>
    <w:p w14:paraId="005811D7" w14:textId="6345D6A6" w:rsidR="005146CA" w:rsidDel="002B755A" w:rsidRDefault="005146CA" w:rsidP="005146CA">
      <w:pPr>
        <w:pStyle w:val="ListParagraph"/>
        <w:ind w:left="1248" w:hanging="1"/>
        <w:rPr>
          <w:del w:id="1614" w:author="Bell Gully" w:date="2018-07-09T10:21:00Z"/>
          <w:i/>
        </w:rPr>
      </w:pPr>
      <w:del w:id="1615" w:author="Bell Gully" w:date="2018-07-09T10:21:00Z">
        <w:r w:rsidRPr="00097567" w:rsidDel="002B755A">
          <w:rPr>
            <w:i/>
          </w:rPr>
          <w:delText>TIC</w:delText>
        </w:r>
        <w:r w:rsidDel="002B755A">
          <w:rPr>
            <w:i/>
            <w:vertAlign w:val="subscript"/>
          </w:rPr>
          <w:delText>OB</w:delText>
        </w:r>
        <w:r w:rsidR="00FA1CF0" w:rsidDel="002B755A">
          <w:rPr>
            <w:i/>
            <w:vertAlign w:val="subscript"/>
          </w:rPr>
          <w:delText>DP</w:delText>
        </w:r>
        <w:r w:rsidDel="002B755A">
          <w:delText xml:space="preserve"> is the</w:delText>
        </w:r>
        <w:r w:rsidR="004F060C" w:rsidDel="002B755A">
          <w:delText xml:space="preserve"> </w:delText>
        </w:r>
        <w:r w:rsidDel="002B755A">
          <w:delText xml:space="preserve">total of Daily Overrun Charges, </w:delText>
        </w:r>
        <w:r w:rsidR="004F060C" w:rsidDel="002B755A">
          <w:delText xml:space="preserve">Daily </w:delText>
        </w:r>
        <w:r w:rsidDel="002B755A">
          <w:delText>Underrun Charges</w:delText>
        </w:r>
        <w:r w:rsidR="006E5CDE" w:rsidDel="002B755A">
          <w:delText xml:space="preserve"> and</w:delText>
        </w:r>
        <w:r w:rsidDel="002B755A">
          <w:delText xml:space="preserve"> Hourly Overrun Charges payable by all OBA Parties at</w:delText>
        </w:r>
        <w:r w:rsidR="004F060C" w:rsidDel="002B755A">
          <w:delText xml:space="preserve"> </w:delText>
        </w:r>
        <w:r w:rsidDel="002B755A">
          <w:delText>Delivery Points</w:delText>
        </w:r>
        <w:r w:rsidR="004F060C" w:rsidDel="002B755A">
          <w:delText xml:space="preserve"> that Month</w:delText>
        </w:r>
        <w:r w:rsidDel="002B755A">
          <w:delText xml:space="preserve">; </w:delText>
        </w:r>
      </w:del>
    </w:p>
    <w:p w14:paraId="4DB1040D" w14:textId="64EC5B88" w:rsidR="005146CA" w:rsidDel="002B755A" w:rsidRDefault="005146CA" w:rsidP="005146CA">
      <w:pPr>
        <w:pStyle w:val="ListParagraph"/>
        <w:ind w:left="1248" w:hanging="1"/>
        <w:rPr>
          <w:del w:id="1616" w:author="Bell Gully" w:date="2018-07-09T10:21:00Z"/>
        </w:rPr>
      </w:pPr>
      <w:del w:id="1617" w:author="Bell Gully" w:date="2018-07-09T10:21:00Z">
        <w:r w:rsidDel="002B755A">
          <w:rPr>
            <w:bCs/>
            <w:i/>
          </w:rPr>
          <w:delText>M</w:delText>
        </w:r>
        <w:r w:rsidRPr="008E23E7" w:rsidDel="002B755A">
          <w:rPr>
            <w:bCs/>
            <w:i/>
          </w:rPr>
          <w:delText>Q</w:delText>
        </w:r>
        <w:r w:rsidR="00FA1CF0" w:rsidRPr="00FA1CF0" w:rsidDel="002B755A">
          <w:rPr>
            <w:bCs/>
            <w:i/>
            <w:vertAlign w:val="subscript"/>
          </w:rPr>
          <w:delText>IP</w:delText>
        </w:r>
        <w:r w:rsidDel="002B755A">
          <w:rPr>
            <w:bCs/>
            <w:i/>
          </w:rPr>
          <w:delText xml:space="preserve"> </w:delText>
        </w:r>
        <w:r w:rsidRPr="00F95B7F" w:rsidDel="002B755A">
          <w:delText>is</w:delText>
        </w:r>
        <w:r w:rsidDel="002B755A">
          <w:delText xml:space="preserve"> the </w:delText>
        </w:r>
        <w:r w:rsidR="00FA1CF0" w:rsidDel="002B755A">
          <w:delText>aggregate</w:delText>
        </w:r>
        <w:r w:rsidDel="002B755A">
          <w:delText xml:space="preserve"> </w:delText>
        </w:r>
        <w:r w:rsidR="00FA1CF0" w:rsidDel="002B755A">
          <w:delText xml:space="preserve">of the </w:delText>
        </w:r>
        <w:r w:rsidDel="002B755A">
          <w:delText xml:space="preserve">metered </w:delText>
        </w:r>
        <w:r w:rsidR="00FA1CF0" w:rsidDel="002B755A">
          <w:delText>quantities</w:delText>
        </w:r>
        <w:r w:rsidDel="002B755A">
          <w:delText xml:space="preserve"> </w:delText>
        </w:r>
        <w:r w:rsidR="00FA1CF0" w:rsidDel="002B755A">
          <w:delText xml:space="preserve">for that Month of all </w:delText>
        </w:r>
        <w:r w:rsidDel="002B755A">
          <w:delText>Delivery Point</w:delText>
        </w:r>
        <w:r w:rsidR="00FA1CF0" w:rsidDel="002B755A">
          <w:delText>s under this Agreement at which an OBA applies</w:delText>
        </w:r>
        <w:r w:rsidDel="002B755A">
          <w:delText>; and</w:delText>
        </w:r>
      </w:del>
    </w:p>
    <w:p w14:paraId="1AF5413D" w14:textId="5D33701D" w:rsidR="005146CA" w:rsidDel="002B755A" w:rsidRDefault="005146CA" w:rsidP="005146CA">
      <w:pPr>
        <w:pStyle w:val="ListParagraph"/>
        <w:ind w:left="1248" w:hanging="1"/>
        <w:rPr>
          <w:del w:id="1618" w:author="Bell Gully" w:date="2018-07-09T10:21:00Z"/>
        </w:rPr>
      </w:pPr>
      <w:del w:id="1619" w:author="Bell Gully" w:date="2018-07-09T10:21:00Z">
        <w:r w:rsidRPr="004F060C" w:rsidDel="002B755A">
          <w:rPr>
            <w:bCs/>
            <w:i/>
          </w:rPr>
          <w:delText>∑MQ</w:delText>
        </w:r>
        <w:r w:rsidRPr="004F060C" w:rsidDel="002B755A">
          <w:rPr>
            <w:i/>
            <w:vertAlign w:val="subscript"/>
          </w:rPr>
          <w:delText>OB</w:delText>
        </w:r>
        <w:r w:rsidR="00FA1CF0" w:rsidDel="002B755A">
          <w:rPr>
            <w:i/>
            <w:vertAlign w:val="subscript"/>
          </w:rPr>
          <w:delText>DP</w:delText>
        </w:r>
        <w:r w:rsidRPr="00397589" w:rsidDel="002B755A">
          <w:delText xml:space="preserve"> </w:delText>
        </w:r>
        <w:r w:rsidRPr="0038609E" w:rsidDel="002B755A">
          <w:delText xml:space="preserve">is the aggregate of the metered quantities </w:delText>
        </w:r>
        <w:r w:rsidR="004F060C" w:rsidDel="002B755A">
          <w:delText xml:space="preserve">for that Month </w:delText>
        </w:r>
        <w:r w:rsidDel="002B755A">
          <w:delText>of all Delivery Points at which</w:delText>
        </w:r>
        <w:r w:rsidRPr="0038609E" w:rsidDel="002B755A">
          <w:delText xml:space="preserve"> an OBA applies</w:delText>
        </w:r>
        <w:r w:rsidDel="002B755A">
          <w:delText>; and</w:delText>
        </w:r>
      </w:del>
    </w:p>
    <w:p w14:paraId="4DD49335" w14:textId="1AD2486C" w:rsidR="005146CA" w:rsidDel="002B755A" w:rsidRDefault="005146CA" w:rsidP="005146CA">
      <w:pPr>
        <w:numPr>
          <w:ilvl w:val="2"/>
          <w:numId w:val="4"/>
        </w:numPr>
        <w:rPr>
          <w:del w:id="1620" w:author="Bell Gully" w:date="2018-07-09T10:21:00Z"/>
        </w:rPr>
      </w:pPr>
      <w:del w:id="1621" w:author="Bell Gully" w:date="2018-07-09T10:21:00Z">
        <w:r w:rsidDel="002B755A">
          <w:delText xml:space="preserve">a share of the total Excess Running Mismatch Charges payable by all </w:delText>
        </w:r>
        <w:r w:rsidR="00FA472A" w:rsidDel="002B755A">
          <w:delText>Delivery Point OBA Parties</w:delText>
        </w:r>
        <w:r w:rsidDel="002B755A">
          <w:delText xml:space="preserve"> in respect of the previous Month, equal to:</w:delText>
        </w:r>
      </w:del>
    </w:p>
    <w:p w14:paraId="6F202E1F" w14:textId="0950B4FA" w:rsidR="005146CA" w:rsidDel="002B755A" w:rsidRDefault="005146CA" w:rsidP="005146CA">
      <w:pPr>
        <w:pStyle w:val="ListParagraph"/>
        <w:ind w:left="624" w:firstLine="623"/>
        <w:rPr>
          <w:del w:id="1622" w:author="Bell Gully" w:date="2018-07-09T10:21:00Z"/>
        </w:rPr>
      </w:pPr>
      <w:del w:id="1623" w:author="Bell Gully" w:date="2018-07-09T10:21:00Z">
        <w:r w:rsidDel="002B755A">
          <w:delText>ERM</w:delText>
        </w:r>
        <w:r w:rsidR="001A617B" w:rsidDel="002B755A">
          <w:delText>C</w:delText>
        </w:r>
        <w:r w:rsidDel="002B755A">
          <w:rPr>
            <w:vertAlign w:val="subscript"/>
          </w:rPr>
          <w:delText>OB</w:delText>
        </w:r>
        <w:r w:rsidR="00FA472A" w:rsidDel="002B755A">
          <w:rPr>
            <w:vertAlign w:val="subscript"/>
          </w:rPr>
          <w:delText>DP</w:delText>
        </w:r>
        <w:r w:rsidDel="002B755A">
          <w:delText xml:space="preserve"> × </w:delText>
        </w:r>
        <w:r w:rsidR="00FA472A" w:rsidRPr="00DA4734" w:rsidDel="002B755A">
          <w:rPr>
            <w:bCs/>
          </w:rPr>
          <w:delText>MQ</w:delText>
        </w:r>
        <w:r w:rsidR="00FA472A" w:rsidRPr="00FA1CF0" w:rsidDel="002B755A">
          <w:rPr>
            <w:bCs/>
            <w:vertAlign w:val="subscript"/>
          </w:rPr>
          <w:delText>IP</w:delText>
        </w:r>
        <w:r w:rsidRPr="00FA472A" w:rsidDel="002B755A">
          <w:rPr>
            <w:bCs/>
            <w:vertAlign w:val="subscript"/>
          </w:rPr>
          <w:delText xml:space="preserve"> </w:delText>
        </w:r>
        <w:r w:rsidRPr="00FA472A" w:rsidDel="002B755A">
          <w:rPr>
            <w:bCs/>
          </w:rPr>
          <w:delText>÷ ∑MQ</w:delText>
        </w:r>
        <w:r w:rsidRPr="00FA472A" w:rsidDel="002B755A">
          <w:rPr>
            <w:bCs/>
            <w:vertAlign w:val="subscript"/>
          </w:rPr>
          <w:delText>OB</w:delText>
        </w:r>
        <w:r w:rsidR="00FA472A" w:rsidDel="002B755A">
          <w:rPr>
            <w:bCs/>
            <w:vertAlign w:val="subscript"/>
          </w:rPr>
          <w:delText>DP</w:delText>
        </w:r>
      </w:del>
    </w:p>
    <w:p w14:paraId="40963B3F" w14:textId="783B914A" w:rsidR="005146CA" w:rsidDel="002B755A" w:rsidRDefault="005146CA" w:rsidP="005146CA">
      <w:pPr>
        <w:pStyle w:val="ListParagraph"/>
        <w:ind w:left="624" w:firstLine="623"/>
        <w:rPr>
          <w:del w:id="1624" w:author="Bell Gully" w:date="2018-07-09T10:21:00Z"/>
        </w:rPr>
      </w:pPr>
      <w:del w:id="1625" w:author="Bell Gully" w:date="2018-07-09T10:21:00Z">
        <w:r w:rsidDel="002B755A">
          <w:delText>where:</w:delText>
        </w:r>
      </w:del>
    </w:p>
    <w:p w14:paraId="5E6BAD96" w14:textId="397B714B" w:rsidR="005146CA" w:rsidDel="002B755A" w:rsidRDefault="005146CA" w:rsidP="005146CA">
      <w:pPr>
        <w:pStyle w:val="ListParagraph"/>
        <w:ind w:left="1248" w:hanging="1"/>
        <w:rPr>
          <w:del w:id="1626" w:author="Bell Gully" w:date="2018-07-09T10:21:00Z"/>
          <w:i/>
        </w:rPr>
      </w:pPr>
      <w:del w:id="1627" w:author="Bell Gully" w:date="2018-07-09T10:21:00Z">
        <w:r w:rsidDel="002B755A">
          <w:rPr>
            <w:i/>
          </w:rPr>
          <w:lastRenderedPageBreak/>
          <w:delText>ERM</w:delText>
        </w:r>
        <w:r w:rsidR="001A617B" w:rsidDel="002B755A">
          <w:rPr>
            <w:i/>
          </w:rPr>
          <w:delText>C</w:delText>
        </w:r>
        <w:r w:rsidDel="002B755A">
          <w:rPr>
            <w:i/>
            <w:vertAlign w:val="subscript"/>
          </w:rPr>
          <w:delText>OB</w:delText>
        </w:r>
        <w:r w:rsidR="00FA472A" w:rsidDel="002B755A">
          <w:rPr>
            <w:i/>
            <w:vertAlign w:val="subscript"/>
          </w:rPr>
          <w:delText>DP</w:delText>
        </w:r>
        <w:r w:rsidDel="002B755A">
          <w:delText xml:space="preserve"> is the </w:delText>
        </w:r>
        <w:r w:rsidR="00FA472A" w:rsidDel="002B755A">
          <w:delText xml:space="preserve">aggregate </w:delText>
        </w:r>
        <w:r w:rsidDel="002B755A">
          <w:delText xml:space="preserve">of </w:delText>
        </w:r>
        <w:r w:rsidR="00FA472A" w:rsidDel="002B755A">
          <w:delText xml:space="preserve">the </w:delText>
        </w:r>
        <w:r w:rsidDel="002B755A">
          <w:delText>charges for Negative ERM and Positive ERM payable by all OBA Parties at Delivery Points</w:delText>
        </w:r>
        <w:r w:rsidR="00FA472A" w:rsidDel="002B755A">
          <w:delText xml:space="preserve"> that Month</w:delText>
        </w:r>
        <w:r w:rsidDel="002B755A">
          <w:delText xml:space="preserve">; </w:delText>
        </w:r>
        <w:r w:rsidR="00EF4E0E" w:rsidDel="002B755A">
          <w:delText>and</w:delText>
        </w:r>
      </w:del>
    </w:p>
    <w:p w14:paraId="24405E3C" w14:textId="2E1E2F99" w:rsidR="005146CA" w:rsidDel="002B755A" w:rsidRDefault="00FA472A" w:rsidP="001B1751">
      <w:pPr>
        <w:ind w:left="1247"/>
        <w:rPr>
          <w:del w:id="1628" w:author="Bell Gully" w:date="2018-07-09T10:21:00Z"/>
        </w:rPr>
      </w:pPr>
      <w:del w:id="1629" w:author="Bell Gully" w:date="2018-07-09T10:21:00Z">
        <w:r w:rsidRPr="00FA472A" w:rsidDel="002B755A">
          <w:rPr>
            <w:bCs/>
            <w:i/>
          </w:rPr>
          <w:delText>MQ</w:delText>
        </w:r>
        <w:r w:rsidRPr="00FA472A" w:rsidDel="002B755A">
          <w:rPr>
            <w:bCs/>
            <w:i/>
            <w:vertAlign w:val="subscript"/>
          </w:rPr>
          <w:delText>IP</w:delText>
        </w:r>
        <w:r w:rsidR="00EF4E0E" w:rsidDel="002B755A">
          <w:rPr>
            <w:bCs/>
          </w:rPr>
          <w:delText xml:space="preserve"> and </w:delText>
        </w:r>
        <w:r w:rsidR="00EF4E0E" w:rsidRPr="004F15B7" w:rsidDel="002B755A">
          <w:rPr>
            <w:bCs/>
            <w:i/>
          </w:rPr>
          <w:delText>∑MQ</w:delText>
        </w:r>
        <w:r w:rsidR="00EF4E0E" w:rsidRPr="004F15B7" w:rsidDel="002B755A">
          <w:rPr>
            <w:i/>
            <w:vertAlign w:val="subscript"/>
          </w:rPr>
          <w:delText>OB</w:delText>
        </w:r>
        <w:r w:rsidDel="002B755A">
          <w:rPr>
            <w:i/>
            <w:vertAlign w:val="subscript"/>
          </w:rPr>
          <w:delText>DP</w:delText>
        </w:r>
        <w:r w:rsidR="00EF4E0E" w:rsidRPr="00397589" w:rsidDel="002B755A">
          <w:delText xml:space="preserve"> </w:delText>
        </w:r>
        <w:r w:rsidR="00EF4E0E" w:rsidDel="002B755A">
          <w:delText xml:space="preserve">each have the same meaning as in this </w:delText>
        </w:r>
        <w:r w:rsidR="00EF4E0E" w:rsidRPr="004F15B7" w:rsidDel="002B755A">
          <w:rPr>
            <w:i/>
          </w:rPr>
          <w:delText xml:space="preserve">section </w:delText>
        </w:r>
        <w:r w:rsidR="001B1751" w:rsidDel="002B755A">
          <w:rPr>
            <w:i/>
          </w:rPr>
          <w:delText>11.13</w:delText>
        </w:r>
        <w:r w:rsidR="00EF4E0E" w:rsidRPr="004F15B7" w:rsidDel="002B755A">
          <w:rPr>
            <w:i/>
          </w:rPr>
          <w:delText>(b)</w:delText>
        </w:r>
        <w:r w:rsidR="005146CA" w:rsidDel="002B755A">
          <w:delText>.</w:delText>
        </w:r>
      </w:del>
    </w:p>
    <w:p w14:paraId="20BB2DD8" w14:textId="77777777" w:rsidR="00C6575C" w:rsidRPr="00530C8E" w:rsidRDefault="00C6575C" w:rsidP="009871BE">
      <w:pPr>
        <w:pStyle w:val="Heading1"/>
        <w:numPr>
          <w:ilvl w:val="0"/>
          <w:numId w:val="4"/>
        </w:numPr>
        <w:rPr>
          <w:snapToGrid w:val="0"/>
        </w:rPr>
      </w:pPr>
      <w:bookmarkStart w:id="1630" w:name="_Toc490118329"/>
      <w:bookmarkStart w:id="1631" w:name="_Toc490127843"/>
      <w:bookmarkStart w:id="1632" w:name="_Toc490154977"/>
      <w:bookmarkStart w:id="1633" w:name="_Toc475631701"/>
      <w:bookmarkStart w:id="1634" w:name="_Toc475692751"/>
      <w:bookmarkStart w:id="1635" w:name="_Toc475696638"/>
      <w:bookmarkStart w:id="1636" w:name="_Toc475631702"/>
      <w:bookmarkStart w:id="1637" w:name="_Toc475692752"/>
      <w:bookmarkStart w:id="1638" w:name="_Toc475696639"/>
      <w:bookmarkStart w:id="1639" w:name="_Toc475631703"/>
      <w:bookmarkStart w:id="1640" w:name="_Toc475692753"/>
      <w:bookmarkStart w:id="1641" w:name="_Toc475696640"/>
      <w:bookmarkStart w:id="1642" w:name="_Toc475631706"/>
      <w:bookmarkStart w:id="1643" w:name="_Toc475692756"/>
      <w:bookmarkStart w:id="1644" w:name="_Toc475696643"/>
      <w:bookmarkStart w:id="1645" w:name="_Toc475631708"/>
      <w:bookmarkStart w:id="1646" w:name="_Toc475692758"/>
      <w:bookmarkStart w:id="1647" w:name="_Toc475696645"/>
      <w:bookmarkStart w:id="1648" w:name="_Toc475631714"/>
      <w:bookmarkStart w:id="1649" w:name="_Toc475692764"/>
      <w:bookmarkStart w:id="1650" w:name="_Toc475696651"/>
      <w:bookmarkStart w:id="1651" w:name="_Toc475631715"/>
      <w:bookmarkStart w:id="1652" w:name="_Toc475692765"/>
      <w:bookmarkStart w:id="1653" w:name="_Toc475696652"/>
      <w:bookmarkStart w:id="1654" w:name="_Toc475631716"/>
      <w:bookmarkStart w:id="1655" w:name="_Toc475692766"/>
      <w:bookmarkStart w:id="1656" w:name="_Toc475696653"/>
      <w:bookmarkStart w:id="1657" w:name="_Toc424124611"/>
      <w:bookmarkStart w:id="1658" w:name="_Toc424124612"/>
      <w:bookmarkStart w:id="1659" w:name="_Toc424124614"/>
      <w:bookmarkStart w:id="1660" w:name="_Toc424124617"/>
      <w:bookmarkStart w:id="1661" w:name="_Toc424124618"/>
      <w:bookmarkStart w:id="1662" w:name="_Toc424124621"/>
      <w:bookmarkStart w:id="1663" w:name="_Toc424124623"/>
      <w:bookmarkStart w:id="1664" w:name="_Toc424124624"/>
      <w:bookmarkStart w:id="1665" w:name="_Toc424124625"/>
      <w:bookmarkStart w:id="1666" w:name="_Toc424124626"/>
      <w:bookmarkStart w:id="1667" w:name="_Toc521675265"/>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r w:rsidRPr="00530C8E">
        <w:rPr>
          <w:snapToGrid w:val="0"/>
        </w:rPr>
        <w:t>invoicing and payment</w:t>
      </w:r>
      <w:bookmarkEnd w:id="1667"/>
    </w:p>
    <w:p w14:paraId="47DA78CE" w14:textId="77777777" w:rsidR="00A16E32" w:rsidRPr="00530C8E" w:rsidRDefault="00A16E32" w:rsidP="00A16E32">
      <w:pPr>
        <w:pStyle w:val="Heading2"/>
        <w:ind w:left="623"/>
        <w:rPr>
          <w:iCs/>
        </w:rPr>
      </w:pPr>
      <w:r w:rsidRPr="00530C8E">
        <w:tab/>
      </w:r>
      <w:r w:rsidRPr="00530C8E">
        <w:rPr>
          <w:iCs/>
        </w:rPr>
        <w:t>Timing</w:t>
      </w:r>
    </w:p>
    <w:p w14:paraId="23595FAA" w14:textId="0E7A032A" w:rsidR="003B122A" w:rsidRDefault="00A64DF4" w:rsidP="009871BE">
      <w:pPr>
        <w:numPr>
          <w:ilvl w:val="1"/>
          <w:numId w:val="4"/>
        </w:numPr>
      </w:pPr>
      <w:bookmarkStart w:id="1668" w:name="_Ref264986408"/>
      <w:r>
        <w:t>First Gas</w:t>
      </w:r>
      <w:r w:rsidR="004D130C">
        <w:t xml:space="preserve"> shall invoice the Interconnected Party</w:t>
      </w:r>
      <w:r w:rsidR="000A241D" w:rsidRPr="000A241D">
        <w:t xml:space="preserve"> </w:t>
      </w:r>
      <w:r w:rsidR="000A241D">
        <w:t>in respect of the previous (and any prior) Month</w:t>
      </w:r>
      <w:r w:rsidR="003B122A">
        <w:t>, on or before:</w:t>
      </w:r>
      <w:r w:rsidR="00876AB6">
        <w:t xml:space="preserve"> </w:t>
      </w:r>
    </w:p>
    <w:p w14:paraId="36B7B4A8" w14:textId="46F65722" w:rsidR="003B122A" w:rsidRDefault="00876AB6" w:rsidP="003B122A">
      <w:pPr>
        <w:numPr>
          <w:ilvl w:val="2"/>
          <w:numId w:val="5"/>
        </w:numPr>
      </w:pPr>
      <w:r w:rsidRPr="00530C8E">
        <w:t>the 10</w:t>
      </w:r>
      <w:r w:rsidRPr="00530C8E">
        <w:rPr>
          <w:vertAlign w:val="superscript"/>
        </w:rPr>
        <w:t>th</w:t>
      </w:r>
      <w:r w:rsidRPr="00530C8E">
        <w:t xml:space="preserve"> Day of each Month</w:t>
      </w:r>
      <w:ins w:id="1669" w:author="Bell Gully" w:date="2018-07-09T10:22:00Z">
        <w:r w:rsidR="002B755A">
          <w:t>,</w:t>
        </w:r>
      </w:ins>
      <w:r w:rsidRPr="00530C8E">
        <w:t xml:space="preserve"> for the </w:t>
      </w:r>
      <w:r w:rsidR="008A7ACD">
        <w:t>Charges</w:t>
      </w:r>
      <w:r w:rsidR="000A241D">
        <w:t xml:space="preserve"> </w:t>
      </w:r>
      <w:del w:id="1670" w:author="Bell Gully" w:date="2018-07-09T10:22:00Z">
        <w:r w:rsidR="000A241D" w:rsidDel="002B755A">
          <w:delText>payable</w:delText>
        </w:r>
      </w:del>
      <w:ins w:id="1671" w:author="Bell Gully" w:date="2018-07-09T10:22:00Z">
        <w:r w:rsidR="002B755A">
          <w:t>and any other amount payable by the Interconnected Party under</w:t>
        </w:r>
        <w:r w:rsidR="00B31B9B">
          <w:t xml:space="preserve"> this Agreement (excluding OBA C</w:t>
        </w:r>
        <w:r w:rsidR="002B755A">
          <w:t>harges)</w:t>
        </w:r>
      </w:ins>
      <w:r w:rsidR="003B122A">
        <w:t>; and</w:t>
      </w:r>
      <w:del w:id="1672" w:author="Bell Gully" w:date="2018-07-09T10:22:00Z">
        <w:r w:rsidR="008550EE" w:rsidDel="002B755A">
          <w:delText>/</w:delText>
        </w:r>
      </w:del>
      <w:del w:id="1673" w:author="Bell Gully" w:date="2018-07-09T10:23:00Z">
        <w:r w:rsidR="008550EE" w:rsidDel="002B755A">
          <w:delText>or</w:delText>
        </w:r>
      </w:del>
    </w:p>
    <w:p w14:paraId="409A57D7" w14:textId="11EC6CC0" w:rsidR="003B122A" w:rsidRDefault="003B122A" w:rsidP="003B122A">
      <w:pPr>
        <w:numPr>
          <w:ilvl w:val="2"/>
          <w:numId w:val="5"/>
        </w:numPr>
      </w:pPr>
      <w:r w:rsidRPr="00CE26DC">
        <w:t>the 14</w:t>
      </w:r>
      <w:r w:rsidRPr="00CE26DC">
        <w:rPr>
          <w:vertAlign w:val="superscript"/>
        </w:rPr>
        <w:t>th</w:t>
      </w:r>
      <w:r w:rsidRPr="00CE26DC">
        <w:t xml:space="preserve"> </w:t>
      </w:r>
      <w:r>
        <w:t>Day</w:t>
      </w:r>
      <w:r w:rsidRPr="00CE26DC">
        <w:t xml:space="preserve"> of each </w:t>
      </w:r>
      <w:r>
        <w:t>M</w:t>
      </w:r>
      <w:r w:rsidRPr="00CE26DC">
        <w:t>onth (or as soon thereafter as is practicable)</w:t>
      </w:r>
      <w:ins w:id="1674" w:author="Bell Gully" w:date="2018-07-09T10:23:00Z">
        <w:r w:rsidR="002B755A">
          <w:t>,</w:t>
        </w:r>
      </w:ins>
      <w:r w:rsidRPr="00CE26DC">
        <w:t xml:space="preserve"> </w:t>
      </w:r>
      <w:r>
        <w:t xml:space="preserve">for the </w:t>
      </w:r>
      <w:r w:rsidR="00CD67E4">
        <w:t xml:space="preserve">OBA </w:t>
      </w:r>
      <w:r>
        <w:t xml:space="preserve">Charges </w:t>
      </w:r>
      <w:r w:rsidR="000A241D">
        <w:t xml:space="preserve">payable </w:t>
      </w:r>
      <w:r>
        <w:t xml:space="preserve">(if </w:t>
      </w:r>
      <w:del w:id="1675" w:author="Bell Gully" w:date="2018-07-12T20:46:00Z">
        <w:r w:rsidR="00CD67E4" w:rsidDel="00B31B9B">
          <w:delText>applicable</w:delText>
        </w:r>
      </w:del>
      <w:ins w:id="1676" w:author="Bell Gully" w:date="2018-07-12T20:46:00Z">
        <w:r w:rsidR="00B31B9B">
          <w:t>any</w:t>
        </w:r>
      </w:ins>
      <w:r>
        <w:t>)</w:t>
      </w:r>
      <w:r w:rsidR="00883FA9">
        <w:t>,</w:t>
      </w:r>
    </w:p>
    <w:p w14:paraId="7C289F87" w14:textId="6CE03382" w:rsidR="009D661E" w:rsidRPr="00530C8E" w:rsidRDefault="003B122A" w:rsidP="003B122A">
      <w:pPr>
        <w:ind w:left="624"/>
      </w:pPr>
      <w:proofErr w:type="gramStart"/>
      <w:r>
        <w:t>provided</w:t>
      </w:r>
      <w:proofErr w:type="gramEnd"/>
      <w:r>
        <w:t xml:space="preserve"> that w</w:t>
      </w:r>
      <w:r>
        <w:rPr>
          <w:iCs/>
        </w:rPr>
        <w:t xml:space="preserve">here the Balancing Gas Charges for a Month are less than the Balancing Gas Credits for that Month, First Gas will </w:t>
      </w:r>
      <w:r>
        <w:t>credit the difference against any Balancing Gas Charges payable the following Month</w:t>
      </w:r>
      <w:r w:rsidR="00876AB6">
        <w:t xml:space="preserve">. </w:t>
      </w:r>
      <w:bookmarkEnd w:id="1668"/>
    </w:p>
    <w:p w14:paraId="3D7D08BC" w14:textId="77777777" w:rsidR="004E4A82" w:rsidRPr="00530C8E" w:rsidRDefault="004E4A82" w:rsidP="004E4A82">
      <w:pPr>
        <w:pStyle w:val="Heading2"/>
        <w:ind w:left="623"/>
        <w:rPr>
          <w:iCs/>
        </w:rPr>
      </w:pPr>
      <w:r w:rsidRPr="00530C8E">
        <w:rPr>
          <w:iCs/>
        </w:rPr>
        <w:t>Goods and Services Tax</w:t>
      </w:r>
    </w:p>
    <w:p w14:paraId="00C4F688" w14:textId="130C420C" w:rsidR="00C6575C" w:rsidRPr="00530C8E" w:rsidRDefault="004D2D7E" w:rsidP="009871BE">
      <w:pPr>
        <w:pStyle w:val="TOC2"/>
        <w:numPr>
          <w:ilvl w:val="1"/>
          <w:numId w:val="4"/>
        </w:numPr>
        <w:spacing w:after="290"/>
      </w:pPr>
      <w:bookmarkStart w:id="1677" w:name="_Ref264986418"/>
      <w:r>
        <w:t>First Gas shall express all amounts payable to it</w:t>
      </w:r>
      <w:r w:rsidR="00C6575C" w:rsidRPr="00530C8E">
        <w:t xml:space="preserve"> under this Agreement </w:t>
      </w:r>
      <w:r>
        <w:t>as excluding</w:t>
      </w:r>
      <w:r w:rsidR="00C6575C" w:rsidRPr="00530C8E">
        <w:t xml:space="preserve"> GST, which shall be due and payable at the same time as the payment to which it relates is due (</w:t>
      </w:r>
      <w:r w:rsidR="00C6575C" w:rsidRPr="00530C8E">
        <w:rPr>
          <w:i/>
          <w:iCs/>
        </w:rPr>
        <w:t>GST Amount</w:t>
      </w:r>
      <w:r w:rsidR="00C6575C" w:rsidRPr="00530C8E">
        <w:t xml:space="preserve">).  </w:t>
      </w:r>
      <w:r w:rsidR="003E708C" w:rsidRPr="00530C8E">
        <w:t>Any invoices</w:t>
      </w:r>
      <w:r w:rsidR="00C6575C" w:rsidRPr="00530C8E">
        <w:t xml:space="preserve"> provided to the Interconnected Party </w:t>
      </w:r>
      <w:r w:rsidR="003E708C" w:rsidRPr="00530C8E">
        <w:t xml:space="preserve">under </w:t>
      </w:r>
      <w:r w:rsidR="003E708C" w:rsidRPr="003D71F9">
        <w:rPr>
          <w:i/>
        </w:rPr>
        <w:t xml:space="preserve">section </w:t>
      </w:r>
      <w:r w:rsidR="0085729F">
        <w:rPr>
          <w:i/>
        </w:rPr>
        <w:t xml:space="preserve">12.1 </w:t>
      </w:r>
      <w:r w:rsidR="00C6575C" w:rsidRPr="00530C8E">
        <w:t>shall specify the GST Amount and comply with the “tax invoice” requirements in the Goods and Services Tax Act 1985.</w:t>
      </w:r>
      <w:bookmarkEnd w:id="1677"/>
    </w:p>
    <w:p w14:paraId="1F3277E8" w14:textId="77777777" w:rsidR="004E4A82" w:rsidRPr="00530C8E" w:rsidRDefault="004E4A82" w:rsidP="004E4A82">
      <w:pPr>
        <w:pStyle w:val="Heading2"/>
        <w:ind w:left="623"/>
        <w:rPr>
          <w:iCs/>
        </w:rPr>
      </w:pPr>
      <w:r w:rsidRPr="00530C8E">
        <w:rPr>
          <w:iCs/>
        </w:rPr>
        <w:t>Other Taxes</w:t>
      </w:r>
    </w:p>
    <w:p w14:paraId="5C97C307" w14:textId="5E7F67E9" w:rsidR="00A54C25" w:rsidRDefault="00135D9B" w:rsidP="009871BE">
      <w:pPr>
        <w:numPr>
          <w:ilvl w:val="1"/>
          <w:numId w:val="4"/>
        </w:numPr>
      </w:pPr>
      <w:r w:rsidRPr="00F27205">
        <w:t xml:space="preserve">In addition to the </w:t>
      </w:r>
      <w:r w:rsidR="004D2D7E">
        <w:t>Charges</w:t>
      </w:r>
      <w:r w:rsidR="000F2A7C">
        <w:t>, OBA Charges</w:t>
      </w:r>
      <w:r w:rsidR="004D2D7E">
        <w:t xml:space="preserve"> and GST</w:t>
      </w:r>
      <w:r w:rsidRPr="00F27205">
        <w:t xml:space="preserve"> payable, the Interconnected Party shall pay to </w:t>
      </w:r>
      <w:r w:rsidR="00A64DF4">
        <w:t>First Gas</w:t>
      </w:r>
      <w:r w:rsidRPr="00F27205">
        <w:t xml:space="preserve"> an amount equal to any </w:t>
      </w:r>
      <w:r w:rsidR="004D2D7E">
        <w:t xml:space="preserve">new or increased </w:t>
      </w:r>
      <w:r w:rsidR="0084275E">
        <w:t>tax</w:t>
      </w:r>
      <w:r w:rsidR="0084275E" w:rsidRPr="00CE26DC">
        <w:t xml:space="preserve">, duty, impost, levy or charge (but excluding income tax and rates) (each a </w:t>
      </w:r>
      <w:r w:rsidR="0084275E" w:rsidRPr="001E6D1C">
        <w:rPr>
          <w:i/>
        </w:rPr>
        <w:t>Tax</w:t>
      </w:r>
      <w:r w:rsidR="0084275E" w:rsidRPr="00CE26DC">
        <w:t>)</w:t>
      </w:r>
      <w:r w:rsidR="00FB2EE6">
        <w:t xml:space="preserve"> </w:t>
      </w:r>
      <w:r w:rsidR="00FB2EE6" w:rsidRPr="00CE26DC">
        <w:t xml:space="preserve">directly or indirectly imposed by the Government or any other regulatory authority </w:t>
      </w:r>
      <w:r w:rsidR="00FB2EE6">
        <w:t xml:space="preserve">that </w:t>
      </w:r>
      <w:r w:rsidR="00FB2EE6" w:rsidRPr="00CE26DC">
        <w:t>directly relat</w:t>
      </w:r>
      <w:r w:rsidR="00FB2EE6">
        <w:t>es</w:t>
      </w:r>
      <w:r w:rsidR="00FB2EE6" w:rsidRPr="00CE26DC">
        <w:t xml:space="preserve"> to </w:t>
      </w:r>
      <w:r w:rsidR="00FB2EE6">
        <w:t>First Gas’</w:t>
      </w:r>
      <w:r w:rsidR="00FB2EE6" w:rsidRPr="00CE26DC">
        <w:t xml:space="preserve"> provision of services under </w:t>
      </w:r>
      <w:r w:rsidR="00FB2EE6">
        <w:t>this Agreement</w:t>
      </w:r>
      <w:r w:rsidR="00FB2EE6" w:rsidRPr="00CE26DC">
        <w:t xml:space="preserve"> (including </w:t>
      </w:r>
      <w:r w:rsidR="00FB2EE6">
        <w:t xml:space="preserve">First Gas’ </w:t>
      </w:r>
      <w:r w:rsidR="00FB2EE6" w:rsidRPr="00CE26DC">
        <w:t xml:space="preserve">sale and purchase of </w:t>
      </w:r>
      <w:r w:rsidR="00FB2EE6">
        <w:t xml:space="preserve">Balancing </w:t>
      </w:r>
      <w:r w:rsidR="00FB2EE6" w:rsidRPr="00CE26DC">
        <w:t>Gas)</w:t>
      </w:r>
      <w:del w:id="1678" w:author="Bell Gully" w:date="2018-06-29T15:56:00Z">
        <w:r w:rsidR="00FB2EE6" w:rsidRPr="00CE26DC" w:rsidDel="00253726">
          <w:delText>,</w:delText>
        </w:r>
      </w:del>
      <w:r w:rsidR="00FB2EE6" w:rsidRPr="00CE26DC">
        <w:t xml:space="preserve"> or in respect of any goods or services provided pursuant to this </w:t>
      </w:r>
      <w:r w:rsidR="00FB2EE6">
        <w:t>Agreement</w:t>
      </w:r>
      <w:r w:rsidR="00FB2EE6" w:rsidRPr="00CE26DC">
        <w:t xml:space="preserve">. </w:t>
      </w:r>
      <w:r w:rsidR="00FB2EE6">
        <w:t>First Gas</w:t>
      </w:r>
      <w:r w:rsidR="00FB2EE6" w:rsidRPr="00CE26DC">
        <w:t xml:space="preserve"> </w:t>
      </w:r>
      <w:r w:rsidR="0012140C">
        <w:t>will pass on</w:t>
      </w:r>
      <w:r w:rsidR="00FB2EE6" w:rsidRPr="00CE26DC">
        <w:t xml:space="preserve"> any decrease of any such Tax to the </w:t>
      </w:r>
      <w:r w:rsidR="00FB2EE6">
        <w:t>Interconnected Party</w:t>
      </w:r>
      <w:r w:rsidRPr="00F27205">
        <w:t>.</w:t>
      </w:r>
    </w:p>
    <w:p w14:paraId="6BA5FC9E" w14:textId="77777777" w:rsidR="00A54C25" w:rsidRPr="00CE26DC" w:rsidRDefault="00A54C25" w:rsidP="00A54C25">
      <w:pPr>
        <w:pStyle w:val="Heading2"/>
        <w:ind w:left="0" w:firstLine="624"/>
      </w:pPr>
      <w:r>
        <w:t>Issuing</w:t>
      </w:r>
      <w:r w:rsidRPr="00CE26DC">
        <w:t xml:space="preserve"> of Invoices</w:t>
      </w:r>
    </w:p>
    <w:p w14:paraId="59D927C4" w14:textId="57B6DBA6" w:rsidR="00A54C25" w:rsidRPr="00CE26DC" w:rsidRDefault="00A54C25" w:rsidP="00A54C25">
      <w:pPr>
        <w:numPr>
          <w:ilvl w:val="1"/>
          <w:numId w:val="4"/>
        </w:numPr>
      </w:pPr>
      <w:bookmarkStart w:id="1679" w:name="_Ref177362712"/>
      <w:r>
        <w:t>First Gas</w:t>
      </w:r>
      <w:r w:rsidRPr="00CE26DC">
        <w:t xml:space="preserve"> may issue any invoice</w:t>
      </w:r>
      <w:r>
        <w:t xml:space="preserve"> (together with any supporting information)</w:t>
      </w:r>
      <w:r w:rsidRPr="00CE26DC">
        <w:t xml:space="preserve"> under </w:t>
      </w:r>
      <w:r w:rsidRPr="00C947D8">
        <w:rPr>
          <w:i/>
        </w:rPr>
        <w:t>section </w:t>
      </w:r>
      <w:r>
        <w:rPr>
          <w:i/>
        </w:rPr>
        <w:t>12.1</w:t>
      </w:r>
      <w:r w:rsidRPr="00C947D8">
        <w:t xml:space="preserve"> </w:t>
      </w:r>
      <w:r w:rsidRPr="00CE26DC">
        <w:t>by:</w:t>
      </w:r>
      <w:bookmarkEnd w:id="1679"/>
    </w:p>
    <w:p w14:paraId="7AD77978" w14:textId="7AE99585" w:rsidR="00A54C25" w:rsidRPr="00CE26DC" w:rsidRDefault="00A54C25" w:rsidP="00A54C25">
      <w:pPr>
        <w:numPr>
          <w:ilvl w:val="2"/>
          <w:numId w:val="4"/>
        </w:numPr>
      </w:pPr>
      <w:r w:rsidRPr="00C947D8">
        <w:rPr>
          <w:snapToGrid w:val="0"/>
        </w:rPr>
        <w:t xml:space="preserve">e-mailing to </w:t>
      </w:r>
      <w:r>
        <w:rPr>
          <w:snapToGrid w:val="0"/>
        </w:rPr>
        <w:t>the Interconnected Party’s</w:t>
      </w:r>
      <w:r w:rsidRPr="00C947D8">
        <w:rPr>
          <w:snapToGrid w:val="0"/>
        </w:rPr>
        <w:t xml:space="preserve"> e-mail address most recently (and specifically) notified in writing to </w:t>
      </w:r>
      <w:r>
        <w:rPr>
          <w:snapToGrid w:val="0"/>
        </w:rPr>
        <w:t>First Gas</w:t>
      </w:r>
      <w:r w:rsidRPr="00C947D8">
        <w:rPr>
          <w:snapToGrid w:val="0"/>
        </w:rPr>
        <w:t>; and</w:t>
      </w:r>
      <w:r>
        <w:rPr>
          <w:snapToGrid w:val="0"/>
        </w:rPr>
        <w:t>/or</w:t>
      </w:r>
    </w:p>
    <w:p w14:paraId="6E2EB11B" w14:textId="225015FB" w:rsidR="00C56643" w:rsidRPr="00A54C25" w:rsidRDefault="00A54C25" w:rsidP="00A54C25">
      <w:pPr>
        <w:numPr>
          <w:ilvl w:val="2"/>
          <w:numId w:val="4"/>
        </w:numPr>
        <w:rPr>
          <w:snapToGrid w:val="0"/>
        </w:rPr>
      </w:pPr>
      <w:bookmarkStart w:id="1680" w:name="_Ref177362719"/>
      <w:proofErr w:type="gramStart"/>
      <w:r w:rsidRPr="00C947D8">
        <w:rPr>
          <w:snapToGrid w:val="0"/>
        </w:rPr>
        <w:t>posting</w:t>
      </w:r>
      <w:proofErr w:type="gramEnd"/>
      <w:r w:rsidRPr="00C947D8">
        <w:rPr>
          <w:snapToGrid w:val="0"/>
        </w:rPr>
        <w:t xml:space="preserve"> the invoice as one or more PDF files on OATIS</w:t>
      </w:r>
      <w:ins w:id="1681" w:author="Bell Gully" w:date="2018-06-29T15:57:00Z">
        <w:r w:rsidR="00253726">
          <w:rPr>
            <w:snapToGrid w:val="0"/>
          </w:rPr>
          <w:t xml:space="preserve"> accessible only </w:t>
        </w:r>
      </w:ins>
      <w:ins w:id="1682" w:author="Bell Gully" w:date="2018-07-02T12:44:00Z">
        <w:r w:rsidR="007863E4">
          <w:rPr>
            <w:snapToGrid w:val="0"/>
          </w:rPr>
          <w:t>by</w:t>
        </w:r>
      </w:ins>
      <w:ins w:id="1683" w:author="Bell Gully" w:date="2018-06-29T15:57:00Z">
        <w:r w:rsidR="00253726">
          <w:rPr>
            <w:snapToGrid w:val="0"/>
          </w:rPr>
          <w:t xml:space="preserve"> the Interconnected Party</w:t>
        </w:r>
      </w:ins>
      <w:r w:rsidRPr="00C947D8">
        <w:rPr>
          <w:snapToGrid w:val="0"/>
        </w:rPr>
        <w:t>.</w:t>
      </w:r>
      <w:bookmarkEnd w:id="1680"/>
    </w:p>
    <w:p w14:paraId="104D5C80" w14:textId="77777777" w:rsidR="004E4A82" w:rsidRPr="00530C8E" w:rsidRDefault="004E4A82" w:rsidP="004E4A82">
      <w:pPr>
        <w:pStyle w:val="Heading2"/>
        <w:ind w:left="623"/>
        <w:rPr>
          <w:iCs/>
        </w:rPr>
      </w:pPr>
      <w:r w:rsidRPr="00530C8E">
        <w:rPr>
          <w:iCs/>
        </w:rPr>
        <w:lastRenderedPageBreak/>
        <w:t>Payment by the Interconnected Party</w:t>
      </w:r>
    </w:p>
    <w:p w14:paraId="2C6E3FB0" w14:textId="66E02BE7" w:rsidR="00A54C25" w:rsidRDefault="00C6575C" w:rsidP="009871BE">
      <w:pPr>
        <w:numPr>
          <w:ilvl w:val="1"/>
          <w:numId w:val="4"/>
        </w:numPr>
      </w:pPr>
      <w:r w:rsidRPr="00530C8E">
        <w:t xml:space="preserve">Subject to </w:t>
      </w:r>
      <w:r w:rsidRPr="00530C8E">
        <w:rPr>
          <w:i/>
          <w:iCs/>
        </w:rPr>
        <w:t xml:space="preserve">sections </w:t>
      </w:r>
      <w:r w:rsidR="003E70D8">
        <w:rPr>
          <w:i/>
          <w:iCs/>
        </w:rPr>
        <w:t>12</w:t>
      </w:r>
      <w:r w:rsidR="00A57EDD" w:rsidRPr="00530C8E">
        <w:rPr>
          <w:i/>
          <w:iCs/>
        </w:rPr>
        <w:t>.1</w:t>
      </w:r>
      <w:r w:rsidR="00584DA6">
        <w:rPr>
          <w:iCs/>
        </w:rPr>
        <w:t xml:space="preserve"> and</w:t>
      </w:r>
      <w:r w:rsidR="00A57EDD" w:rsidRPr="00530C8E">
        <w:rPr>
          <w:i/>
          <w:iCs/>
        </w:rPr>
        <w:t xml:space="preserve"> </w:t>
      </w:r>
      <w:r w:rsidR="00A54C25">
        <w:rPr>
          <w:i/>
          <w:iCs/>
        </w:rPr>
        <w:t>12.6</w:t>
      </w:r>
      <w:r w:rsidR="00584DA6">
        <w:rPr>
          <w:i/>
          <w:iCs/>
        </w:rPr>
        <w:t xml:space="preserve"> </w:t>
      </w:r>
      <w:r w:rsidR="00584DA6" w:rsidRPr="00584DA6">
        <w:rPr>
          <w:iCs/>
        </w:rPr>
        <w:t>to</w:t>
      </w:r>
      <w:r w:rsidR="00584DA6">
        <w:rPr>
          <w:i/>
          <w:iCs/>
        </w:rPr>
        <w:t xml:space="preserve"> </w:t>
      </w:r>
      <w:r w:rsidR="00584DA6">
        <w:rPr>
          <w:i/>
        </w:rPr>
        <w:t>12</w:t>
      </w:r>
      <w:r w:rsidR="00A54C25">
        <w:rPr>
          <w:i/>
        </w:rPr>
        <w:t>.</w:t>
      </w:r>
      <w:r w:rsidR="00584DA6">
        <w:rPr>
          <w:i/>
        </w:rPr>
        <w:t>8</w:t>
      </w:r>
      <w:r w:rsidRPr="00530C8E">
        <w:t xml:space="preserve">, </w:t>
      </w:r>
      <w:bookmarkStart w:id="1684" w:name="OLE_LINK6"/>
      <w:r w:rsidRPr="00530C8E">
        <w:t xml:space="preserve">the Interconnected Party shall pay to </w:t>
      </w:r>
      <w:r w:rsidR="00A64DF4">
        <w:t>First Gas</w:t>
      </w:r>
      <w:r w:rsidRPr="00530C8E">
        <w:t xml:space="preserve"> the aggregate amount stated on each invoice</w:t>
      </w:r>
      <w:r w:rsidR="009D661E" w:rsidRPr="00530C8E">
        <w:t xml:space="preserve"> </w:t>
      </w:r>
      <w:r w:rsidRPr="00530C8E">
        <w:t xml:space="preserve">by direct credit to </w:t>
      </w:r>
      <w:r w:rsidR="00A64DF4">
        <w:t>First Gas’</w:t>
      </w:r>
      <w:r w:rsidRPr="00530C8E">
        <w:t xml:space="preserve"> bank account</w:t>
      </w:r>
      <w:r w:rsidR="0064470A" w:rsidRPr="00530C8E">
        <w:t xml:space="preserve"> </w:t>
      </w:r>
      <w:r w:rsidR="00A54C25">
        <w:t>stated</w:t>
      </w:r>
      <w:r w:rsidR="003E4589">
        <w:t xml:space="preserve"> on the invoice </w:t>
      </w:r>
      <w:r w:rsidR="00A54C25">
        <w:t>(</w:t>
      </w:r>
      <w:r w:rsidR="00A54C25" w:rsidRPr="00CE26DC">
        <w:t xml:space="preserve">or </w:t>
      </w:r>
      <w:r w:rsidR="00A54C25">
        <w:t>to any</w:t>
      </w:r>
      <w:r w:rsidR="00A54C25" w:rsidRPr="00CE26DC">
        <w:t xml:space="preserve"> other bank account notified by </w:t>
      </w:r>
      <w:r w:rsidR="00A54C25">
        <w:t>First Gas</w:t>
      </w:r>
      <w:r w:rsidR="00A54C25" w:rsidRPr="00CE26DC">
        <w:t xml:space="preserve"> in writing</w:t>
      </w:r>
      <w:r w:rsidR="00A54C25">
        <w:t xml:space="preserve">) </w:t>
      </w:r>
      <w:r w:rsidR="0064470A" w:rsidRPr="00530C8E">
        <w:t>by</w:t>
      </w:r>
      <w:r w:rsidR="003E4589">
        <w:t xml:space="preserve"> </w:t>
      </w:r>
      <w:r w:rsidR="0064470A" w:rsidRPr="00530C8E">
        <w:t xml:space="preserve">the </w:t>
      </w:r>
      <w:r w:rsidR="00A54C25">
        <w:t xml:space="preserve">later of: </w:t>
      </w:r>
    </w:p>
    <w:p w14:paraId="1AE69418" w14:textId="4CA25AB3" w:rsidR="00A54C25" w:rsidRDefault="00A54C25" w:rsidP="00D77AC6">
      <w:pPr>
        <w:numPr>
          <w:ilvl w:val="2"/>
          <w:numId w:val="4"/>
        </w:numPr>
      </w:pPr>
      <w:r>
        <w:t xml:space="preserve">the </w:t>
      </w:r>
      <w:r w:rsidR="0064470A" w:rsidRPr="00530C8E">
        <w:t>20</w:t>
      </w:r>
      <w:r w:rsidR="0064470A" w:rsidRPr="003E4589">
        <w:rPr>
          <w:vertAlign w:val="superscript"/>
        </w:rPr>
        <w:t>th</w:t>
      </w:r>
      <w:r w:rsidR="0064470A" w:rsidRPr="00530C8E">
        <w:t xml:space="preserve"> </w:t>
      </w:r>
      <w:r w:rsidR="002C1C64">
        <w:t>Day</w:t>
      </w:r>
      <w:r w:rsidR="0064470A" w:rsidRPr="00530C8E">
        <w:t xml:space="preserve"> of the </w:t>
      </w:r>
      <w:r w:rsidR="002C1C64">
        <w:t>Month</w:t>
      </w:r>
      <w:r w:rsidR="0064470A" w:rsidRPr="00530C8E">
        <w:t xml:space="preserve"> in which the invoice is </w:t>
      </w:r>
      <w:r>
        <w:t>issued; and</w:t>
      </w:r>
    </w:p>
    <w:p w14:paraId="2694BF11" w14:textId="02E3DA47" w:rsidR="00A54C25" w:rsidRDefault="00A54C25" w:rsidP="00D77AC6">
      <w:pPr>
        <w:numPr>
          <w:ilvl w:val="2"/>
          <w:numId w:val="4"/>
        </w:numPr>
      </w:pPr>
      <w:r>
        <w:t xml:space="preserve">10 </w:t>
      </w:r>
      <w:del w:id="1685" w:author="Bell Gully" w:date="2018-06-29T15:57:00Z">
        <w:r w:rsidDel="00253726">
          <w:delText xml:space="preserve">Business </w:delText>
        </w:r>
      </w:del>
      <w:r>
        <w:t>Days after the invoice is issued.</w:t>
      </w:r>
    </w:p>
    <w:p w14:paraId="02E243CA" w14:textId="54AD4FC4" w:rsidR="00C6575C" w:rsidRPr="00530C8E" w:rsidRDefault="00A54C25" w:rsidP="00D77AC6">
      <w:pPr>
        <w:ind w:left="624"/>
      </w:pPr>
      <w:r>
        <w:t xml:space="preserve">The Interconnected Party </w:t>
      </w:r>
      <w:bookmarkEnd w:id="1684"/>
      <w:r w:rsidR="00D77AC6">
        <w:t>shall</w:t>
      </w:r>
      <w:r w:rsidR="003E4589">
        <w:t xml:space="preserve"> </w:t>
      </w:r>
      <w:r w:rsidR="007E2147">
        <w:t>no later than one Business Day after it makes a payment</w:t>
      </w:r>
      <w:r w:rsidR="00204A82" w:rsidRPr="00530C8E">
        <w:t xml:space="preserve"> </w:t>
      </w:r>
      <w:r w:rsidR="00953B5F">
        <w:t>notify</w:t>
      </w:r>
      <w:r w:rsidR="00204A82" w:rsidRPr="00530C8E">
        <w:t xml:space="preserve"> </w:t>
      </w:r>
      <w:r w:rsidR="00A64DF4">
        <w:t>First Gas</w:t>
      </w:r>
      <w:r w:rsidR="00204A82" w:rsidRPr="00530C8E">
        <w:t xml:space="preserve"> of the invoice numbers and the respective amounts to which </w:t>
      </w:r>
      <w:r w:rsidR="007E2147">
        <w:t>that</w:t>
      </w:r>
      <w:r w:rsidR="00204A82" w:rsidRPr="00530C8E">
        <w:t xml:space="preserve"> payment relates</w:t>
      </w:r>
      <w:r w:rsidR="00C6575C" w:rsidRPr="00530C8E">
        <w:t>.</w:t>
      </w:r>
    </w:p>
    <w:p w14:paraId="3D4F5315" w14:textId="77777777" w:rsidR="004E4A82" w:rsidRPr="00530C8E" w:rsidRDefault="004E4A82" w:rsidP="004E4A82">
      <w:pPr>
        <w:pStyle w:val="Heading2"/>
        <w:ind w:left="623"/>
        <w:rPr>
          <w:iCs/>
        </w:rPr>
      </w:pPr>
      <w:bookmarkStart w:id="1686" w:name="_Ref106444702"/>
      <w:r w:rsidRPr="00530C8E">
        <w:rPr>
          <w:iCs/>
        </w:rPr>
        <w:t>Disputed Invoices</w:t>
      </w:r>
    </w:p>
    <w:p w14:paraId="34D3D052" w14:textId="482CF2CC" w:rsidR="009D3067" w:rsidRPr="009D3067" w:rsidRDefault="009D3067" w:rsidP="009871BE">
      <w:pPr>
        <w:numPr>
          <w:ilvl w:val="1"/>
          <w:numId w:val="4"/>
        </w:numPr>
      </w:pPr>
      <w:del w:id="1687" w:author="Bell Gully" w:date="2018-07-07T20:02:00Z">
        <w:r w:rsidDel="00A908E3">
          <w:delText xml:space="preserve">Subject to </w:delText>
        </w:r>
        <w:r w:rsidRPr="009D3067" w:rsidDel="00A908E3">
          <w:rPr>
            <w:i/>
          </w:rPr>
          <w:delText>section 12.7</w:delText>
        </w:r>
        <w:r w:rsidDel="00A908E3">
          <w:delText>, i</w:delText>
        </w:r>
      </w:del>
      <w:ins w:id="1688" w:author="Bell Gully" w:date="2018-07-07T20:02:00Z">
        <w:r w:rsidR="00A908E3">
          <w:t>I</w:t>
        </w:r>
      </w:ins>
      <w:r>
        <w:t>f</w:t>
      </w:r>
      <w:r w:rsidR="003E4589" w:rsidRPr="00F27205">
        <w:t xml:space="preserve"> the Interconnected Party </w:t>
      </w:r>
      <w:ins w:id="1689" w:author="Bell Gully" w:date="2018-07-07T20:04:00Z">
        <w:r w:rsidR="00461A79">
          <w:t xml:space="preserve">wishes to </w:t>
        </w:r>
      </w:ins>
      <w:r w:rsidR="003E4589" w:rsidRPr="00F27205">
        <w:t>dispute</w:t>
      </w:r>
      <w:del w:id="1690" w:author="Bell Gully" w:date="2018-07-07T20:04:00Z">
        <w:r w:rsidR="003E4589" w:rsidRPr="00F27205" w:rsidDel="00461A79">
          <w:delText>s</w:delText>
        </w:r>
      </w:del>
      <w:r w:rsidR="003E4589" w:rsidRPr="00F27205">
        <w:t xml:space="preserve"> any invoiced amount under </w:t>
      </w:r>
      <w:r w:rsidR="003E4589" w:rsidRPr="00F27205">
        <w:rPr>
          <w:i/>
        </w:rPr>
        <w:t xml:space="preserve">section </w:t>
      </w:r>
      <w:r w:rsidR="003E70D8">
        <w:rPr>
          <w:i/>
        </w:rPr>
        <w:t>12</w:t>
      </w:r>
      <w:r w:rsidR="005A1010">
        <w:rPr>
          <w:i/>
        </w:rPr>
        <w:t>.1</w:t>
      </w:r>
      <w:r>
        <w:t xml:space="preserve"> (</w:t>
      </w:r>
      <w:r w:rsidRPr="007825F7">
        <w:rPr>
          <w:i/>
        </w:rPr>
        <w:t>Invoice Dispute</w:t>
      </w:r>
      <w:r>
        <w:t>)</w:t>
      </w:r>
      <w:r w:rsidR="003E4589" w:rsidRPr="00F27205">
        <w:t xml:space="preserve">, the Interconnected Party shall, within 10 </w:t>
      </w:r>
      <w:ins w:id="1691" w:author="Bell Gully" w:date="2018-06-29T15:57:00Z">
        <w:r w:rsidR="00253726">
          <w:t xml:space="preserve">Business </w:t>
        </w:r>
      </w:ins>
      <w:r w:rsidR="003E4589" w:rsidRPr="00F27205">
        <w:t xml:space="preserve">Days from the date it received the invoice, notify </w:t>
      </w:r>
      <w:r w:rsidR="00A64DF4">
        <w:t>First Gas</w:t>
      </w:r>
      <w:r w:rsidR="003E4589" w:rsidRPr="00F27205">
        <w:t xml:space="preserve"> in writing identifying the amount in dispute </w:t>
      </w:r>
      <w:r>
        <w:t>and giving</w:t>
      </w:r>
      <w:r w:rsidR="003E4589" w:rsidRPr="00F27205">
        <w:t xml:space="preserve"> full reasons for the dispute</w:t>
      </w:r>
      <w:r w:rsidR="008819DA">
        <w:t xml:space="preserve"> (</w:t>
      </w:r>
      <w:r w:rsidR="008819DA" w:rsidRPr="008819DA">
        <w:rPr>
          <w:i/>
        </w:rPr>
        <w:t>Invoice Dispute Notice</w:t>
      </w:r>
      <w:r w:rsidR="008819DA">
        <w:t>)</w:t>
      </w:r>
      <w:r w:rsidR="003E4589" w:rsidRPr="00F27205">
        <w:t>. The Interconnected Party shall pay the undisputed portion of the invoice</w:t>
      </w:r>
      <w:r w:rsidR="008819DA">
        <w:t xml:space="preserve">. </w:t>
      </w:r>
      <w:r w:rsidR="008819DA" w:rsidRPr="00CE26DC">
        <w:t xml:space="preserve">If the </w:t>
      </w:r>
      <w:r w:rsidR="008819DA">
        <w:t xml:space="preserve">Invoice </w:t>
      </w:r>
      <w:r w:rsidR="008819DA" w:rsidRPr="00CE26DC">
        <w:t xml:space="preserve">Dispute has not been resolved by negotiation between the </w:t>
      </w:r>
      <w:r w:rsidR="008819DA">
        <w:t>P</w:t>
      </w:r>
      <w:r w:rsidR="008819DA" w:rsidRPr="00CE26DC">
        <w:t>arties within 1</w:t>
      </w:r>
      <w:r w:rsidR="008819DA">
        <w:t>0</w:t>
      </w:r>
      <w:r w:rsidR="008819DA" w:rsidRPr="00CE26DC">
        <w:t xml:space="preserve"> Business Days of </w:t>
      </w:r>
      <w:r w:rsidR="008819DA">
        <w:t>First Gas</w:t>
      </w:r>
      <w:r w:rsidR="008819DA" w:rsidRPr="00CE26DC">
        <w:t xml:space="preserve"> receiving the </w:t>
      </w:r>
      <w:r w:rsidR="008819DA">
        <w:t xml:space="preserve">Invoice </w:t>
      </w:r>
      <w:r w:rsidR="008819DA" w:rsidRPr="00CE26DC">
        <w:t>Dispute Notice</w:t>
      </w:r>
      <w:r w:rsidR="003E4589" w:rsidRPr="00F27205">
        <w:t xml:space="preserve">, </w:t>
      </w:r>
      <w:r w:rsidR="003E4589" w:rsidRPr="00F27205">
        <w:rPr>
          <w:i/>
        </w:rPr>
        <w:t xml:space="preserve">section </w:t>
      </w:r>
      <w:r w:rsidR="003E70D8">
        <w:rPr>
          <w:i/>
        </w:rPr>
        <w:t xml:space="preserve">18 </w:t>
      </w:r>
      <w:r w:rsidR="003E4589" w:rsidRPr="00F27205">
        <w:t>shall apply</w:t>
      </w:r>
      <w:r w:rsidR="006B6126" w:rsidRPr="00CA4174">
        <w:rPr>
          <w:bCs/>
          <w:iCs/>
        </w:rPr>
        <w:t>.</w:t>
      </w:r>
      <w:ins w:id="1692" w:author="Bell Gully" w:date="2018-07-07T20:02:00Z">
        <w:r w:rsidR="00A908E3">
          <w:rPr>
            <w:bCs/>
            <w:iCs/>
          </w:rPr>
          <w:t xml:space="preserve">  Where either Party has to pay money to the other Party as a result of the determination of an Invoice Dispute, then in addition to such payment, </w:t>
        </w:r>
        <w:r w:rsidR="00A908E3" w:rsidRPr="00530C8E">
          <w:t xml:space="preserve">interest shall be payable on the amount </w:t>
        </w:r>
        <w:r w:rsidR="00A908E3">
          <w:t>payable</w:t>
        </w:r>
        <w:r w:rsidR="00A908E3" w:rsidRPr="00530C8E">
          <w:t xml:space="preserve"> from the due date for payment until </w:t>
        </w:r>
        <w:r w:rsidR="00A908E3">
          <w:t>the date such payment is made</w:t>
        </w:r>
        <w:r w:rsidR="00A908E3" w:rsidRPr="00530C8E">
          <w:t xml:space="preserve">, at a rate equal to the </w:t>
        </w:r>
        <w:r w:rsidR="00A908E3">
          <w:t>Bill</w:t>
        </w:r>
        <w:r w:rsidR="00A908E3" w:rsidRPr="00530C8E">
          <w:t xml:space="preserve"> Rate</w:t>
        </w:r>
        <w:r w:rsidR="00A908E3">
          <w:t xml:space="preserve"> plus 2% per annum</w:t>
        </w:r>
        <w:r w:rsidR="00A908E3" w:rsidRPr="00530C8E">
          <w:t xml:space="preserve">, calculated on a Daily basis (compounded </w:t>
        </w:r>
        <w:r w:rsidR="00A908E3">
          <w:t>Month</w:t>
        </w:r>
        <w:r w:rsidR="00A908E3" w:rsidRPr="00530C8E">
          <w:t>ly)</w:t>
        </w:r>
        <w:r w:rsidR="00A908E3">
          <w:t>.</w:t>
        </w:r>
      </w:ins>
    </w:p>
    <w:p w14:paraId="27331709" w14:textId="6C8AFC12" w:rsidR="00C6575C" w:rsidRPr="00530C8E" w:rsidRDefault="009D3067" w:rsidP="009871BE">
      <w:pPr>
        <w:numPr>
          <w:ilvl w:val="1"/>
          <w:numId w:val="4"/>
        </w:numPr>
      </w:pPr>
      <w:r>
        <w:t xml:space="preserve">In the absence of any manifest error, the Interconnected Party shall pay </w:t>
      </w:r>
      <w:r w:rsidR="00576E20">
        <w:t>each</w:t>
      </w:r>
      <w:r>
        <w:t xml:space="preserve"> invoiced amount in full in accordance with </w:t>
      </w:r>
      <w:r w:rsidRPr="000C0ABB">
        <w:rPr>
          <w:i/>
        </w:rPr>
        <w:t xml:space="preserve">section </w:t>
      </w:r>
      <w:r>
        <w:rPr>
          <w:i/>
        </w:rPr>
        <w:t>12.5</w:t>
      </w:r>
      <w:r>
        <w:t xml:space="preserve"> without any </w:t>
      </w:r>
      <w:ins w:id="1693" w:author="Bell Gully" w:date="2018-06-29T15:57:00Z">
        <w:r w:rsidR="00253726">
          <w:t xml:space="preserve">withholding, </w:t>
        </w:r>
      </w:ins>
      <w:r>
        <w:t>deduction or set-off of any kind.</w:t>
      </w:r>
      <w:r w:rsidR="006B6126">
        <w:rPr>
          <w:bCs/>
          <w:iCs/>
          <w:color w:val="000080"/>
        </w:rPr>
        <w:t xml:space="preserve"> </w:t>
      </w:r>
      <w:r w:rsidR="00C6575C" w:rsidRPr="00530C8E">
        <w:t xml:space="preserve">  </w:t>
      </w:r>
      <w:bookmarkEnd w:id="1686"/>
    </w:p>
    <w:p w14:paraId="6E078CE8" w14:textId="77777777" w:rsidR="004E4A82" w:rsidRPr="00530C8E" w:rsidRDefault="003E4589" w:rsidP="004E4A82">
      <w:pPr>
        <w:pStyle w:val="Heading2"/>
        <w:ind w:left="623"/>
        <w:rPr>
          <w:iCs/>
        </w:rPr>
      </w:pPr>
      <w:r w:rsidRPr="00530C8E">
        <w:rPr>
          <w:iCs/>
        </w:rPr>
        <w:t xml:space="preserve">Incorrect Invoices </w:t>
      </w:r>
    </w:p>
    <w:p w14:paraId="32B59BEA" w14:textId="201CA57B" w:rsidR="00C6575C" w:rsidRPr="00530C8E" w:rsidRDefault="003E4589" w:rsidP="009871BE">
      <w:pPr>
        <w:numPr>
          <w:ilvl w:val="1"/>
          <w:numId w:val="4"/>
        </w:numPr>
      </w:pPr>
      <w:r w:rsidRPr="00F27205">
        <w:t xml:space="preserve">If it shall be found at any time that the Interconnected Party has been overcharged or undercharged then, within </w:t>
      </w:r>
      <w:r w:rsidR="004151A1">
        <w:t>20 Business</w:t>
      </w:r>
      <w:r w:rsidRPr="00F27205">
        <w:t xml:space="preserve"> </w:t>
      </w:r>
      <w:r w:rsidR="002C1C64">
        <w:t>Day</w:t>
      </w:r>
      <w:r w:rsidRPr="00F27205">
        <w:t xml:space="preserve">s after </w:t>
      </w:r>
      <w:r w:rsidR="00FF219D">
        <w:t>that</w:t>
      </w:r>
      <w:r w:rsidRPr="00F27205">
        <w:t xml:space="preserve"> error has been discovered and the </w:t>
      </w:r>
      <w:r w:rsidR="00932850">
        <w:t xml:space="preserve">correct </w:t>
      </w:r>
      <w:r w:rsidRPr="00F27205">
        <w:t xml:space="preserve">amount has been agreed by the Parties or determined pursuant to </w:t>
      </w:r>
      <w:r w:rsidRPr="00F27205">
        <w:rPr>
          <w:i/>
          <w:iCs/>
        </w:rPr>
        <w:t xml:space="preserve">section </w:t>
      </w:r>
      <w:r w:rsidR="003E70D8">
        <w:rPr>
          <w:i/>
          <w:iCs/>
        </w:rPr>
        <w:t>18</w:t>
      </w:r>
      <w:r w:rsidRPr="00F27205">
        <w:t xml:space="preserve">, </w:t>
      </w:r>
      <w:r w:rsidR="00A64DF4">
        <w:t>First Gas</w:t>
      </w:r>
      <w:r w:rsidRPr="00F27205">
        <w:t xml:space="preserve"> shall issue a credit note or debit note (as appropriate) in accordance with the Goods and Services Tax Act 1985. If the Interconnected Party has paid the invoice(s) containing </w:t>
      </w:r>
      <w:r w:rsidR="00932850">
        <w:t>an</w:t>
      </w:r>
      <w:r w:rsidR="00FF219D" w:rsidRPr="00F27205">
        <w:t xml:space="preserve"> </w:t>
      </w:r>
      <w:r w:rsidRPr="00F27205">
        <w:t>overcharge or undercharge</w:t>
      </w:r>
      <w:r w:rsidR="00932850">
        <w:t>,</w:t>
      </w:r>
      <w:r w:rsidRPr="00F27205">
        <w:t xml:space="preserve"> </w:t>
      </w:r>
      <w:r w:rsidR="00A64DF4">
        <w:t>First Gas</w:t>
      </w:r>
      <w:r w:rsidRPr="00F27205">
        <w:t xml:space="preserve"> will </w:t>
      </w:r>
      <w:r w:rsidR="000266EB">
        <w:t>issue a credit note or debit note (where required) and</w:t>
      </w:r>
      <w:r w:rsidR="000266EB" w:rsidRPr="00F27205">
        <w:t xml:space="preserve"> </w:t>
      </w:r>
      <w:r w:rsidRPr="00F27205">
        <w:t xml:space="preserve">refund or pay the Interconnected Party the amount of </w:t>
      </w:r>
      <w:r w:rsidR="00FF219D">
        <w:t>that</w:t>
      </w:r>
      <w:r w:rsidRPr="00F27205">
        <w:t xml:space="preserve"> overcharge or undercharge, as appropriate, </w:t>
      </w:r>
      <w:r w:rsidR="00932850">
        <w:t xml:space="preserve">as a correction on its next invoice, </w:t>
      </w:r>
      <w:r w:rsidRPr="00F27205">
        <w:t xml:space="preserve">provided that there shall be no right to re-open invoices </w:t>
      </w:r>
      <w:del w:id="1694" w:author="Bell Gully" w:date="2018-06-29T15:57:00Z">
        <w:r w:rsidR="00791722" w:rsidDel="00253726">
          <w:delText xml:space="preserve">for Charges </w:delText>
        </w:r>
      </w:del>
      <w:r w:rsidRPr="00F27205">
        <w:t xml:space="preserve">if more than </w:t>
      </w:r>
      <w:del w:id="1695" w:author="Bell Gully" w:date="2018-06-29T15:57:00Z">
        <w:r w:rsidRPr="00F27205" w:rsidDel="00253726">
          <w:delText xml:space="preserve">18 </w:delText>
        </w:r>
      </w:del>
      <w:ins w:id="1696" w:author="Bell Gully" w:date="2018-06-29T15:57:00Z">
        <w:r w:rsidR="00253726">
          <w:t xml:space="preserve">26 </w:t>
        </w:r>
      </w:ins>
      <w:r w:rsidR="002C1C64">
        <w:t>Month</w:t>
      </w:r>
      <w:r w:rsidRPr="00F27205">
        <w:t xml:space="preserve">s </w:t>
      </w:r>
      <w:del w:id="1697" w:author="Bell Gully" w:date="2018-06-29T15:57:00Z">
        <w:r w:rsidR="00791722" w:rsidDel="00253726">
          <w:delText xml:space="preserve">(or, in respect of invoices for OBA Charges, 26 Months) </w:delText>
        </w:r>
      </w:del>
      <w:r w:rsidR="00791722">
        <w:t>have</w:t>
      </w:r>
      <w:r w:rsidRPr="00F27205">
        <w:t xml:space="preserve"> elapsed since the date of the invoice.</w:t>
      </w:r>
    </w:p>
    <w:p w14:paraId="7C2B2EC1" w14:textId="77777777" w:rsidR="004E4A82" w:rsidRPr="00530C8E" w:rsidRDefault="004E4A82" w:rsidP="004E4A82">
      <w:pPr>
        <w:pStyle w:val="Heading2"/>
        <w:ind w:left="623"/>
        <w:rPr>
          <w:iCs/>
        </w:rPr>
      </w:pPr>
      <w:r w:rsidRPr="00530C8E">
        <w:rPr>
          <w:iCs/>
        </w:rPr>
        <w:t>Default Interest</w:t>
      </w:r>
    </w:p>
    <w:p w14:paraId="1FAD9EA5" w14:textId="7D773FA7" w:rsidR="00C6575C" w:rsidRDefault="003E4589" w:rsidP="009871BE">
      <w:pPr>
        <w:numPr>
          <w:ilvl w:val="1"/>
          <w:numId w:val="4"/>
        </w:numPr>
        <w:rPr>
          <w:ins w:id="1698" w:author="Bell Gully" w:date="2018-07-08T10:31:00Z"/>
        </w:rPr>
      </w:pPr>
      <w:bookmarkStart w:id="1699" w:name="_Ref264986433"/>
      <w:r>
        <w:t xml:space="preserve">Where the Interconnected Party </w:t>
      </w:r>
      <w:r w:rsidR="00C6575C" w:rsidRPr="00530C8E">
        <w:t>default</w:t>
      </w:r>
      <w:r>
        <w:t>s</w:t>
      </w:r>
      <w:r w:rsidR="00C6575C" w:rsidRPr="00530C8E">
        <w:t xml:space="preserve"> without </w:t>
      </w:r>
      <w:del w:id="1700" w:author="Bell Gully" w:date="2018-07-12T20:46:00Z">
        <w:r w:rsidDel="00B31B9B">
          <w:delText>reasonable</w:delText>
        </w:r>
        <w:r w:rsidR="00C6575C" w:rsidRPr="00530C8E" w:rsidDel="00B31B9B">
          <w:delText xml:space="preserve"> </w:delText>
        </w:r>
      </w:del>
      <w:ins w:id="1701" w:author="Bell Gully" w:date="2018-07-12T20:46:00Z">
        <w:r w:rsidR="00B31B9B">
          <w:t>lawful</w:t>
        </w:r>
        <w:r w:rsidR="00B31B9B" w:rsidRPr="00530C8E">
          <w:t xml:space="preserve"> </w:t>
        </w:r>
      </w:ins>
      <w:r w:rsidR="00C6575C" w:rsidRPr="00530C8E">
        <w:t xml:space="preserve">excuse in the payment on the due date </w:t>
      </w:r>
      <w:r w:rsidR="008051DF">
        <w:t xml:space="preserve">of any </w:t>
      </w:r>
      <w:r w:rsidR="000608E3">
        <w:t>amount</w:t>
      </w:r>
      <w:r w:rsidR="008051DF">
        <w:t xml:space="preserve"> payable </w:t>
      </w:r>
      <w:r w:rsidR="000608E3">
        <w:t>under this Agreement</w:t>
      </w:r>
      <w:r w:rsidR="00C6575C" w:rsidRPr="00530C8E">
        <w:t xml:space="preserve">, then interest shall be payable on the amount unpaid from the due date for payment until </w:t>
      </w:r>
      <w:r w:rsidR="00A6498C">
        <w:lastRenderedPageBreak/>
        <w:t>the date payment is made</w:t>
      </w:r>
      <w:r w:rsidR="00C6575C" w:rsidRPr="00530C8E">
        <w:t xml:space="preserve">, at a rate equal to the </w:t>
      </w:r>
      <w:r w:rsidR="008051DF">
        <w:t>Bill</w:t>
      </w:r>
      <w:r w:rsidR="00C6575C" w:rsidRPr="00530C8E">
        <w:t xml:space="preserve"> Rate</w:t>
      </w:r>
      <w:r w:rsidR="00A6498C">
        <w:t xml:space="preserve"> plus 5% per annum</w:t>
      </w:r>
      <w:r w:rsidR="00C6575C" w:rsidRPr="00530C8E">
        <w:t xml:space="preserve">, calculated on a </w:t>
      </w:r>
      <w:r w:rsidR="00297353" w:rsidRPr="00530C8E">
        <w:t>D</w:t>
      </w:r>
      <w:r w:rsidR="00C6575C" w:rsidRPr="00530C8E">
        <w:t>aily basis</w:t>
      </w:r>
      <w:r w:rsidR="00297353" w:rsidRPr="00530C8E">
        <w:t xml:space="preserve"> (compounded </w:t>
      </w:r>
      <w:r w:rsidR="002C1C64">
        <w:t>Month</w:t>
      </w:r>
      <w:r w:rsidR="00297353" w:rsidRPr="00530C8E">
        <w:t>ly)</w:t>
      </w:r>
      <w:r w:rsidR="00C6575C" w:rsidRPr="00530C8E">
        <w:t>.</w:t>
      </w:r>
      <w:bookmarkEnd w:id="1699"/>
    </w:p>
    <w:p w14:paraId="4C7F984D" w14:textId="6CC8D256" w:rsidR="00074796" w:rsidRPr="00530C8E" w:rsidDel="0008422E" w:rsidRDefault="00074796" w:rsidP="00A74DD1">
      <w:pPr>
        <w:numPr>
          <w:ilvl w:val="1"/>
          <w:numId w:val="4"/>
        </w:numPr>
        <w:rPr>
          <w:del w:id="1702" w:author="Bell Gully" w:date="2018-08-08T16:22:00Z"/>
        </w:rPr>
      </w:pPr>
    </w:p>
    <w:p w14:paraId="62ABF595" w14:textId="0B142586" w:rsidR="00C6575C" w:rsidRPr="00530C8E" w:rsidRDefault="00C6575C" w:rsidP="009871BE">
      <w:pPr>
        <w:pStyle w:val="Heading1"/>
        <w:numPr>
          <w:ilvl w:val="0"/>
          <w:numId w:val="4"/>
        </w:numPr>
      </w:pPr>
      <w:bookmarkStart w:id="1703" w:name="_Toc423342335"/>
      <w:bookmarkStart w:id="1704" w:name="_Toc423348026"/>
      <w:bookmarkStart w:id="1705" w:name="_Toc424040092"/>
      <w:bookmarkStart w:id="1706" w:name="_Toc424043150"/>
      <w:bookmarkStart w:id="1707" w:name="_Toc424124632"/>
      <w:bookmarkStart w:id="1708" w:name="_Toc423342337"/>
      <w:bookmarkStart w:id="1709" w:name="_Toc423348028"/>
      <w:bookmarkStart w:id="1710" w:name="_Toc424040094"/>
      <w:bookmarkStart w:id="1711" w:name="_Toc424043152"/>
      <w:bookmarkStart w:id="1712" w:name="_Toc424124634"/>
      <w:bookmarkStart w:id="1713" w:name="_Toc423342338"/>
      <w:bookmarkStart w:id="1714" w:name="_Toc423348029"/>
      <w:bookmarkStart w:id="1715" w:name="_Toc424040095"/>
      <w:bookmarkStart w:id="1716" w:name="_Toc424043153"/>
      <w:bookmarkStart w:id="1717" w:name="_Toc424124635"/>
      <w:bookmarkStart w:id="1718" w:name="_Toc423342339"/>
      <w:bookmarkStart w:id="1719" w:name="_Toc423348030"/>
      <w:bookmarkStart w:id="1720" w:name="_Toc424040096"/>
      <w:bookmarkStart w:id="1721" w:name="_Toc424043154"/>
      <w:bookmarkStart w:id="1722" w:name="_Toc424124636"/>
      <w:bookmarkStart w:id="1723" w:name="_Toc423342340"/>
      <w:bookmarkStart w:id="1724" w:name="_Toc423348031"/>
      <w:bookmarkStart w:id="1725" w:name="_Toc424040097"/>
      <w:bookmarkStart w:id="1726" w:name="_Toc424043155"/>
      <w:bookmarkStart w:id="1727" w:name="_Toc424124637"/>
      <w:bookmarkStart w:id="1728" w:name="_Toc423342341"/>
      <w:bookmarkStart w:id="1729" w:name="_Toc423348032"/>
      <w:bookmarkStart w:id="1730" w:name="_Toc424040098"/>
      <w:bookmarkStart w:id="1731" w:name="_Toc424043156"/>
      <w:bookmarkStart w:id="1732" w:name="_Toc424124638"/>
      <w:bookmarkStart w:id="1733" w:name="_Toc423342342"/>
      <w:bookmarkStart w:id="1734" w:name="_Toc423348033"/>
      <w:bookmarkStart w:id="1735" w:name="_Toc424040099"/>
      <w:bookmarkStart w:id="1736" w:name="_Toc424043157"/>
      <w:bookmarkStart w:id="1737" w:name="_Toc424124639"/>
      <w:bookmarkStart w:id="1738" w:name="_Toc423342343"/>
      <w:bookmarkStart w:id="1739" w:name="_Toc423348034"/>
      <w:bookmarkStart w:id="1740" w:name="_Toc424040100"/>
      <w:bookmarkStart w:id="1741" w:name="_Toc424043158"/>
      <w:bookmarkStart w:id="1742" w:name="_Toc424124640"/>
      <w:bookmarkStart w:id="1743" w:name="_Toc423342344"/>
      <w:bookmarkStart w:id="1744" w:name="_Toc423348035"/>
      <w:bookmarkStart w:id="1745" w:name="_Toc424040101"/>
      <w:bookmarkStart w:id="1746" w:name="_Toc424043159"/>
      <w:bookmarkStart w:id="1747" w:name="_Toc424124641"/>
      <w:bookmarkStart w:id="1748" w:name="_Toc423342347"/>
      <w:bookmarkStart w:id="1749" w:name="_Toc423348038"/>
      <w:bookmarkStart w:id="1750" w:name="_Toc424040104"/>
      <w:bookmarkStart w:id="1751" w:name="_Toc424043162"/>
      <w:bookmarkStart w:id="1752" w:name="_Toc424124644"/>
      <w:bookmarkStart w:id="1753" w:name="_Toc423342352"/>
      <w:bookmarkStart w:id="1754" w:name="_Toc423348043"/>
      <w:bookmarkStart w:id="1755" w:name="_Toc424040109"/>
      <w:bookmarkStart w:id="1756" w:name="_Toc424043167"/>
      <w:bookmarkStart w:id="1757" w:name="_Toc424124649"/>
      <w:bookmarkStart w:id="1758" w:name="_Toc423342370"/>
      <w:bookmarkStart w:id="1759" w:name="_Toc423348061"/>
      <w:bookmarkStart w:id="1760" w:name="_Toc424040127"/>
      <w:bookmarkStart w:id="1761" w:name="_Toc424043185"/>
      <w:bookmarkStart w:id="1762" w:name="_Toc424124667"/>
      <w:bookmarkStart w:id="1763" w:name="_Toc521675266"/>
      <w:bookmarkEnd w:id="1408"/>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r w:rsidRPr="00530C8E">
        <w:t>ACCESS RIGHTS</w:t>
      </w:r>
      <w:bookmarkEnd w:id="1763"/>
    </w:p>
    <w:p w14:paraId="79F94691" w14:textId="77777777" w:rsidR="00C6575C" w:rsidRPr="00530C8E" w:rsidRDefault="00C6575C">
      <w:pPr>
        <w:pStyle w:val="Heading2"/>
      </w:pPr>
      <w:r w:rsidRPr="00530C8E">
        <w:t>Grant of Rights</w:t>
      </w:r>
    </w:p>
    <w:p w14:paraId="6B152907" w14:textId="010506FE" w:rsidR="00C6575C" w:rsidRPr="00530C8E" w:rsidRDefault="000608E3" w:rsidP="009871BE">
      <w:pPr>
        <w:numPr>
          <w:ilvl w:val="1"/>
          <w:numId w:val="4"/>
        </w:numPr>
        <w:rPr>
          <w:snapToGrid w:val="0"/>
        </w:rPr>
      </w:pPr>
      <w:r>
        <w:t xml:space="preserve">First Gas </w:t>
      </w:r>
      <w:r w:rsidR="00846799">
        <w:t>grants</w:t>
      </w:r>
      <w:r w:rsidR="00C6575C" w:rsidRPr="00530C8E">
        <w:t xml:space="preserve"> </w:t>
      </w:r>
      <w:r>
        <w:t>the Interconnected Party</w:t>
      </w:r>
      <w:r w:rsidR="00AA0F56">
        <w:t xml:space="preserve"> a</w:t>
      </w:r>
      <w:r w:rsidR="00C6575C" w:rsidRPr="00530C8E">
        <w:t xml:space="preserve"> right </w:t>
      </w:r>
      <w:r w:rsidR="00AA0F56">
        <w:t>to</w:t>
      </w:r>
      <w:r w:rsidR="00C6575C" w:rsidRPr="00530C8E">
        <w:t xml:space="preserve"> access </w:t>
      </w:r>
      <w:r w:rsidR="001A6660">
        <w:t>a</w:t>
      </w:r>
      <w:r w:rsidR="00AA0F56">
        <w:t xml:space="preserve"> </w:t>
      </w:r>
      <w:r w:rsidR="00F05DB3">
        <w:t>Delivery</w:t>
      </w:r>
      <w:r w:rsidR="00202D86">
        <w:t xml:space="preserve"> Point</w:t>
      </w:r>
      <w:r w:rsidR="00544BAD" w:rsidRPr="00530C8E">
        <w:t xml:space="preserve"> </w:t>
      </w:r>
      <w:r w:rsidR="00C6575C" w:rsidRPr="00530C8E">
        <w:t xml:space="preserve">on the terms set out in this </w:t>
      </w:r>
      <w:r w:rsidR="00C6575C" w:rsidRPr="00530C8E">
        <w:rPr>
          <w:i/>
          <w:iCs/>
        </w:rPr>
        <w:t>section</w:t>
      </w:r>
      <w:r w:rsidR="00544976" w:rsidRPr="00530C8E">
        <w:t> </w:t>
      </w:r>
      <w:r w:rsidR="003E70D8">
        <w:rPr>
          <w:i/>
        </w:rPr>
        <w:t>13</w:t>
      </w:r>
      <w:r w:rsidR="00661C02">
        <w:rPr>
          <w:i/>
        </w:rPr>
        <w:t xml:space="preserve"> </w:t>
      </w:r>
      <w:r w:rsidR="00C6575C" w:rsidRPr="00530C8E">
        <w:t>to the extent necessary</w:t>
      </w:r>
      <w:r w:rsidR="00544BAD">
        <w:t xml:space="preserve"> for </w:t>
      </w:r>
      <w:r>
        <w:t>the Interconnected Party</w:t>
      </w:r>
      <w:r w:rsidR="00A64DF4">
        <w:t xml:space="preserve"> Gas</w:t>
      </w:r>
      <w:r w:rsidR="00AA0F56">
        <w:t xml:space="preserve"> to</w:t>
      </w:r>
      <w:r w:rsidR="00C6575C" w:rsidRPr="00530C8E">
        <w:t>:</w:t>
      </w:r>
      <w:r w:rsidR="00C6575C" w:rsidRPr="00530C8E">
        <w:rPr>
          <w:snapToGrid w:val="0"/>
        </w:rPr>
        <w:t xml:space="preserve"> </w:t>
      </w:r>
    </w:p>
    <w:p w14:paraId="25D3D13A" w14:textId="7BD661DF" w:rsidR="00EA2E59" w:rsidRDefault="00DB7FA6" w:rsidP="00DB7FA6">
      <w:pPr>
        <w:numPr>
          <w:ilvl w:val="2"/>
          <w:numId w:val="41"/>
        </w:numPr>
        <w:rPr>
          <w:snapToGrid w:val="0"/>
        </w:rPr>
      </w:pPr>
      <w:r>
        <w:rPr>
          <w:snapToGrid w:val="0"/>
        </w:rPr>
        <w:t>maintain</w:t>
      </w:r>
      <w:r w:rsidR="00C6575C" w:rsidRPr="00E01040">
        <w:rPr>
          <w:snapToGrid w:val="0"/>
        </w:rPr>
        <w:t xml:space="preserve"> any </w:t>
      </w:r>
      <w:r w:rsidR="000608E3">
        <w:rPr>
          <w:snapToGrid w:val="0"/>
        </w:rPr>
        <w:t>Interconnected Party</w:t>
      </w:r>
      <w:r w:rsidR="00C175E3" w:rsidRPr="00871DD4">
        <w:rPr>
          <w:snapToGrid w:val="0"/>
        </w:rPr>
        <w:t xml:space="preserve"> </w:t>
      </w:r>
      <w:r w:rsidR="00C6575C" w:rsidRPr="00871DD4">
        <w:rPr>
          <w:snapToGrid w:val="0"/>
        </w:rPr>
        <w:t xml:space="preserve">Equipment; </w:t>
      </w:r>
      <w:r w:rsidR="00EA2E59">
        <w:rPr>
          <w:snapToGrid w:val="0"/>
        </w:rPr>
        <w:t>and</w:t>
      </w:r>
      <w:ins w:id="1764" w:author="Bell Gully" w:date="2018-07-12T20:46:00Z">
        <w:r w:rsidR="00B31B9B">
          <w:rPr>
            <w:snapToGrid w:val="0"/>
          </w:rPr>
          <w:t>/or</w:t>
        </w:r>
      </w:ins>
    </w:p>
    <w:p w14:paraId="4A0E7643" w14:textId="11866D99" w:rsidR="00C6575C" w:rsidRPr="00530C8E" w:rsidRDefault="00EA2E59" w:rsidP="00DB7FA6">
      <w:pPr>
        <w:numPr>
          <w:ilvl w:val="2"/>
          <w:numId w:val="41"/>
        </w:numPr>
        <w:rPr>
          <w:snapToGrid w:val="0"/>
        </w:rPr>
      </w:pPr>
      <w:proofErr w:type="gramStart"/>
      <w:r>
        <w:rPr>
          <w:snapToGrid w:val="0"/>
        </w:rPr>
        <w:t>exercise</w:t>
      </w:r>
      <w:proofErr w:type="gramEnd"/>
      <w:r>
        <w:rPr>
          <w:snapToGrid w:val="0"/>
        </w:rPr>
        <w:t xml:space="preserve"> any right </w:t>
      </w:r>
      <w:r w:rsidR="00DB7FA6">
        <w:rPr>
          <w:snapToGrid w:val="0"/>
        </w:rPr>
        <w:t>the Interconnected Party</w:t>
      </w:r>
      <w:r w:rsidR="00A6498C">
        <w:rPr>
          <w:snapToGrid w:val="0"/>
        </w:rPr>
        <w:t xml:space="preserve"> </w:t>
      </w:r>
      <w:r>
        <w:rPr>
          <w:snapToGrid w:val="0"/>
        </w:rPr>
        <w:t>may have under this Agreement</w:t>
      </w:r>
      <w:r w:rsidR="00C6575C" w:rsidRPr="00530C8E">
        <w:rPr>
          <w:snapToGrid w:val="0"/>
        </w:rPr>
        <w:t>.</w:t>
      </w:r>
    </w:p>
    <w:p w14:paraId="27DBBA2A" w14:textId="77777777" w:rsidR="00C6575C" w:rsidRPr="00530C8E" w:rsidRDefault="00C6575C">
      <w:pPr>
        <w:pStyle w:val="Heading2"/>
      </w:pPr>
      <w:r w:rsidRPr="00530C8E">
        <w:t>Exercise of Rights</w:t>
      </w:r>
    </w:p>
    <w:p w14:paraId="33819E39" w14:textId="0BE71720" w:rsidR="00C6575C" w:rsidRPr="00530C8E" w:rsidRDefault="00C6575C" w:rsidP="009871BE">
      <w:pPr>
        <w:numPr>
          <w:ilvl w:val="1"/>
          <w:numId w:val="4"/>
        </w:numPr>
        <w:rPr>
          <w:snapToGrid w:val="0"/>
        </w:rPr>
      </w:pPr>
      <w:r w:rsidRPr="00530C8E">
        <w:t>The</w:t>
      </w:r>
      <w:r w:rsidRPr="00530C8E">
        <w:rPr>
          <w:snapToGrid w:val="0"/>
        </w:rPr>
        <w:t xml:space="preserve"> following procedures apply to the exercise of the right</w:t>
      </w:r>
      <w:ins w:id="1765" w:author="Bell Gully" w:date="2018-07-12T20:46:00Z">
        <w:r w:rsidR="00B31B9B">
          <w:rPr>
            <w:snapToGrid w:val="0"/>
          </w:rPr>
          <w:t>s</w:t>
        </w:r>
      </w:ins>
      <w:r w:rsidRPr="00530C8E">
        <w:rPr>
          <w:snapToGrid w:val="0"/>
        </w:rPr>
        <w:t xml:space="preserve"> of access conferred by </w:t>
      </w:r>
      <w:r w:rsidRPr="00530C8E">
        <w:rPr>
          <w:i/>
          <w:iCs/>
          <w:snapToGrid w:val="0"/>
        </w:rPr>
        <w:t xml:space="preserve">section </w:t>
      </w:r>
      <w:r w:rsidR="003E70D8">
        <w:rPr>
          <w:i/>
          <w:iCs/>
          <w:snapToGrid w:val="0"/>
        </w:rPr>
        <w:t>13</w:t>
      </w:r>
      <w:r w:rsidR="00871DD4">
        <w:rPr>
          <w:i/>
          <w:iCs/>
          <w:snapToGrid w:val="0"/>
        </w:rPr>
        <w:t>.1</w:t>
      </w:r>
      <w:r w:rsidRPr="00530C8E">
        <w:rPr>
          <w:snapToGrid w:val="0"/>
        </w:rPr>
        <w:t>:</w:t>
      </w:r>
    </w:p>
    <w:p w14:paraId="0E9FB6B2" w14:textId="3A96C6B6" w:rsidR="00C6575C" w:rsidRPr="00871DD4" w:rsidRDefault="00C6575C" w:rsidP="009871BE">
      <w:pPr>
        <w:numPr>
          <w:ilvl w:val="2"/>
          <w:numId w:val="4"/>
        </w:numPr>
        <w:rPr>
          <w:snapToGrid w:val="0"/>
        </w:rPr>
      </w:pPr>
      <w:r w:rsidRPr="00530C8E">
        <w:rPr>
          <w:snapToGrid w:val="0"/>
        </w:rPr>
        <w:t xml:space="preserve">only “Approved </w:t>
      </w:r>
      <w:r w:rsidR="00871DD4">
        <w:rPr>
          <w:snapToGrid w:val="0"/>
        </w:rPr>
        <w:t>Persons</w:t>
      </w:r>
      <w:r w:rsidRPr="00530C8E">
        <w:rPr>
          <w:snapToGrid w:val="0"/>
        </w:rPr>
        <w:t xml:space="preserve">” may </w:t>
      </w:r>
      <w:r w:rsidR="00871DD4">
        <w:rPr>
          <w:snapToGrid w:val="0"/>
        </w:rPr>
        <w:t xml:space="preserve">enter </w:t>
      </w:r>
      <w:r w:rsidR="001A6660">
        <w:rPr>
          <w:snapToGrid w:val="0"/>
        </w:rPr>
        <w:t>a</w:t>
      </w:r>
      <w:r w:rsidR="00871DD4">
        <w:rPr>
          <w:snapToGrid w:val="0"/>
        </w:rPr>
        <w:t xml:space="preserve"> </w:t>
      </w:r>
      <w:r w:rsidR="00F05DB3">
        <w:rPr>
          <w:snapToGrid w:val="0"/>
        </w:rPr>
        <w:t>Delivery</w:t>
      </w:r>
      <w:r w:rsidR="00202D86">
        <w:rPr>
          <w:snapToGrid w:val="0"/>
        </w:rPr>
        <w:t xml:space="preserve"> Point</w:t>
      </w:r>
      <w:r w:rsidR="00A6498C">
        <w:rPr>
          <w:snapToGrid w:val="0"/>
        </w:rPr>
        <w:t>,</w:t>
      </w:r>
      <w:r w:rsidR="00871DD4">
        <w:rPr>
          <w:snapToGrid w:val="0"/>
        </w:rPr>
        <w:t xml:space="preserve"> where</w:t>
      </w:r>
      <w:r w:rsidRPr="00530C8E">
        <w:rPr>
          <w:snapToGrid w:val="0"/>
        </w:rPr>
        <w:t xml:space="preserve"> Approved </w:t>
      </w:r>
      <w:r w:rsidR="00871DD4">
        <w:rPr>
          <w:snapToGrid w:val="0"/>
        </w:rPr>
        <w:t>Persons</w:t>
      </w:r>
      <w:r w:rsidRPr="00530C8E">
        <w:rPr>
          <w:snapToGrid w:val="0"/>
        </w:rPr>
        <w:t xml:space="preserve"> means those </w:t>
      </w:r>
      <w:r w:rsidR="00871DD4">
        <w:rPr>
          <w:snapToGrid w:val="0"/>
        </w:rPr>
        <w:t xml:space="preserve">of </w:t>
      </w:r>
      <w:r w:rsidR="00C860CA">
        <w:rPr>
          <w:snapToGrid w:val="0"/>
        </w:rPr>
        <w:t>the Interconnected Party’s</w:t>
      </w:r>
      <w:r w:rsidR="00871DD4">
        <w:rPr>
          <w:snapToGrid w:val="0"/>
        </w:rPr>
        <w:t xml:space="preserve"> officers</w:t>
      </w:r>
      <w:r w:rsidRPr="00530C8E">
        <w:rPr>
          <w:snapToGrid w:val="0"/>
        </w:rPr>
        <w:t xml:space="preserve">, agents, employees and contractors (including subcontractors) </w:t>
      </w:r>
      <w:r w:rsidR="00CE4043" w:rsidRPr="00F27205">
        <w:rPr>
          <w:snapToGrid w:val="0"/>
        </w:rPr>
        <w:t xml:space="preserve">who </w:t>
      </w:r>
      <w:r w:rsidR="00CE4043">
        <w:rPr>
          <w:snapToGrid w:val="0"/>
        </w:rPr>
        <w:t xml:space="preserve">are </w:t>
      </w:r>
      <w:r w:rsidR="00CE4043" w:rsidRPr="00AD0825">
        <w:rPr>
          <w:snapToGrid w:val="0"/>
        </w:rPr>
        <w:t xml:space="preserve">certified by virtue of </w:t>
      </w:r>
      <w:r w:rsidR="00846799">
        <w:rPr>
          <w:snapToGrid w:val="0"/>
        </w:rPr>
        <w:t>having completed</w:t>
      </w:r>
      <w:r w:rsidR="00CE4043" w:rsidRPr="00AD0825">
        <w:rPr>
          <w:snapToGrid w:val="0"/>
        </w:rPr>
        <w:t xml:space="preserve"> the set of competency requirements created by the Gas Association of New Zealand and</w:t>
      </w:r>
      <w:ins w:id="1766" w:author="Bell Gully" w:date="2018-06-29T15:58:00Z">
        <w:r w:rsidR="00253726">
          <w:rPr>
            <w:snapToGrid w:val="0"/>
          </w:rPr>
          <w:t>/or</w:t>
        </w:r>
      </w:ins>
      <w:r w:rsidR="00CE4043" w:rsidRPr="00AD0825">
        <w:rPr>
          <w:snapToGrid w:val="0"/>
        </w:rPr>
        <w:t xml:space="preserve"> authorised by </w:t>
      </w:r>
      <w:r w:rsidR="00CE4043">
        <w:rPr>
          <w:snapToGrid w:val="0"/>
        </w:rPr>
        <w:t xml:space="preserve">both First Gas and </w:t>
      </w:r>
      <w:r w:rsidR="00CE4043" w:rsidRPr="00AD0825">
        <w:rPr>
          <w:snapToGrid w:val="0"/>
        </w:rPr>
        <w:t xml:space="preserve">the Interconnected Party to carry out </w:t>
      </w:r>
      <w:del w:id="1767" w:author="Bell Gully" w:date="2018-06-29T15:58:00Z">
        <w:r w:rsidR="00207E3F" w:rsidDel="00253726">
          <w:rPr>
            <w:snapToGrid w:val="0"/>
          </w:rPr>
          <w:delText>that type of</w:delText>
        </w:r>
        <w:r w:rsidR="00CE4043" w:rsidRPr="00AD0825" w:rsidDel="00253726">
          <w:rPr>
            <w:snapToGrid w:val="0"/>
          </w:rPr>
          <w:delText xml:space="preserve"> </w:delText>
        </w:r>
      </w:del>
      <w:r w:rsidR="00CE4043" w:rsidRPr="00AD0825">
        <w:rPr>
          <w:snapToGrid w:val="0"/>
        </w:rPr>
        <w:t xml:space="preserve">work on or in relation to </w:t>
      </w:r>
      <w:del w:id="1768" w:author="Bell Gully" w:date="2018-06-29T15:58:00Z">
        <w:r w:rsidR="00361165" w:rsidDel="00253726">
          <w:rPr>
            <w:snapToGrid w:val="0"/>
          </w:rPr>
          <w:delText>its</w:delText>
        </w:r>
        <w:r w:rsidR="00CE4043" w:rsidDel="00253726">
          <w:rPr>
            <w:snapToGrid w:val="0"/>
          </w:rPr>
          <w:delText xml:space="preserve"> </w:delText>
        </w:r>
      </w:del>
      <w:ins w:id="1769" w:author="Bell Gully" w:date="2018-06-29T15:58:00Z">
        <w:r w:rsidR="00253726">
          <w:rPr>
            <w:snapToGrid w:val="0"/>
          </w:rPr>
          <w:t xml:space="preserve">First Gas </w:t>
        </w:r>
      </w:ins>
      <w:r w:rsidR="00361165">
        <w:rPr>
          <w:snapToGrid w:val="0"/>
        </w:rPr>
        <w:t>Pipeline</w:t>
      </w:r>
      <w:r w:rsidRPr="00871DD4">
        <w:rPr>
          <w:snapToGrid w:val="0"/>
        </w:rPr>
        <w:t>;</w:t>
      </w:r>
    </w:p>
    <w:p w14:paraId="203070CE" w14:textId="70FEFA49" w:rsidR="00C6575C" w:rsidRPr="00530C8E" w:rsidRDefault="00C860CA" w:rsidP="00DE7063">
      <w:pPr>
        <w:numPr>
          <w:ilvl w:val="2"/>
          <w:numId w:val="13"/>
        </w:numPr>
        <w:rPr>
          <w:snapToGrid w:val="0"/>
        </w:rPr>
      </w:pPr>
      <w:r>
        <w:rPr>
          <w:snapToGrid w:val="0"/>
        </w:rPr>
        <w:t xml:space="preserve">the Interconnected Party </w:t>
      </w:r>
      <w:r w:rsidR="00C6575C" w:rsidRPr="00530C8E">
        <w:rPr>
          <w:snapToGrid w:val="0"/>
        </w:rPr>
        <w:t xml:space="preserve">will take reasonable steps to ensure that its Approved </w:t>
      </w:r>
      <w:r w:rsidR="00871DD4">
        <w:rPr>
          <w:snapToGrid w:val="0"/>
        </w:rPr>
        <w:t>Persons</w:t>
      </w:r>
      <w:r w:rsidR="00C6575C" w:rsidRPr="00530C8E">
        <w:rPr>
          <w:snapToGrid w:val="0"/>
        </w:rPr>
        <w:t xml:space="preserve"> cause as little inconvenience to </w:t>
      </w:r>
      <w:r>
        <w:rPr>
          <w:snapToGrid w:val="0"/>
        </w:rPr>
        <w:t>First Gas</w:t>
      </w:r>
      <w:r w:rsidR="00C6575C" w:rsidRPr="00530C8E">
        <w:rPr>
          <w:snapToGrid w:val="0"/>
        </w:rPr>
        <w:t xml:space="preserve"> as is reasonably practicable and comply </w:t>
      </w:r>
      <w:r w:rsidR="00871DD4">
        <w:rPr>
          <w:snapToGrid w:val="0"/>
        </w:rPr>
        <w:t xml:space="preserve">at all times </w:t>
      </w:r>
      <w:r w:rsidR="00C6575C" w:rsidRPr="00530C8E">
        <w:rPr>
          <w:snapToGrid w:val="0"/>
        </w:rPr>
        <w:t xml:space="preserve">with </w:t>
      </w:r>
      <w:r>
        <w:rPr>
          <w:snapToGrid w:val="0"/>
        </w:rPr>
        <w:t>First Gas’</w:t>
      </w:r>
      <w:r w:rsidR="00C6575C" w:rsidRPr="00530C8E">
        <w:rPr>
          <w:snapToGrid w:val="0"/>
        </w:rPr>
        <w:t xml:space="preserve"> </w:t>
      </w:r>
      <w:r w:rsidR="00871DD4">
        <w:rPr>
          <w:snapToGrid w:val="0"/>
        </w:rPr>
        <w:t xml:space="preserve">standard </w:t>
      </w:r>
      <w:r w:rsidR="00C6575C" w:rsidRPr="00530C8E">
        <w:rPr>
          <w:snapToGrid w:val="0"/>
        </w:rPr>
        <w:t xml:space="preserve">safety, environmental and security policies and procedures, as notified to </w:t>
      </w:r>
      <w:r>
        <w:rPr>
          <w:snapToGrid w:val="0"/>
        </w:rPr>
        <w:t>the Interconnected Party</w:t>
      </w:r>
      <w:r w:rsidDel="00C860CA">
        <w:rPr>
          <w:snapToGrid w:val="0"/>
        </w:rPr>
        <w:t xml:space="preserve"> </w:t>
      </w:r>
      <w:r w:rsidR="00C6575C" w:rsidRPr="00530C8E">
        <w:rPr>
          <w:snapToGrid w:val="0"/>
        </w:rPr>
        <w:t>in writing</w:t>
      </w:r>
      <w:ins w:id="1770" w:author="Bell Gully" w:date="2018-06-29T15:58:00Z">
        <w:r w:rsidR="00253726">
          <w:rPr>
            <w:snapToGrid w:val="0"/>
          </w:rPr>
          <w:t xml:space="preserve"> from time to time</w:t>
        </w:r>
      </w:ins>
      <w:r w:rsidR="00C6575C" w:rsidRPr="00530C8E">
        <w:t>;</w:t>
      </w:r>
    </w:p>
    <w:p w14:paraId="7D6453C4" w14:textId="7A7FD575" w:rsidR="00871DD4" w:rsidRPr="00F27205" w:rsidRDefault="00C860CA" w:rsidP="00DE7063">
      <w:pPr>
        <w:numPr>
          <w:ilvl w:val="2"/>
          <w:numId w:val="13"/>
        </w:numPr>
        <w:rPr>
          <w:snapToGrid w:val="0"/>
        </w:rPr>
      </w:pPr>
      <w:proofErr w:type="gramStart"/>
      <w:r>
        <w:rPr>
          <w:snapToGrid w:val="0"/>
        </w:rPr>
        <w:t>the</w:t>
      </w:r>
      <w:proofErr w:type="gramEnd"/>
      <w:r>
        <w:rPr>
          <w:snapToGrid w:val="0"/>
        </w:rPr>
        <w:t xml:space="preserve"> Interconnected Party</w:t>
      </w:r>
      <w:r w:rsidDel="00C860CA">
        <w:rPr>
          <w:snapToGrid w:val="0"/>
        </w:rPr>
        <w:t xml:space="preserve"> </w:t>
      </w:r>
      <w:r w:rsidR="00871DD4" w:rsidRPr="00F27205">
        <w:rPr>
          <w:snapToGrid w:val="0"/>
        </w:rPr>
        <w:t xml:space="preserve">must obtain a Work Permit from </w:t>
      </w:r>
      <w:r>
        <w:rPr>
          <w:snapToGrid w:val="0"/>
        </w:rPr>
        <w:t>First Gas</w:t>
      </w:r>
      <w:r w:rsidR="00871DD4">
        <w:rPr>
          <w:snapToGrid w:val="0"/>
        </w:rPr>
        <w:t xml:space="preserve"> </w:t>
      </w:r>
      <w:r w:rsidR="00871DD4" w:rsidRPr="00F27205">
        <w:rPr>
          <w:snapToGrid w:val="0"/>
        </w:rPr>
        <w:t xml:space="preserve">before any Approved Persons enter </w:t>
      </w:r>
      <w:r w:rsidR="001A6660">
        <w:rPr>
          <w:snapToGrid w:val="0"/>
        </w:rPr>
        <w:t>a</w:t>
      </w:r>
      <w:r w:rsidR="00871DD4">
        <w:rPr>
          <w:snapToGrid w:val="0"/>
        </w:rPr>
        <w:t xml:space="preserve"> </w:t>
      </w:r>
      <w:r w:rsidR="00F05DB3">
        <w:rPr>
          <w:snapToGrid w:val="0"/>
        </w:rPr>
        <w:t>Delivery</w:t>
      </w:r>
      <w:r w:rsidR="00202D86">
        <w:rPr>
          <w:snapToGrid w:val="0"/>
        </w:rPr>
        <w:t xml:space="preserve"> Point</w:t>
      </w:r>
      <w:r w:rsidR="00871DD4" w:rsidRPr="00F27205">
        <w:rPr>
          <w:snapToGrid w:val="0"/>
        </w:rPr>
        <w:t xml:space="preserve"> </w:t>
      </w:r>
      <w:r w:rsidR="00053285">
        <w:rPr>
          <w:snapToGrid w:val="0"/>
        </w:rPr>
        <w:t xml:space="preserve">to carry out any hot work, electrical work or excavation. </w:t>
      </w:r>
      <w:r>
        <w:rPr>
          <w:snapToGrid w:val="0"/>
        </w:rPr>
        <w:t>The Interconnected Party</w:t>
      </w:r>
      <w:r w:rsidR="00053285">
        <w:rPr>
          <w:snapToGrid w:val="0"/>
        </w:rPr>
        <w:t xml:space="preserve"> </w:t>
      </w:r>
      <w:r w:rsidR="00361165">
        <w:rPr>
          <w:snapToGrid w:val="0"/>
        </w:rPr>
        <w:t xml:space="preserve">shall </w:t>
      </w:r>
      <w:r w:rsidR="00053285">
        <w:rPr>
          <w:snapToGrid w:val="0"/>
        </w:rPr>
        <w:t xml:space="preserve">not </w:t>
      </w:r>
      <w:r w:rsidR="00361165">
        <w:rPr>
          <w:snapToGrid w:val="0"/>
        </w:rPr>
        <w:t xml:space="preserve">be </w:t>
      </w:r>
      <w:r w:rsidR="00053285">
        <w:rPr>
          <w:snapToGrid w:val="0"/>
        </w:rPr>
        <w:t xml:space="preserve">required to obtain a Work Permit to enter </w:t>
      </w:r>
      <w:r w:rsidR="001A6660">
        <w:rPr>
          <w:snapToGrid w:val="0"/>
        </w:rPr>
        <w:t>a</w:t>
      </w:r>
      <w:r w:rsidR="00053285">
        <w:rPr>
          <w:snapToGrid w:val="0"/>
        </w:rPr>
        <w:t xml:space="preserve"> </w:t>
      </w:r>
      <w:r w:rsidR="00F05DB3">
        <w:rPr>
          <w:snapToGrid w:val="0"/>
        </w:rPr>
        <w:t>Delivery</w:t>
      </w:r>
      <w:r w:rsidR="00053285">
        <w:rPr>
          <w:snapToGrid w:val="0"/>
        </w:rPr>
        <w:t xml:space="preserve"> Point to carry out general Maintenance or operational checks </w:t>
      </w:r>
      <w:r w:rsidR="00361165">
        <w:rPr>
          <w:snapToGrid w:val="0"/>
        </w:rPr>
        <w:t xml:space="preserve">on its Pipeline or any </w:t>
      </w:r>
      <w:r>
        <w:rPr>
          <w:snapToGrid w:val="0"/>
        </w:rPr>
        <w:t>Interconnected Party</w:t>
      </w:r>
      <w:r w:rsidDel="00C860CA">
        <w:rPr>
          <w:snapToGrid w:val="0"/>
        </w:rPr>
        <w:t xml:space="preserve"> </w:t>
      </w:r>
      <w:r w:rsidR="00053285">
        <w:rPr>
          <w:snapToGrid w:val="0"/>
        </w:rPr>
        <w:t>Equipment</w:t>
      </w:r>
      <w:r w:rsidR="00871DD4" w:rsidRPr="00F27205">
        <w:rPr>
          <w:snapToGrid w:val="0"/>
        </w:rPr>
        <w:t>;</w:t>
      </w:r>
    </w:p>
    <w:p w14:paraId="0CEE8A9B" w14:textId="460819A1" w:rsidR="00871DD4" w:rsidRPr="00F27205" w:rsidRDefault="00C860CA" w:rsidP="00DE7063">
      <w:pPr>
        <w:numPr>
          <w:ilvl w:val="2"/>
          <w:numId w:val="13"/>
        </w:numPr>
        <w:rPr>
          <w:snapToGrid w:val="0"/>
        </w:rPr>
      </w:pPr>
      <w:proofErr w:type="gramStart"/>
      <w:r>
        <w:rPr>
          <w:snapToGrid w:val="0"/>
        </w:rPr>
        <w:t>the</w:t>
      </w:r>
      <w:proofErr w:type="gramEnd"/>
      <w:r>
        <w:rPr>
          <w:snapToGrid w:val="0"/>
        </w:rPr>
        <w:t xml:space="preserve"> Interconnected Party</w:t>
      </w:r>
      <w:r w:rsidDel="00C860CA">
        <w:rPr>
          <w:snapToGrid w:val="0"/>
        </w:rPr>
        <w:t xml:space="preserve"> </w:t>
      </w:r>
      <w:r w:rsidR="00871DD4">
        <w:rPr>
          <w:snapToGrid w:val="0"/>
        </w:rPr>
        <w:t xml:space="preserve">will give </w:t>
      </w:r>
      <w:r>
        <w:rPr>
          <w:snapToGrid w:val="0"/>
        </w:rPr>
        <w:t>First Gas</w:t>
      </w:r>
      <w:r w:rsidR="00871DD4" w:rsidRPr="00F27205">
        <w:rPr>
          <w:snapToGrid w:val="0"/>
        </w:rPr>
        <w:t xml:space="preserve"> at least 48 hours’ written notice of its requirement for a Work Permit</w:t>
      </w:r>
      <w:ins w:id="1771" w:author="Bell Gully" w:date="2018-06-29T13:44:00Z">
        <w:r w:rsidR="000557A4">
          <w:rPr>
            <w:snapToGrid w:val="0"/>
          </w:rPr>
          <w:t xml:space="preserve"> (and such Work Permit will be issued within that time period unless there is good reason that it should not be so issued).</w:t>
        </w:r>
        <w:r w:rsidR="000557A4" w:rsidRPr="00F27205">
          <w:rPr>
            <w:snapToGrid w:val="0"/>
          </w:rPr>
          <w:t xml:space="preserve"> </w:t>
        </w:r>
        <w:r w:rsidR="000557A4">
          <w:rPr>
            <w:snapToGrid w:val="0"/>
          </w:rPr>
          <w:t>Such notice of requirement is to</w:t>
        </w:r>
        <w:r w:rsidR="000557A4" w:rsidRPr="00F27205">
          <w:rPr>
            <w:snapToGrid w:val="0"/>
          </w:rPr>
          <w:t xml:space="preserve"> specify why </w:t>
        </w:r>
        <w:r w:rsidR="000557A4">
          <w:rPr>
            <w:snapToGrid w:val="0"/>
          </w:rPr>
          <w:t>the Interconnected Party</w:t>
        </w:r>
        <w:r w:rsidR="000557A4" w:rsidRPr="00F27205">
          <w:rPr>
            <w:snapToGrid w:val="0"/>
          </w:rPr>
          <w:t xml:space="preserve"> </w:t>
        </w:r>
      </w:ins>
      <w:del w:id="1772" w:author="Bell Gully" w:date="2018-06-29T13:44:00Z">
        <w:r w:rsidR="00871DD4" w:rsidRPr="00F27205" w:rsidDel="000557A4">
          <w:rPr>
            <w:snapToGrid w:val="0"/>
          </w:rPr>
          <w:delText xml:space="preserve">, and specify why it </w:delText>
        </w:r>
      </w:del>
      <w:r w:rsidR="00871DD4" w:rsidRPr="00F27205">
        <w:rPr>
          <w:snapToGrid w:val="0"/>
        </w:rPr>
        <w:t xml:space="preserve">requires access to </w:t>
      </w:r>
      <w:r w:rsidR="001A6660">
        <w:rPr>
          <w:snapToGrid w:val="0"/>
        </w:rPr>
        <w:t>a</w:t>
      </w:r>
      <w:r w:rsidR="00871DD4" w:rsidRPr="00F27205">
        <w:rPr>
          <w:snapToGrid w:val="0"/>
        </w:rPr>
        <w:t xml:space="preserve"> </w:t>
      </w:r>
      <w:r w:rsidR="00F05DB3">
        <w:rPr>
          <w:snapToGrid w:val="0"/>
        </w:rPr>
        <w:t>Delivery</w:t>
      </w:r>
      <w:r w:rsidR="00202D86">
        <w:rPr>
          <w:snapToGrid w:val="0"/>
        </w:rPr>
        <w:t xml:space="preserve"> Point</w:t>
      </w:r>
      <w:r w:rsidR="00871DD4" w:rsidRPr="00F27205">
        <w:rPr>
          <w:snapToGrid w:val="0"/>
        </w:rPr>
        <w:t xml:space="preserve">. </w:t>
      </w:r>
      <w:r>
        <w:rPr>
          <w:snapToGrid w:val="0"/>
        </w:rPr>
        <w:t>First Gas</w:t>
      </w:r>
      <w:r w:rsidR="00871DD4" w:rsidRPr="00F27205">
        <w:rPr>
          <w:snapToGrid w:val="0"/>
        </w:rPr>
        <w:t xml:space="preserve"> shall not unreasonably withhold or delay its consent to any request for a Work Permit;</w:t>
      </w:r>
    </w:p>
    <w:p w14:paraId="36480E49" w14:textId="171BA1F8" w:rsidR="00871DD4" w:rsidRPr="00F27205" w:rsidRDefault="00C860CA" w:rsidP="00DE7063">
      <w:pPr>
        <w:numPr>
          <w:ilvl w:val="2"/>
          <w:numId w:val="13"/>
        </w:numPr>
        <w:rPr>
          <w:snapToGrid w:val="0"/>
        </w:rPr>
      </w:pPr>
      <w:r>
        <w:rPr>
          <w:snapToGrid w:val="0"/>
        </w:rPr>
        <w:t>First Gas</w:t>
      </w:r>
      <w:r w:rsidR="00871DD4" w:rsidRPr="00F27205">
        <w:rPr>
          <w:snapToGrid w:val="0"/>
        </w:rPr>
        <w:t xml:space="preserve"> may withdraw or suspend the right of access of any Approved Person for any failure by that person to comply with the performance requirements referred to in </w:t>
      </w:r>
      <w:r w:rsidR="00871DD4" w:rsidRPr="00F27205">
        <w:rPr>
          <w:i/>
          <w:iCs/>
          <w:snapToGrid w:val="0"/>
        </w:rPr>
        <w:t xml:space="preserve">section </w:t>
      </w:r>
      <w:r w:rsidR="003E70D8">
        <w:rPr>
          <w:i/>
          <w:iCs/>
          <w:snapToGrid w:val="0"/>
        </w:rPr>
        <w:t>13</w:t>
      </w:r>
      <w:r w:rsidR="00871DD4">
        <w:rPr>
          <w:i/>
          <w:iCs/>
          <w:snapToGrid w:val="0"/>
        </w:rPr>
        <w:t>.2</w:t>
      </w:r>
      <w:r w:rsidR="00871DD4" w:rsidRPr="00F27205">
        <w:rPr>
          <w:i/>
          <w:iCs/>
          <w:snapToGrid w:val="0"/>
        </w:rPr>
        <w:t>(b)</w:t>
      </w:r>
      <w:r w:rsidR="00871DD4" w:rsidRPr="00F27205">
        <w:t>;</w:t>
      </w:r>
    </w:p>
    <w:p w14:paraId="0558E648" w14:textId="51C6AC1B" w:rsidR="00552C5E" w:rsidRDefault="00552C5E" w:rsidP="00DE7063">
      <w:pPr>
        <w:numPr>
          <w:ilvl w:val="2"/>
          <w:numId w:val="13"/>
        </w:numPr>
        <w:rPr>
          <w:snapToGrid w:val="0"/>
        </w:rPr>
      </w:pPr>
      <w:r>
        <w:rPr>
          <w:snapToGrid w:val="0"/>
        </w:rPr>
        <w:lastRenderedPageBreak/>
        <w:t xml:space="preserve">where relevant </w:t>
      </w:r>
      <w:r w:rsidR="001A6660">
        <w:rPr>
          <w:snapToGrid w:val="0"/>
        </w:rPr>
        <w:t>a</w:t>
      </w:r>
      <w:r w:rsidRPr="00AD0825">
        <w:rPr>
          <w:snapToGrid w:val="0"/>
        </w:rPr>
        <w:t xml:space="preserve"> </w:t>
      </w:r>
      <w:r w:rsidR="00F05DB3">
        <w:rPr>
          <w:snapToGrid w:val="0"/>
        </w:rPr>
        <w:t>Delivery</w:t>
      </w:r>
      <w:r w:rsidRPr="00AD0825">
        <w:rPr>
          <w:snapToGrid w:val="0"/>
        </w:rPr>
        <w:t xml:space="preserve"> Point will be dual locked so that </w:t>
      </w:r>
      <w:r>
        <w:rPr>
          <w:snapToGrid w:val="0"/>
        </w:rPr>
        <w:t>First Gas</w:t>
      </w:r>
      <w:r w:rsidRPr="00AD0825">
        <w:rPr>
          <w:snapToGrid w:val="0"/>
        </w:rPr>
        <w:t xml:space="preserve"> and the Interconnected Party can </w:t>
      </w:r>
      <w:r w:rsidR="00846799">
        <w:rPr>
          <w:snapToGrid w:val="0"/>
        </w:rPr>
        <w:t xml:space="preserve">each </w:t>
      </w:r>
      <w:r w:rsidRPr="00AD0825">
        <w:rPr>
          <w:snapToGrid w:val="0"/>
        </w:rPr>
        <w:t xml:space="preserve">access </w:t>
      </w:r>
      <w:r>
        <w:rPr>
          <w:snapToGrid w:val="0"/>
        </w:rPr>
        <w:t>it</w:t>
      </w:r>
      <w:r w:rsidRPr="00AD0825">
        <w:rPr>
          <w:snapToGrid w:val="0"/>
        </w:rPr>
        <w:t xml:space="preserve"> without requiring a key for the other </w:t>
      </w:r>
      <w:r>
        <w:rPr>
          <w:snapToGrid w:val="0"/>
        </w:rPr>
        <w:t>P</w:t>
      </w:r>
      <w:r w:rsidRPr="00AD0825">
        <w:rPr>
          <w:snapToGrid w:val="0"/>
        </w:rPr>
        <w:t>arty’s lock;</w:t>
      </w:r>
    </w:p>
    <w:p w14:paraId="3E8710E1" w14:textId="21A9A285" w:rsidR="00871DD4" w:rsidRPr="00F27205" w:rsidRDefault="00552C5E" w:rsidP="00DE7063">
      <w:pPr>
        <w:numPr>
          <w:ilvl w:val="2"/>
          <w:numId w:val="13"/>
        </w:numPr>
        <w:rPr>
          <w:snapToGrid w:val="0"/>
        </w:rPr>
      </w:pPr>
      <w:r>
        <w:rPr>
          <w:snapToGrid w:val="0"/>
        </w:rPr>
        <w:t xml:space="preserve">except where </w:t>
      </w:r>
      <w:r w:rsidR="00C860CA">
        <w:rPr>
          <w:snapToGrid w:val="0"/>
        </w:rPr>
        <w:t>a First Gas</w:t>
      </w:r>
      <w:r w:rsidRPr="00F27205">
        <w:rPr>
          <w:snapToGrid w:val="0"/>
        </w:rPr>
        <w:t xml:space="preserve"> representative </w:t>
      </w:r>
      <w:r>
        <w:rPr>
          <w:snapToGrid w:val="0"/>
        </w:rPr>
        <w:t xml:space="preserve">is present, </w:t>
      </w:r>
      <w:r w:rsidR="00871DD4" w:rsidRPr="00F27205">
        <w:rPr>
          <w:snapToGrid w:val="0"/>
        </w:rPr>
        <w:t xml:space="preserve">Approved Persons shall notify </w:t>
      </w:r>
      <w:r w:rsidR="00C860CA">
        <w:rPr>
          <w:snapToGrid w:val="0"/>
        </w:rPr>
        <w:t>First Gas</w:t>
      </w:r>
      <w:r w:rsidR="00871DD4" w:rsidRPr="00F27205">
        <w:rPr>
          <w:snapToGrid w:val="0"/>
        </w:rPr>
        <w:t xml:space="preserve"> both when they enter and leave </w:t>
      </w:r>
      <w:r w:rsidR="001A6660">
        <w:rPr>
          <w:snapToGrid w:val="0"/>
        </w:rPr>
        <w:t>a</w:t>
      </w:r>
      <w:r w:rsidR="00157C59">
        <w:rPr>
          <w:snapToGrid w:val="0"/>
        </w:rPr>
        <w:t xml:space="preserve"> </w:t>
      </w:r>
      <w:r w:rsidR="00F05DB3">
        <w:rPr>
          <w:snapToGrid w:val="0"/>
        </w:rPr>
        <w:t>Delivery</w:t>
      </w:r>
      <w:r w:rsidR="00202D86">
        <w:rPr>
          <w:snapToGrid w:val="0"/>
        </w:rPr>
        <w:t xml:space="preserve"> Point</w:t>
      </w:r>
      <w:r w:rsidR="00871DD4" w:rsidRPr="00F27205">
        <w:rPr>
          <w:snapToGrid w:val="0"/>
        </w:rPr>
        <w:t xml:space="preserve">; </w:t>
      </w:r>
    </w:p>
    <w:p w14:paraId="5E9F4E78" w14:textId="0D985964" w:rsidR="00871DD4" w:rsidRPr="00F27205" w:rsidRDefault="00C860CA" w:rsidP="00DE7063">
      <w:pPr>
        <w:numPr>
          <w:ilvl w:val="2"/>
          <w:numId w:val="13"/>
        </w:numPr>
        <w:rPr>
          <w:snapToGrid w:val="0"/>
        </w:rPr>
      </w:pPr>
      <w:r>
        <w:rPr>
          <w:snapToGrid w:val="0"/>
        </w:rPr>
        <w:t>First Gas</w:t>
      </w:r>
      <w:r w:rsidR="00871DD4" w:rsidRPr="00F27205">
        <w:rPr>
          <w:snapToGrid w:val="0"/>
        </w:rPr>
        <w:t xml:space="preserve"> may temporarily withdraw or suspend any Approved Person’s access to </w:t>
      </w:r>
      <w:r w:rsidR="001A6660">
        <w:rPr>
          <w:snapToGrid w:val="0"/>
        </w:rPr>
        <w:t>a</w:t>
      </w:r>
      <w:r w:rsidR="00157C59">
        <w:rPr>
          <w:snapToGrid w:val="0"/>
        </w:rPr>
        <w:t xml:space="preserve"> </w:t>
      </w:r>
      <w:r w:rsidR="00F05DB3">
        <w:rPr>
          <w:snapToGrid w:val="0"/>
        </w:rPr>
        <w:t>Delivery</w:t>
      </w:r>
      <w:r w:rsidR="00202D86">
        <w:rPr>
          <w:snapToGrid w:val="0"/>
        </w:rPr>
        <w:t xml:space="preserve"> Point</w:t>
      </w:r>
      <w:r w:rsidR="00871DD4" w:rsidRPr="00F27205">
        <w:rPr>
          <w:snapToGrid w:val="0"/>
        </w:rPr>
        <w:t xml:space="preserve"> </w:t>
      </w:r>
      <w:ins w:id="1773" w:author="Bell Gully" w:date="2018-06-29T15:58:00Z">
        <w:r w:rsidR="00253726">
          <w:rPr>
            <w:snapToGrid w:val="0"/>
          </w:rPr>
          <w:t xml:space="preserve">for work to be undertaken in the ordinary course </w:t>
        </w:r>
      </w:ins>
      <w:r w:rsidR="00871DD4" w:rsidRPr="00F27205">
        <w:rPr>
          <w:snapToGrid w:val="0"/>
        </w:rPr>
        <w:t xml:space="preserve">at any time and without notice during an Emergency (including when undertaking Maintenance </w:t>
      </w:r>
      <w:ins w:id="1774" w:author="Bell Gully" w:date="2018-06-29T15:58:00Z">
        <w:r w:rsidR="00253726">
          <w:rPr>
            <w:snapToGrid w:val="0"/>
          </w:rPr>
          <w:t xml:space="preserve">or other work </w:t>
        </w:r>
      </w:ins>
      <w:r w:rsidR="00871DD4" w:rsidRPr="00F27205">
        <w:rPr>
          <w:snapToGrid w:val="0"/>
        </w:rPr>
        <w:t>required due to an Emergency)</w:t>
      </w:r>
      <w:r w:rsidR="00846799">
        <w:rPr>
          <w:snapToGrid w:val="0"/>
        </w:rPr>
        <w:t>, Force Majeure Event</w:t>
      </w:r>
      <w:r w:rsidR="00871DD4" w:rsidRPr="00F27205">
        <w:rPr>
          <w:snapToGrid w:val="0"/>
        </w:rPr>
        <w:t xml:space="preserve"> and/or Critical Contingency; and</w:t>
      </w:r>
    </w:p>
    <w:p w14:paraId="20923D6B" w14:textId="4C8C7219" w:rsidR="00871DD4" w:rsidRPr="00F27205" w:rsidRDefault="00871DD4" w:rsidP="00DE7063">
      <w:pPr>
        <w:numPr>
          <w:ilvl w:val="2"/>
          <w:numId w:val="13"/>
        </w:numPr>
        <w:rPr>
          <w:snapToGrid w:val="0"/>
        </w:rPr>
      </w:pPr>
      <w:r w:rsidRPr="00F27205">
        <w:rPr>
          <w:snapToGrid w:val="0"/>
        </w:rPr>
        <w:t xml:space="preserve">notwithstanding any other provision of this </w:t>
      </w:r>
      <w:r w:rsidRPr="00F27205">
        <w:rPr>
          <w:i/>
          <w:snapToGrid w:val="0"/>
        </w:rPr>
        <w:t xml:space="preserve">section </w:t>
      </w:r>
      <w:r w:rsidR="003E70D8">
        <w:rPr>
          <w:i/>
          <w:snapToGrid w:val="0"/>
        </w:rPr>
        <w:t>13</w:t>
      </w:r>
      <w:r w:rsidR="00157C59">
        <w:rPr>
          <w:i/>
          <w:snapToGrid w:val="0"/>
        </w:rPr>
        <w:t>.2</w:t>
      </w:r>
      <w:r w:rsidRPr="00F27205">
        <w:rPr>
          <w:snapToGrid w:val="0"/>
        </w:rPr>
        <w:t xml:space="preserve">, </w:t>
      </w:r>
      <w:r w:rsidR="00C860CA">
        <w:rPr>
          <w:snapToGrid w:val="0"/>
        </w:rPr>
        <w:t xml:space="preserve">to respond to </w:t>
      </w:r>
      <w:ins w:id="1775" w:author="Bell Gully" w:date="2018-06-29T13:48:00Z">
        <w:r w:rsidR="000557A4">
          <w:rPr>
            <w:snapToGrid w:val="0"/>
          </w:rPr>
          <w:t xml:space="preserve">or address </w:t>
        </w:r>
      </w:ins>
      <w:r w:rsidRPr="00F27205">
        <w:rPr>
          <w:snapToGrid w:val="0"/>
        </w:rPr>
        <w:t xml:space="preserve">an Emergency </w:t>
      </w:r>
      <w:ins w:id="1776" w:author="Bell Gully" w:date="2018-06-29T13:48:00Z">
        <w:r w:rsidR="000557A4">
          <w:rPr>
            <w:snapToGrid w:val="0"/>
          </w:rPr>
          <w:t xml:space="preserve">and/or Critical Contingency, </w:t>
        </w:r>
      </w:ins>
      <w:r w:rsidR="00C860CA">
        <w:rPr>
          <w:snapToGrid w:val="0"/>
        </w:rPr>
        <w:t>the Interconnected Party</w:t>
      </w:r>
      <w:r w:rsidRPr="00F27205">
        <w:rPr>
          <w:snapToGrid w:val="0"/>
        </w:rPr>
        <w:t xml:space="preserve"> will not be required to give </w:t>
      </w:r>
      <w:r w:rsidR="00C860CA">
        <w:rPr>
          <w:snapToGrid w:val="0"/>
        </w:rPr>
        <w:t>First Gas</w:t>
      </w:r>
      <w:r w:rsidRPr="00F27205">
        <w:rPr>
          <w:snapToGrid w:val="0"/>
        </w:rPr>
        <w:t xml:space="preserve"> prior written notice or obtain a Work Permit before entering </w:t>
      </w:r>
      <w:r w:rsidR="001A6660">
        <w:rPr>
          <w:snapToGrid w:val="0"/>
        </w:rPr>
        <w:t>a</w:t>
      </w:r>
      <w:r w:rsidR="00157C59">
        <w:rPr>
          <w:snapToGrid w:val="0"/>
        </w:rPr>
        <w:t xml:space="preserve"> </w:t>
      </w:r>
      <w:r w:rsidR="00F05DB3">
        <w:rPr>
          <w:snapToGrid w:val="0"/>
        </w:rPr>
        <w:t>Delivery</w:t>
      </w:r>
      <w:r w:rsidR="00202D86">
        <w:rPr>
          <w:snapToGrid w:val="0"/>
        </w:rPr>
        <w:t xml:space="preserve"> Point</w:t>
      </w:r>
      <w:ins w:id="1777" w:author="Bell Gully" w:date="2018-06-29T13:47:00Z">
        <w:r w:rsidR="000557A4" w:rsidRPr="000557A4">
          <w:rPr>
            <w:snapToGrid w:val="0"/>
          </w:rPr>
          <w:t xml:space="preserve"> </w:t>
        </w:r>
        <w:r w:rsidR="000557A4">
          <w:rPr>
            <w:snapToGrid w:val="0"/>
          </w:rPr>
          <w:t xml:space="preserve">and appropriately qualified persons other than Approved Persons may access a </w:t>
        </w:r>
      </w:ins>
      <w:ins w:id="1778" w:author="Bell Gully" w:date="2018-06-29T13:48:00Z">
        <w:r w:rsidR="000557A4">
          <w:rPr>
            <w:snapToGrid w:val="0"/>
          </w:rPr>
          <w:t>Delivery</w:t>
        </w:r>
      </w:ins>
      <w:ins w:id="1779" w:author="Bell Gully" w:date="2018-06-29T13:47:00Z">
        <w:r w:rsidR="000557A4">
          <w:rPr>
            <w:snapToGrid w:val="0"/>
          </w:rPr>
          <w:t xml:space="preserve"> Point</w:t>
        </w:r>
      </w:ins>
      <w:r w:rsidRPr="00F27205">
        <w:rPr>
          <w:snapToGrid w:val="0"/>
        </w:rPr>
        <w:t xml:space="preserve">. </w:t>
      </w:r>
    </w:p>
    <w:p w14:paraId="254AF3F6" w14:textId="77777777" w:rsidR="00C6575C" w:rsidRPr="00530C8E" w:rsidRDefault="00C6575C" w:rsidP="009871BE">
      <w:pPr>
        <w:pStyle w:val="Heading1"/>
        <w:numPr>
          <w:ilvl w:val="0"/>
          <w:numId w:val="4"/>
        </w:numPr>
        <w:rPr>
          <w:snapToGrid w:val="0"/>
        </w:rPr>
      </w:pPr>
      <w:bookmarkStart w:id="1780" w:name="_Toc423342372"/>
      <w:bookmarkStart w:id="1781" w:name="_Toc423348063"/>
      <w:bookmarkStart w:id="1782" w:name="_Toc424040129"/>
      <w:bookmarkStart w:id="1783" w:name="_Toc424043187"/>
      <w:bookmarkStart w:id="1784" w:name="_Toc424124669"/>
      <w:bookmarkStart w:id="1785" w:name="_Toc423342374"/>
      <w:bookmarkStart w:id="1786" w:name="_Toc423348065"/>
      <w:bookmarkStart w:id="1787" w:name="_Toc424040131"/>
      <w:bookmarkStart w:id="1788" w:name="_Toc424043189"/>
      <w:bookmarkStart w:id="1789" w:name="_Toc424124671"/>
      <w:bookmarkStart w:id="1790" w:name="_Toc423342375"/>
      <w:bookmarkStart w:id="1791" w:name="_Toc423348066"/>
      <w:bookmarkStart w:id="1792" w:name="_Toc424040132"/>
      <w:bookmarkStart w:id="1793" w:name="_Toc424043190"/>
      <w:bookmarkStart w:id="1794" w:name="_Toc424124672"/>
      <w:bookmarkStart w:id="1795" w:name="_Toc423342376"/>
      <w:bookmarkStart w:id="1796" w:name="_Toc423348067"/>
      <w:bookmarkStart w:id="1797" w:name="_Toc424040133"/>
      <w:bookmarkStart w:id="1798" w:name="_Toc424043191"/>
      <w:bookmarkStart w:id="1799" w:name="_Toc424124673"/>
      <w:bookmarkStart w:id="1800" w:name="_Toc57649812"/>
      <w:bookmarkStart w:id="1801" w:name="_Toc521675267"/>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r w:rsidRPr="00530C8E">
        <w:rPr>
          <w:snapToGrid w:val="0"/>
        </w:rPr>
        <w:t>term and TERMINATION</w:t>
      </w:r>
      <w:bookmarkEnd w:id="1800"/>
      <w:bookmarkEnd w:id="1801"/>
    </w:p>
    <w:p w14:paraId="477DDFC9" w14:textId="5E0D3B95" w:rsidR="00C6575C" w:rsidRDefault="00C6575C" w:rsidP="009871BE">
      <w:pPr>
        <w:numPr>
          <w:ilvl w:val="1"/>
          <w:numId w:val="4"/>
        </w:numPr>
      </w:pPr>
      <w:del w:id="1802" w:author="Bell Gully" w:date="2018-07-09T10:23:00Z">
        <w:r w:rsidRPr="00530C8E" w:rsidDel="00B72AFC">
          <w:delText>This</w:delText>
        </w:r>
      </w:del>
      <w:ins w:id="1803" w:author="Bell Gully" w:date="2018-07-09T10:23:00Z">
        <w:r w:rsidR="00B72AFC">
          <w:t>The term of this</w:t>
        </w:r>
      </w:ins>
      <w:r w:rsidRPr="00530C8E">
        <w:t xml:space="preserve"> Agreement will commence on the </w:t>
      </w:r>
      <w:ins w:id="1804" w:author="Bell Gully" w:date="2018-08-09T15:46:00Z">
        <w:r w:rsidR="00E500DF">
          <w:t>Commencement Date</w:t>
        </w:r>
      </w:ins>
      <w:del w:id="1805" w:author="Bell Gully" w:date="2018-08-09T15:46:00Z">
        <w:r w:rsidR="00E2594B" w:rsidDel="00E500DF">
          <w:delText xml:space="preserve">later of </w:delText>
        </w:r>
        <w:r w:rsidR="00F14341" w:rsidDel="00E500DF">
          <w:delText>[    ]</w:delText>
        </w:r>
        <w:r w:rsidR="00E2594B" w:rsidDel="00E500DF">
          <w:delText xml:space="preserve"> and the date it is signed by both Parties (</w:delText>
        </w:r>
        <w:r w:rsidR="00232B01" w:rsidRPr="00E2594B" w:rsidDel="00E500DF">
          <w:rPr>
            <w:i/>
          </w:rPr>
          <w:delText>Commencement Date</w:delText>
        </w:r>
        <w:r w:rsidR="00E2594B" w:rsidDel="00E500DF">
          <w:delText>)</w:delText>
        </w:r>
      </w:del>
      <w:r w:rsidRPr="00530C8E">
        <w:t>.</w:t>
      </w:r>
    </w:p>
    <w:p w14:paraId="42FEFD6F" w14:textId="77777777" w:rsidR="00E2594B" w:rsidRPr="00F27205" w:rsidRDefault="00E2594B" w:rsidP="009871BE">
      <w:pPr>
        <w:numPr>
          <w:ilvl w:val="1"/>
          <w:numId w:val="4"/>
        </w:numPr>
      </w:pPr>
      <w:r w:rsidRPr="00F27205">
        <w:t>This Agreement will expire on the earlier of:</w:t>
      </w:r>
    </w:p>
    <w:p w14:paraId="4B4D55E1" w14:textId="77777777" w:rsidR="00E2594B" w:rsidRPr="00F27205" w:rsidRDefault="00E2594B" w:rsidP="00DE7063">
      <w:pPr>
        <w:numPr>
          <w:ilvl w:val="2"/>
          <w:numId w:val="11"/>
        </w:numPr>
      </w:pPr>
      <w:r w:rsidRPr="00F27205">
        <w:rPr>
          <w:snapToGrid w:val="0"/>
          <w:lang w:val="en-AU"/>
        </w:rPr>
        <w:t xml:space="preserve">30 September </w:t>
      </w:r>
      <w:r w:rsidR="00F14341">
        <w:rPr>
          <w:snapToGrid w:val="0"/>
          <w:lang w:val="en-AU"/>
        </w:rPr>
        <w:t>[    ]</w:t>
      </w:r>
      <w:r w:rsidRPr="00F27205">
        <w:rPr>
          <w:snapToGrid w:val="0"/>
          <w:lang w:val="en-AU"/>
        </w:rPr>
        <w:t xml:space="preserve">; </w:t>
      </w:r>
      <w:r w:rsidRPr="00F27205">
        <w:t>or</w:t>
      </w:r>
    </w:p>
    <w:p w14:paraId="70E4684F" w14:textId="71590CBA" w:rsidR="00E2594B" w:rsidRPr="00F27205" w:rsidRDefault="00D247DE" w:rsidP="00DE7063">
      <w:pPr>
        <w:numPr>
          <w:ilvl w:val="2"/>
          <w:numId w:val="11"/>
        </w:numPr>
      </w:pPr>
      <w:r w:rsidRPr="00F27205">
        <w:t xml:space="preserve">in respect of an individual </w:t>
      </w:r>
      <w:r w:rsidR="00F05DB3">
        <w:t>Delivery</w:t>
      </w:r>
      <w:r w:rsidRPr="00F27205">
        <w:t xml:space="preserve"> Point, the date determined pursuant to </w:t>
      </w:r>
      <w:r w:rsidRPr="000025FA">
        <w:rPr>
          <w:i/>
        </w:rPr>
        <w:t xml:space="preserve">section </w:t>
      </w:r>
      <w:r>
        <w:rPr>
          <w:i/>
        </w:rPr>
        <w:t>14.3</w:t>
      </w:r>
      <w:r w:rsidRPr="000025FA">
        <w:rPr>
          <w:i/>
        </w:rPr>
        <w:t xml:space="preserve"> </w:t>
      </w:r>
      <w:r w:rsidRPr="00F27205">
        <w:t>or</w:t>
      </w:r>
      <w:r w:rsidRPr="000025FA">
        <w:rPr>
          <w:i/>
        </w:rPr>
        <w:t xml:space="preserve"> section </w:t>
      </w:r>
      <w:r w:rsidR="009B4E2A">
        <w:rPr>
          <w:i/>
        </w:rPr>
        <w:t>14.</w:t>
      </w:r>
      <w:ins w:id="1806" w:author="Bell Gully" w:date="2018-08-10T14:33:00Z">
        <w:r w:rsidR="00F721FA">
          <w:rPr>
            <w:i/>
          </w:rPr>
          <w:t>7</w:t>
        </w:r>
      </w:ins>
      <w:del w:id="1807" w:author="Bell Gully" w:date="2018-08-10T14:33:00Z">
        <w:r w:rsidR="009B4E2A" w:rsidDel="00F721FA">
          <w:rPr>
            <w:i/>
          </w:rPr>
          <w:delText>6</w:delText>
        </w:r>
      </w:del>
      <w:r w:rsidRPr="000025FA">
        <w:rPr>
          <w:i/>
        </w:rPr>
        <w:t xml:space="preserve">, </w:t>
      </w:r>
      <w:r w:rsidRPr="00F27205">
        <w:t xml:space="preserve">or the date on which the relevant Lease </w:t>
      </w:r>
      <w:r>
        <w:t xml:space="preserve">(if any) </w:t>
      </w:r>
      <w:r w:rsidRPr="00F27205">
        <w:t>expires or is terminated</w:t>
      </w:r>
      <w:r w:rsidR="00E2594B" w:rsidRPr="000025FA">
        <w:rPr>
          <w:i/>
        </w:rPr>
        <w:t>,</w:t>
      </w:r>
      <w:r w:rsidR="00E2594B" w:rsidRPr="00F27205">
        <w:t xml:space="preserve"> </w:t>
      </w:r>
    </w:p>
    <w:p w14:paraId="05829B29" w14:textId="77777777" w:rsidR="00E2594B" w:rsidRDefault="00E2594B" w:rsidP="00E2594B">
      <w:pPr>
        <w:ind w:left="624"/>
        <w:rPr>
          <w:i/>
        </w:rPr>
      </w:pPr>
      <w:r w:rsidRPr="00F27205">
        <w:t>(</w:t>
      </w:r>
      <w:r w:rsidRPr="00F27205">
        <w:rPr>
          <w:i/>
        </w:rPr>
        <w:t>Expiry Date).</w:t>
      </w:r>
    </w:p>
    <w:p w14:paraId="7E871C21" w14:textId="148F442F" w:rsidR="00E2594B" w:rsidRPr="00F27205" w:rsidRDefault="00E2594B" w:rsidP="00E2594B">
      <w:pPr>
        <w:pStyle w:val="Heading2"/>
        <w:rPr>
          <w:snapToGrid w:val="0"/>
        </w:rPr>
      </w:pPr>
      <w:r w:rsidRPr="00F27205">
        <w:rPr>
          <w:snapToGrid w:val="0"/>
        </w:rPr>
        <w:t>Early Termination</w:t>
      </w:r>
      <w:r w:rsidR="00D247DE">
        <w:rPr>
          <w:snapToGrid w:val="0"/>
        </w:rPr>
        <w:t xml:space="preserve"> of </w:t>
      </w:r>
      <w:r w:rsidR="00F05DB3">
        <w:rPr>
          <w:snapToGrid w:val="0"/>
        </w:rPr>
        <w:t>Delivery</w:t>
      </w:r>
      <w:r w:rsidR="00D247DE">
        <w:rPr>
          <w:snapToGrid w:val="0"/>
        </w:rPr>
        <w:t xml:space="preserve"> Point</w:t>
      </w:r>
    </w:p>
    <w:p w14:paraId="204F0C96" w14:textId="152CE583" w:rsidR="004B5F78" w:rsidRDefault="00E2594B" w:rsidP="00551A16">
      <w:pPr>
        <w:numPr>
          <w:ilvl w:val="1"/>
          <w:numId w:val="4"/>
        </w:numPr>
      </w:pPr>
      <w:r w:rsidRPr="00F27205">
        <w:t xml:space="preserve">The Interconnected Party may terminate this Agreement </w:t>
      </w:r>
      <w:r w:rsidR="00D247DE">
        <w:t xml:space="preserve">in respect of a particular </w:t>
      </w:r>
      <w:r w:rsidR="00F05DB3">
        <w:t>Delivery</w:t>
      </w:r>
      <w:r w:rsidR="00D247DE">
        <w:t xml:space="preserve"> Point </w:t>
      </w:r>
      <w:r w:rsidRPr="00F27205">
        <w:t xml:space="preserve">at the end of any Year provided that </w:t>
      </w:r>
      <w:r w:rsidR="009B67B4">
        <w:t>it</w:t>
      </w:r>
      <w:r w:rsidR="004B5F78">
        <w:t>:</w:t>
      </w:r>
    </w:p>
    <w:p w14:paraId="13A28DDE" w14:textId="77777777" w:rsidR="004B5F78" w:rsidRPr="00F27205" w:rsidRDefault="004B5F78" w:rsidP="00DE7063">
      <w:pPr>
        <w:numPr>
          <w:ilvl w:val="2"/>
          <w:numId w:val="12"/>
        </w:numPr>
      </w:pPr>
      <w:r w:rsidRPr="00F27205">
        <w:t xml:space="preserve">notifies </w:t>
      </w:r>
      <w:r>
        <w:t>First Gas</w:t>
      </w:r>
      <w:r w:rsidRPr="00F27205">
        <w:t xml:space="preserve"> in writing not later than </w:t>
      </w:r>
      <w:r w:rsidR="00D247DE" w:rsidRPr="00F27205">
        <w:t xml:space="preserve">1 December in </w:t>
      </w:r>
      <w:r w:rsidRPr="00F27205">
        <w:t xml:space="preserve">that Year; and </w:t>
      </w:r>
    </w:p>
    <w:p w14:paraId="5E293A0A" w14:textId="77777777" w:rsidR="00D247DE" w:rsidRDefault="004B5F78" w:rsidP="00DE7063">
      <w:pPr>
        <w:numPr>
          <w:ilvl w:val="2"/>
          <w:numId w:val="12"/>
        </w:numPr>
      </w:pPr>
      <w:r w:rsidRPr="00F27205">
        <w:t xml:space="preserve">pays </w:t>
      </w:r>
      <w:r>
        <w:t>First Gas</w:t>
      </w:r>
      <w:r w:rsidRPr="00F27205">
        <w:t>, prior to the end of that Year</w:t>
      </w:r>
      <w:r w:rsidR="00D247DE">
        <w:t>:</w:t>
      </w:r>
    </w:p>
    <w:p w14:paraId="6EA47AE8" w14:textId="310AFDFE" w:rsidR="00D247DE" w:rsidRDefault="00D247DE" w:rsidP="00D247DE">
      <w:pPr>
        <w:pStyle w:val="TOC2"/>
        <w:numPr>
          <w:ilvl w:val="3"/>
          <w:numId w:val="4"/>
        </w:numPr>
        <w:tabs>
          <w:tab w:val="clear" w:pos="624"/>
        </w:tabs>
        <w:spacing w:after="290"/>
      </w:pPr>
      <w:r>
        <w:t xml:space="preserve">the </w:t>
      </w:r>
      <w:ins w:id="1808" w:author="Bell Gully" w:date="2018-06-29T15:58:00Z">
        <w:r w:rsidR="00253726">
          <w:t xml:space="preserve">aggregate </w:t>
        </w:r>
      </w:ins>
      <w:r>
        <w:t>Interconnection Fee (if any) and the</w:t>
      </w:r>
      <w:ins w:id="1809" w:author="Bell Gully" w:date="2018-07-12T20:46:00Z">
        <w:r w:rsidR="00B31B9B">
          <w:t xml:space="preserve"> aggregate</w:t>
        </w:r>
      </w:ins>
      <w:r>
        <w:t xml:space="preserve"> </w:t>
      </w:r>
      <w:proofErr w:type="spellStart"/>
      <w:r>
        <w:t>Odorisation</w:t>
      </w:r>
      <w:proofErr w:type="spellEnd"/>
      <w:r>
        <w:t xml:space="preserve"> Fee (if any) for the remainder of the current Year in accordance with this Agreement; and </w:t>
      </w:r>
    </w:p>
    <w:p w14:paraId="370BF7FD" w14:textId="570C5C7A" w:rsidR="00D247DE" w:rsidRPr="00F27205" w:rsidRDefault="00D247DE" w:rsidP="00D247DE">
      <w:pPr>
        <w:pStyle w:val="TOC2"/>
        <w:numPr>
          <w:ilvl w:val="3"/>
          <w:numId w:val="4"/>
        </w:numPr>
        <w:tabs>
          <w:tab w:val="clear" w:pos="624"/>
        </w:tabs>
        <w:spacing w:after="290"/>
      </w:pPr>
      <w:r>
        <w:t>the Termination Fee</w:t>
      </w:r>
      <w:r w:rsidR="00BE40A1">
        <w:t>(s)</w:t>
      </w:r>
      <w:ins w:id="1810" w:author="Bell Gully" w:date="2018-06-29T15:59:00Z">
        <w:r w:rsidR="00253726">
          <w:t xml:space="preserve"> payable where termination occurs in such Year</w:t>
        </w:r>
      </w:ins>
      <w:r>
        <w:t xml:space="preserve"> (if any),</w:t>
      </w:r>
    </w:p>
    <w:p w14:paraId="6135795A" w14:textId="1FA1FFBC" w:rsidR="004B5F78" w:rsidRDefault="00D247DE" w:rsidP="00BE40A1">
      <w:pPr>
        <w:ind w:left="624"/>
      </w:pPr>
      <w:del w:id="1811" w:author="Bell Gully" w:date="2018-06-29T14:05:00Z">
        <w:r w:rsidDel="007551E2">
          <w:lastRenderedPageBreak/>
          <w:delText xml:space="preserve">whereupon </w:delText>
        </w:r>
        <w:r w:rsidRPr="00F27205" w:rsidDel="007551E2">
          <w:delText>the relevant page of Schedule One shall be deemed deleted</w:delText>
        </w:r>
        <w:r w:rsidR="00BE40A1" w:rsidDel="007551E2">
          <w:delText xml:space="preserve"> from this Agreement</w:delText>
        </w:r>
      </w:del>
      <w:proofErr w:type="gramStart"/>
      <w:ins w:id="1812" w:author="Bell Gully" w:date="2018-06-29T14:05:00Z">
        <w:r w:rsidR="003601D7">
          <w:t>whereupon</w:t>
        </w:r>
        <w:proofErr w:type="gramEnd"/>
        <w:r w:rsidR="007551E2">
          <w:t xml:space="preserve"> </w:t>
        </w:r>
        <w:r w:rsidR="007551E2" w:rsidRPr="00F27205">
          <w:t xml:space="preserve">the relevant </w:t>
        </w:r>
        <w:r w:rsidR="007551E2">
          <w:t xml:space="preserve">part or </w:t>
        </w:r>
        <w:r w:rsidR="007551E2" w:rsidRPr="00F27205">
          <w:t xml:space="preserve">page of </w:t>
        </w:r>
      </w:ins>
      <w:ins w:id="1813" w:author="Bell Gully" w:date="2018-08-08T15:54:00Z">
        <w:r w:rsidR="0042491C">
          <w:t xml:space="preserve">ICA </w:t>
        </w:r>
      </w:ins>
      <w:ins w:id="1814" w:author="Bell Gully" w:date="2018-06-29T14:05:00Z">
        <w:r w:rsidR="007551E2" w:rsidRPr="00F27205">
          <w:t xml:space="preserve">Schedule One </w:t>
        </w:r>
        <w:r w:rsidR="007551E2">
          <w:t>that applies in respect of such Delivery Point shall no longer apply (provided the foregoing requirements have been timely complied with by the Interconnected Party).</w:t>
        </w:r>
      </w:ins>
    </w:p>
    <w:p w14:paraId="5B7D66BB" w14:textId="7EC60690" w:rsidR="00C6575C" w:rsidRPr="00530C8E" w:rsidRDefault="00C6575C">
      <w:pPr>
        <w:pStyle w:val="Heading2"/>
        <w:rPr>
          <w:snapToGrid w:val="0"/>
        </w:rPr>
      </w:pPr>
      <w:r w:rsidRPr="00530C8E">
        <w:rPr>
          <w:snapToGrid w:val="0"/>
        </w:rPr>
        <w:t xml:space="preserve">Termination for </w:t>
      </w:r>
      <w:ins w:id="1815" w:author="Bell Gully" w:date="2018-08-09T15:48:00Z">
        <w:r w:rsidR="002E074D">
          <w:rPr>
            <w:snapToGrid w:val="0"/>
          </w:rPr>
          <w:t>breach</w:t>
        </w:r>
      </w:ins>
      <w:del w:id="1816" w:author="Bell Gully" w:date="2018-08-09T15:48:00Z">
        <w:r w:rsidRPr="00530C8E" w:rsidDel="002E074D">
          <w:rPr>
            <w:snapToGrid w:val="0"/>
          </w:rPr>
          <w:delText>cause</w:delText>
        </w:r>
      </w:del>
    </w:p>
    <w:p w14:paraId="74DB097E" w14:textId="742605F9" w:rsidR="00C6575C" w:rsidRPr="00530C8E" w:rsidRDefault="003431F1" w:rsidP="009871BE">
      <w:pPr>
        <w:numPr>
          <w:ilvl w:val="1"/>
          <w:numId w:val="4"/>
        </w:numPr>
        <w:rPr>
          <w:snapToGrid w:val="0"/>
        </w:rPr>
      </w:pPr>
      <w:r w:rsidRPr="00F27205">
        <w:t xml:space="preserve">Either </w:t>
      </w:r>
      <w:r w:rsidR="000D22A2">
        <w:t>P</w:t>
      </w:r>
      <w:r w:rsidRPr="00F27205">
        <w:t>arty may terminate this Agreement immediately on notice in writing to the other Party specifying the cause</w:t>
      </w:r>
      <w:del w:id="1817" w:author="Bell Gully" w:date="2018-08-09T15:48:00Z">
        <w:r w:rsidRPr="00F27205" w:rsidDel="002E074D">
          <w:delText>,</w:delText>
        </w:r>
      </w:del>
      <w:r w:rsidRPr="00F27205">
        <w:t xml:space="preserve"> if</w:t>
      </w:r>
      <w:ins w:id="1818" w:author="Bell Gully" w:date="2018-08-09T15:48:00Z">
        <w:r w:rsidR="002E074D">
          <w:t xml:space="preserve"> the other Party defaults in the performance of any material covenant</w:t>
        </w:r>
      </w:ins>
      <w:ins w:id="1819" w:author="Bell Gully" w:date="2018-08-10T14:34:00Z">
        <w:r w:rsidR="00F721FA">
          <w:t>s or</w:t>
        </w:r>
      </w:ins>
      <w:ins w:id="1820" w:author="Bell Gully" w:date="2018-08-09T15:48:00Z">
        <w:r w:rsidR="002E074D">
          <w:t xml:space="preserve"> obligations imposed upon it by this Agreement and has not remedied that default within 20 Business Days of notice from the </w:t>
        </w:r>
      </w:ins>
      <w:ins w:id="1821" w:author="Bell Gully" w:date="2018-08-09T15:49:00Z">
        <w:r w:rsidR="002E074D">
          <w:t>terminating</w:t>
        </w:r>
      </w:ins>
      <w:ins w:id="1822" w:author="Bell Gully" w:date="2018-08-09T15:48:00Z">
        <w:r w:rsidR="002E074D">
          <w:t xml:space="preserve"> </w:t>
        </w:r>
      </w:ins>
      <w:ins w:id="1823" w:author="Bell Gully" w:date="2018-08-09T15:49:00Z">
        <w:r w:rsidR="002E074D">
          <w:t>Party.</w:t>
        </w:r>
      </w:ins>
      <w:del w:id="1824" w:author="Bell Gully" w:date="2018-08-09T15:49:00Z">
        <w:r w:rsidR="00C6575C" w:rsidRPr="00530C8E" w:rsidDel="002E074D">
          <w:delText>:</w:delText>
        </w:r>
      </w:del>
    </w:p>
    <w:p w14:paraId="12C9F0BF" w14:textId="56B69A08" w:rsidR="002E074D" w:rsidRDefault="002E074D" w:rsidP="002E074D">
      <w:pPr>
        <w:pStyle w:val="Heading2"/>
        <w:rPr>
          <w:ins w:id="1825" w:author="Bell Gully" w:date="2018-08-09T15:49:00Z"/>
          <w:snapToGrid w:val="0"/>
        </w:rPr>
      </w:pPr>
      <w:bookmarkStart w:id="1826" w:name="_Ref177359075"/>
      <w:ins w:id="1827" w:author="Bell Gully" w:date="2018-08-09T15:49:00Z">
        <w:r>
          <w:rPr>
            <w:snapToGrid w:val="0"/>
          </w:rPr>
          <w:t>Other termination</w:t>
        </w:r>
      </w:ins>
    </w:p>
    <w:p w14:paraId="0013BD03" w14:textId="6D2F078E" w:rsidR="002E074D" w:rsidRDefault="002E074D" w:rsidP="002E074D">
      <w:pPr>
        <w:numPr>
          <w:ilvl w:val="1"/>
          <w:numId w:val="4"/>
        </w:numPr>
        <w:rPr>
          <w:ins w:id="1828" w:author="Bell Gully" w:date="2018-08-09T15:50:00Z"/>
          <w:snapToGrid w:val="0"/>
        </w:rPr>
      </w:pPr>
      <w:ins w:id="1829" w:author="Bell Gully" w:date="2018-08-09T15:50:00Z">
        <w:r>
          <w:rPr>
            <w:snapToGrid w:val="0"/>
          </w:rPr>
          <w:t>Either Party may terminate this Agreement immediately on notice in writing to the other Party specifying the cause if:</w:t>
        </w:r>
      </w:ins>
    </w:p>
    <w:p w14:paraId="663F9BED" w14:textId="5FEC1CA5" w:rsidR="000D22A2" w:rsidRPr="00283CD4" w:rsidRDefault="000D22A2" w:rsidP="002E074D">
      <w:pPr>
        <w:numPr>
          <w:ilvl w:val="2"/>
          <w:numId w:val="4"/>
        </w:numPr>
        <w:rPr>
          <w:snapToGrid w:val="0"/>
        </w:rPr>
      </w:pPr>
      <w:del w:id="1830" w:author="Bell Gully" w:date="2018-06-29T15:59:00Z">
        <w:r w:rsidRPr="00283CD4" w:rsidDel="00253726">
          <w:rPr>
            <w:snapToGrid w:val="0"/>
          </w:rPr>
          <w:delText xml:space="preserve">either </w:delText>
        </w:r>
      </w:del>
      <w:ins w:id="1831" w:author="Bell Gully" w:date="2018-06-29T15:59:00Z">
        <w:r w:rsidR="00253726">
          <w:rPr>
            <w:snapToGrid w:val="0"/>
          </w:rPr>
          <w:t>the other</w:t>
        </w:r>
        <w:r w:rsidR="00253726" w:rsidRPr="00283CD4">
          <w:rPr>
            <w:snapToGrid w:val="0"/>
          </w:rPr>
          <w:t xml:space="preserve"> </w:t>
        </w:r>
      </w:ins>
      <w:r w:rsidRPr="00283CD4">
        <w:rPr>
          <w:snapToGrid w:val="0"/>
        </w:rPr>
        <w:t xml:space="preserve">Party defaults in payment of any money payable under </w:t>
      </w:r>
      <w:r>
        <w:rPr>
          <w:snapToGrid w:val="0"/>
        </w:rPr>
        <w:t>this Agreement</w:t>
      </w:r>
      <w:r w:rsidRPr="00283CD4">
        <w:rPr>
          <w:snapToGrid w:val="0"/>
        </w:rPr>
        <w:t xml:space="preserve"> (</w:t>
      </w:r>
      <w:r>
        <w:rPr>
          <w:snapToGrid w:val="0"/>
        </w:rPr>
        <w:t>other than in relation to an Invoice Dispute)</w:t>
      </w:r>
      <w:r w:rsidRPr="00283CD4">
        <w:rPr>
          <w:snapToGrid w:val="0"/>
        </w:rPr>
        <w:t xml:space="preserve"> for a period of </w:t>
      </w:r>
      <w:ins w:id="1832" w:author="Bell Gully" w:date="2018-06-29T14:05:00Z">
        <w:r w:rsidR="007551E2">
          <w:rPr>
            <w:snapToGrid w:val="0"/>
          </w:rPr>
          <w:t xml:space="preserve">more than </w:t>
        </w:r>
      </w:ins>
      <w:r w:rsidRPr="00283CD4">
        <w:rPr>
          <w:snapToGrid w:val="0"/>
        </w:rPr>
        <w:t>10 Business Days</w:t>
      </w:r>
      <w:ins w:id="1833" w:author="Bell Gully" w:date="2018-06-29T14:05:00Z">
        <w:r w:rsidR="007551E2" w:rsidRPr="007551E2">
          <w:rPr>
            <w:snapToGrid w:val="0"/>
          </w:rPr>
          <w:t xml:space="preserve"> </w:t>
        </w:r>
        <w:r w:rsidR="007551E2" w:rsidRPr="00F27205">
          <w:rPr>
            <w:snapToGrid w:val="0"/>
          </w:rPr>
          <w:t xml:space="preserve">and has not remedied that default within </w:t>
        </w:r>
        <w:r w:rsidR="007551E2">
          <w:rPr>
            <w:snapToGrid w:val="0"/>
          </w:rPr>
          <w:t>20 Business</w:t>
        </w:r>
        <w:r w:rsidR="007551E2" w:rsidRPr="00F27205">
          <w:rPr>
            <w:snapToGrid w:val="0"/>
          </w:rPr>
          <w:t xml:space="preserve"> </w:t>
        </w:r>
        <w:r w:rsidR="007551E2">
          <w:rPr>
            <w:snapToGrid w:val="0"/>
          </w:rPr>
          <w:t>Day</w:t>
        </w:r>
        <w:r w:rsidR="007551E2" w:rsidRPr="00F27205">
          <w:rPr>
            <w:snapToGrid w:val="0"/>
          </w:rPr>
          <w:t xml:space="preserve">s of notice from the terminating </w:t>
        </w:r>
      </w:ins>
      <w:ins w:id="1834" w:author="Bell Gully" w:date="2018-08-05T15:28:00Z">
        <w:r w:rsidR="00751CD2">
          <w:rPr>
            <w:snapToGrid w:val="0"/>
          </w:rPr>
          <w:t>P</w:t>
        </w:r>
      </w:ins>
      <w:ins w:id="1835" w:author="Bell Gully" w:date="2018-06-29T14:05:00Z">
        <w:r w:rsidR="007551E2" w:rsidRPr="00F27205">
          <w:rPr>
            <w:snapToGrid w:val="0"/>
          </w:rPr>
          <w:t>arty</w:t>
        </w:r>
      </w:ins>
      <w:r w:rsidRPr="00283CD4">
        <w:rPr>
          <w:snapToGrid w:val="0"/>
        </w:rPr>
        <w:t xml:space="preserve">; </w:t>
      </w:r>
      <w:bookmarkEnd w:id="1826"/>
      <w:r>
        <w:rPr>
          <w:snapToGrid w:val="0"/>
        </w:rPr>
        <w:t>or</w:t>
      </w:r>
    </w:p>
    <w:p w14:paraId="438AB69E" w14:textId="08F3353E" w:rsidR="000D22A2" w:rsidRDefault="000D22A2" w:rsidP="002E074D">
      <w:pPr>
        <w:numPr>
          <w:ilvl w:val="2"/>
          <w:numId w:val="4"/>
        </w:numPr>
        <w:rPr>
          <w:snapToGrid w:val="0"/>
        </w:rPr>
      </w:pPr>
      <w:r>
        <w:rPr>
          <w:snapToGrid w:val="0"/>
        </w:rPr>
        <w:t>the Interconnected Party</w:t>
      </w:r>
      <w:r w:rsidRPr="00283CD4">
        <w:rPr>
          <w:snapToGrid w:val="0"/>
        </w:rPr>
        <w:t xml:space="preserve"> fails to comply with the prudential requirements set out in </w:t>
      </w:r>
      <w:r w:rsidRPr="00283CD4">
        <w:rPr>
          <w:i/>
          <w:snapToGrid w:val="0"/>
        </w:rPr>
        <w:t>section </w:t>
      </w:r>
      <w:r>
        <w:rPr>
          <w:i/>
          <w:snapToGrid w:val="0"/>
        </w:rPr>
        <w:t>10</w:t>
      </w:r>
      <w:r w:rsidRPr="00283CD4">
        <w:rPr>
          <w:i/>
          <w:snapToGrid w:val="0"/>
        </w:rPr>
        <w:t xml:space="preserve"> </w:t>
      </w:r>
      <w:r w:rsidRPr="00283CD4">
        <w:rPr>
          <w:snapToGrid w:val="0"/>
        </w:rPr>
        <w:t>for a period of 60 Business Days</w:t>
      </w:r>
      <w:ins w:id="1836" w:author="Bell Gully" w:date="2018-06-29T14:06:00Z">
        <w:r w:rsidR="007551E2" w:rsidRPr="007551E2">
          <w:rPr>
            <w:snapToGrid w:val="0"/>
          </w:rPr>
          <w:t xml:space="preserve"> </w:t>
        </w:r>
        <w:r w:rsidR="007551E2" w:rsidRPr="00F27205">
          <w:rPr>
            <w:snapToGrid w:val="0"/>
          </w:rPr>
          <w:t xml:space="preserve">and has not remedied that default within </w:t>
        </w:r>
        <w:r w:rsidR="007551E2">
          <w:rPr>
            <w:snapToGrid w:val="0"/>
          </w:rPr>
          <w:t>20 Business</w:t>
        </w:r>
        <w:r w:rsidR="007551E2" w:rsidRPr="00F27205">
          <w:rPr>
            <w:snapToGrid w:val="0"/>
          </w:rPr>
          <w:t xml:space="preserve"> </w:t>
        </w:r>
        <w:r w:rsidR="007551E2">
          <w:rPr>
            <w:snapToGrid w:val="0"/>
          </w:rPr>
          <w:t>Day</w:t>
        </w:r>
        <w:r w:rsidR="007551E2" w:rsidRPr="00F27205">
          <w:rPr>
            <w:snapToGrid w:val="0"/>
          </w:rPr>
          <w:t xml:space="preserve">s of notice from the terminating </w:t>
        </w:r>
      </w:ins>
      <w:ins w:id="1837" w:author="Bell Gully" w:date="2018-08-05T15:28:00Z">
        <w:r w:rsidR="00751CD2">
          <w:rPr>
            <w:snapToGrid w:val="0"/>
          </w:rPr>
          <w:t>P</w:t>
        </w:r>
      </w:ins>
      <w:ins w:id="1838" w:author="Bell Gully" w:date="2018-06-29T14:06:00Z">
        <w:r w:rsidR="007551E2" w:rsidRPr="00F27205">
          <w:rPr>
            <w:snapToGrid w:val="0"/>
          </w:rPr>
          <w:t>arty</w:t>
        </w:r>
      </w:ins>
      <w:r w:rsidRPr="00283CD4">
        <w:rPr>
          <w:snapToGrid w:val="0"/>
        </w:rPr>
        <w:t>;</w:t>
      </w:r>
      <w:r>
        <w:rPr>
          <w:snapToGrid w:val="0"/>
        </w:rPr>
        <w:t xml:space="preserve"> or</w:t>
      </w:r>
    </w:p>
    <w:p w14:paraId="120826C1" w14:textId="71EFDD50" w:rsidR="00C6575C" w:rsidRPr="00530C8E" w:rsidDel="002E074D" w:rsidRDefault="003431F1" w:rsidP="009871BE">
      <w:pPr>
        <w:numPr>
          <w:ilvl w:val="2"/>
          <w:numId w:val="4"/>
        </w:numPr>
        <w:rPr>
          <w:del w:id="1839" w:author="Bell Gully" w:date="2018-08-09T15:52:00Z"/>
          <w:snapToGrid w:val="0"/>
        </w:rPr>
      </w:pPr>
      <w:del w:id="1840" w:author="Bell Gully" w:date="2018-08-09T15:52:00Z">
        <w:r w:rsidDel="002E074D">
          <w:rPr>
            <w:snapToGrid w:val="0"/>
          </w:rPr>
          <w:delText xml:space="preserve">the other </w:delText>
        </w:r>
        <w:r w:rsidR="00C6575C" w:rsidRPr="00530C8E" w:rsidDel="002E074D">
          <w:rPr>
            <w:snapToGrid w:val="0"/>
          </w:rPr>
          <w:delText>Party defaults in the performance of any material covenants or obligations imposed upon it by this Agreement</w:delText>
        </w:r>
        <w:r w:rsidR="00617E31" w:rsidRPr="00617E31" w:rsidDel="002E074D">
          <w:rPr>
            <w:snapToGrid w:val="0"/>
          </w:rPr>
          <w:delText xml:space="preserve"> </w:delText>
        </w:r>
        <w:r w:rsidR="00617E31" w:rsidRPr="00F27205" w:rsidDel="002E074D">
          <w:rPr>
            <w:snapToGrid w:val="0"/>
          </w:rPr>
          <w:delText xml:space="preserve">and has not remedied that default within </w:delText>
        </w:r>
      </w:del>
      <w:del w:id="1841" w:author="Bell Gully" w:date="2018-06-29T14:06:00Z">
        <w:r w:rsidR="00617E31" w:rsidRPr="00F27205" w:rsidDel="007551E2">
          <w:rPr>
            <w:snapToGrid w:val="0"/>
          </w:rPr>
          <w:delText xml:space="preserve">30 </w:delText>
        </w:r>
      </w:del>
      <w:del w:id="1842" w:author="Bell Gully" w:date="2018-08-09T15:52:00Z">
        <w:r w:rsidR="002C1C64" w:rsidDel="002E074D">
          <w:rPr>
            <w:snapToGrid w:val="0"/>
          </w:rPr>
          <w:delText>Day</w:delText>
        </w:r>
        <w:r w:rsidR="00617E31" w:rsidRPr="00F27205" w:rsidDel="002E074D">
          <w:rPr>
            <w:snapToGrid w:val="0"/>
          </w:rPr>
          <w:delText xml:space="preserve">s of notice from the terminating </w:delText>
        </w:r>
      </w:del>
      <w:del w:id="1843" w:author="Bell Gully" w:date="2018-08-05T16:11:00Z">
        <w:r w:rsidR="00617E31" w:rsidRPr="00F27205" w:rsidDel="00861ACD">
          <w:rPr>
            <w:snapToGrid w:val="0"/>
          </w:rPr>
          <w:delText>p</w:delText>
        </w:r>
      </w:del>
      <w:del w:id="1844" w:author="Bell Gully" w:date="2018-08-09T15:52:00Z">
        <w:r w:rsidR="00617E31" w:rsidRPr="00F27205" w:rsidDel="002E074D">
          <w:rPr>
            <w:snapToGrid w:val="0"/>
          </w:rPr>
          <w:delText>arty</w:delText>
        </w:r>
        <w:r w:rsidR="00C6575C" w:rsidRPr="00530C8E" w:rsidDel="002E074D">
          <w:rPr>
            <w:snapToGrid w:val="0"/>
          </w:rPr>
          <w:delText>; or</w:delText>
        </w:r>
      </w:del>
    </w:p>
    <w:p w14:paraId="5DC376E1" w14:textId="77777777" w:rsidR="00C6575C" w:rsidRPr="00530C8E" w:rsidRDefault="00C6575C" w:rsidP="009871BE">
      <w:pPr>
        <w:numPr>
          <w:ilvl w:val="2"/>
          <w:numId w:val="4"/>
        </w:numPr>
        <w:rPr>
          <w:snapToGrid w:val="0"/>
        </w:rPr>
      </w:pPr>
      <w:r w:rsidRPr="00530C8E">
        <w:rPr>
          <w:snapToGrid w:val="0"/>
        </w:rPr>
        <w:t xml:space="preserve">a resolution is passed or an order made by a court for the liquidation of </w:t>
      </w:r>
      <w:r w:rsidR="00617E31">
        <w:rPr>
          <w:snapToGrid w:val="0"/>
        </w:rPr>
        <w:t>the other</w:t>
      </w:r>
      <w:r w:rsidRPr="00530C8E">
        <w:rPr>
          <w:snapToGrid w:val="0"/>
        </w:rPr>
        <w:t xml:space="preserve"> Party, except for the purposes of solvent reconstruction or amalgamation; or</w:t>
      </w:r>
    </w:p>
    <w:p w14:paraId="2EB47B7E" w14:textId="78EF8330" w:rsidR="00C6575C" w:rsidRPr="00530C8E" w:rsidRDefault="00617E31" w:rsidP="009871BE">
      <w:pPr>
        <w:numPr>
          <w:ilvl w:val="2"/>
          <w:numId w:val="4"/>
        </w:numPr>
        <w:rPr>
          <w:snapToGrid w:val="0"/>
        </w:rPr>
      </w:pPr>
      <w:r>
        <w:rPr>
          <w:snapToGrid w:val="0"/>
        </w:rPr>
        <w:t>the other</w:t>
      </w:r>
      <w:r w:rsidR="00C6575C" w:rsidRPr="00530C8E">
        <w:rPr>
          <w:snapToGrid w:val="0"/>
        </w:rPr>
        <w:t xml:space="preserve"> Party makes or enters into</w:t>
      </w:r>
      <w:r w:rsidR="00F7145D">
        <w:rPr>
          <w:snapToGrid w:val="0"/>
        </w:rPr>
        <w:t>,</w:t>
      </w:r>
      <w:r w:rsidR="00C6575C" w:rsidRPr="00530C8E">
        <w:rPr>
          <w:snapToGrid w:val="0"/>
        </w:rPr>
        <w:t xml:space="preserve"> or endeavours to make or enter into any composition, assignment or other arrangement with or for the benefit of that Party’s creditors; or</w:t>
      </w:r>
    </w:p>
    <w:p w14:paraId="5CF25DE0" w14:textId="77BAE596" w:rsidR="00C6575C" w:rsidRDefault="00C6575C" w:rsidP="009871BE">
      <w:pPr>
        <w:numPr>
          <w:ilvl w:val="2"/>
          <w:numId w:val="4"/>
        </w:numPr>
        <w:rPr>
          <w:snapToGrid w:val="0"/>
        </w:rPr>
      </w:pPr>
      <w:proofErr w:type="gramStart"/>
      <w:r w:rsidRPr="00530C8E">
        <w:rPr>
          <w:snapToGrid w:val="0"/>
        </w:rPr>
        <w:t>a</w:t>
      </w:r>
      <w:proofErr w:type="gramEnd"/>
      <w:r w:rsidRPr="00530C8E">
        <w:rPr>
          <w:snapToGrid w:val="0"/>
        </w:rPr>
        <w:t xml:space="preserve"> Force Majeure Event occurs </w:t>
      </w:r>
      <w:r w:rsidR="00567B0F">
        <w:rPr>
          <w:snapToGrid w:val="0"/>
        </w:rPr>
        <w:t>and</w:t>
      </w:r>
      <w:r w:rsidRPr="00530C8E">
        <w:rPr>
          <w:snapToGrid w:val="0"/>
        </w:rPr>
        <w:t xml:space="preserve"> </w:t>
      </w:r>
      <w:r w:rsidR="00FF219D">
        <w:rPr>
          <w:snapToGrid w:val="0"/>
        </w:rPr>
        <w:t xml:space="preserve">the </w:t>
      </w:r>
      <w:r w:rsidR="00617E31">
        <w:rPr>
          <w:snapToGrid w:val="0"/>
        </w:rPr>
        <w:t xml:space="preserve">other </w:t>
      </w:r>
      <w:r w:rsidRPr="00530C8E">
        <w:rPr>
          <w:snapToGrid w:val="0"/>
        </w:rPr>
        <w:t xml:space="preserve">Party could not </w:t>
      </w:r>
      <w:del w:id="1845" w:author="Bell Gully" w:date="2018-08-05T15:28:00Z">
        <w:r w:rsidRPr="00530C8E" w:rsidDel="00751CD2">
          <w:rPr>
            <w:snapToGrid w:val="0"/>
          </w:rPr>
          <w:delText xml:space="preserve">reasonably </w:delText>
        </w:r>
      </w:del>
      <w:r w:rsidRPr="00530C8E">
        <w:rPr>
          <w:snapToGrid w:val="0"/>
        </w:rPr>
        <w:t xml:space="preserve">be expected to be in a position to perform its obligations under this Agreement </w:t>
      </w:r>
      <w:ins w:id="1846" w:author="Bell Gully" w:date="2018-08-05T15:28:00Z">
        <w:r w:rsidR="00751CD2">
          <w:rPr>
            <w:snapToGrid w:val="0"/>
          </w:rPr>
          <w:t>for a period of</w:t>
        </w:r>
      </w:ins>
      <w:del w:id="1847" w:author="Bell Gully" w:date="2018-08-05T15:28:00Z">
        <w:r w:rsidRPr="00530C8E" w:rsidDel="00751CD2">
          <w:rPr>
            <w:snapToGrid w:val="0"/>
          </w:rPr>
          <w:delText>within</w:delText>
        </w:r>
      </w:del>
      <w:r w:rsidRPr="00530C8E">
        <w:rPr>
          <w:snapToGrid w:val="0"/>
        </w:rPr>
        <w:t xml:space="preserve"> </w:t>
      </w:r>
      <w:ins w:id="1848" w:author="Bell Gully" w:date="2018-07-09T10:24:00Z">
        <w:r w:rsidR="00B72AFC">
          <w:rPr>
            <w:snapToGrid w:val="0"/>
          </w:rPr>
          <w:t>six Months</w:t>
        </w:r>
      </w:ins>
      <w:ins w:id="1849" w:author="Bell Gully" w:date="2018-08-05T15:28:00Z">
        <w:r w:rsidR="00751CD2">
          <w:rPr>
            <w:snapToGrid w:val="0"/>
          </w:rPr>
          <w:t xml:space="preserve"> or more</w:t>
        </w:r>
      </w:ins>
      <w:del w:id="1850" w:author="Bell Gully" w:date="2018-07-09T10:24:00Z">
        <w:r w:rsidRPr="00530C8E" w:rsidDel="00B72AFC">
          <w:rPr>
            <w:snapToGrid w:val="0"/>
          </w:rPr>
          <w:delText>one Y</w:delText>
        </w:r>
      </w:del>
      <w:del w:id="1851" w:author="Bell Gully" w:date="2018-07-09T10:23:00Z">
        <w:r w:rsidRPr="00530C8E" w:rsidDel="00B72AFC">
          <w:rPr>
            <w:snapToGrid w:val="0"/>
          </w:rPr>
          <w:delText>ear</w:delText>
        </w:r>
      </w:del>
      <w:r w:rsidRPr="00530C8E">
        <w:rPr>
          <w:snapToGrid w:val="0"/>
        </w:rPr>
        <w:t>.</w:t>
      </w:r>
    </w:p>
    <w:p w14:paraId="6FBDE56D" w14:textId="77777777" w:rsidR="00D143D7" w:rsidRDefault="00D143D7" w:rsidP="00D143D7">
      <w:pPr>
        <w:pStyle w:val="Heading2"/>
        <w:rPr>
          <w:snapToGrid w:val="0"/>
        </w:rPr>
      </w:pPr>
      <w:r>
        <w:rPr>
          <w:snapToGrid w:val="0"/>
        </w:rPr>
        <w:t>Suspension for Default</w:t>
      </w:r>
    </w:p>
    <w:p w14:paraId="2703B887" w14:textId="1024F47E" w:rsidR="00D143D7" w:rsidRPr="00530C8E" w:rsidRDefault="00861ACD" w:rsidP="00F721FA">
      <w:pPr>
        <w:numPr>
          <w:ilvl w:val="1"/>
          <w:numId w:val="4"/>
        </w:numPr>
        <w:rPr>
          <w:snapToGrid w:val="0"/>
        </w:rPr>
      </w:pPr>
      <w:ins w:id="1852" w:author="Bell Gully" w:date="2018-08-05T16:11:00Z">
        <w:r>
          <w:t xml:space="preserve">If </w:t>
        </w:r>
      </w:ins>
      <w:ins w:id="1853" w:author="Bell Gully" w:date="2018-08-05T15:28:00Z">
        <w:r w:rsidR="00751CD2">
          <w:t xml:space="preserve">First Gas becomes aware that </w:t>
        </w:r>
      </w:ins>
      <w:del w:id="1854" w:author="Bell Gully" w:date="2018-08-05T15:28:00Z">
        <w:r w:rsidR="00D143D7" w:rsidDel="00751CD2">
          <w:delText>I</w:delText>
        </w:r>
      </w:del>
      <w:del w:id="1855" w:author="Bell Gully" w:date="2018-08-05T16:12:00Z">
        <w:r w:rsidR="00D143D7" w:rsidDel="00861ACD">
          <w:delText>f</w:delText>
        </w:r>
        <w:r w:rsidR="00D143D7" w:rsidRPr="00CE26DC" w:rsidDel="00861ACD">
          <w:delText xml:space="preserve"> </w:delText>
        </w:r>
      </w:del>
      <w:r w:rsidR="009F163B">
        <w:t xml:space="preserve">the Interconnected Party </w:t>
      </w:r>
      <w:r w:rsidR="00D143D7" w:rsidRPr="00CE26DC">
        <w:t xml:space="preserve">is in breach of any material term or condition of </w:t>
      </w:r>
      <w:r w:rsidR="00D143D7">
        <w:t xml:space="preserve">this </w:t>
      </w:r>
      <w:r w:rsidR="009F163B">
        <w:t>Agreement</w:t>
      </w:r>
      <w:r w:rsidR="00D143D7" w:rsidRPr="00CE26DC">
        <w:t xml:space="preserve">, </w:t>
      </w:r>
      <w:r w:rsidR="00D143D7">
        <w:t xml:space="preserve">First Gas </w:t>
      </w:r>
      <w:r w:rsidR="00D143D7" w:rsidRPr="00CE26DC">
        <w:t>shall be entitled to suspend</w:t>
      </w:r>
      <w:r w:rsidR="009F163B">
        <w:t xml:space="preserve"> its provision of services</w:t>
      </w:r>
      <w:r w:rsidR="00017812">
        <w:t xml:space="preserve"> to the Interconnected Party for the duration of that</w:t>
      </w:r>
      <w:r w:rsidR="00D143D7" w:rsidRPr="00CE26DC">
        <w:t xml:space="preserve"> non-compliance if, and to the extent that, in </w:t>
      </w:r>
      <w:r w:rsidR="00D143D7">
        <w:t>First Gas’</w:t>
      </w:r>
      <w:r w:rsidR="00D143D7" w:rsidRPr="00CE26DC">
        <w:t xml:space="preserve"> </w:t>
      </w:r>
      <w:r w:rsidR="00AF0CB7">
        <w:t xml:space="preserve">reasonable </w:t>
      </w:r>
      <w:r w:rsidR="00D143D7" w:rsidRPr="00CE26DC">
        <w:t xml:space="preserve">opinion, </w:t>
      </w:r>
      <w:r w:rsidR="00D143D7">
        <w:t>that</w:t>
      </w:r>
      <w:r w:rsidR="00D143D7" w:rsidRPr="00CE26DC">
        <w:t xml:space="preserve"> action</w:t>
      </w:r>
      <w:r w:rsidR="00D143D7">
        <w:t xml:space="preserve"> is necessary to protect </w:t>
      </w:r>
      <w:r w:rsidR="00017812">
        <w:t>othe</w:t>
      </w:r>
      <w:r w:rsidR="00D143D7">
        <w:t>r use</w:t>
      </w:r>
      <w:r w:rsidR="00017812">
        <w:t>rs</w:t>
      </w:r>
      <w:r w:rsidR="00D143D7" w:rsidRPr="00CE26DC">
        <w:t xml:space="preserve"> </w:t>
      </w:r>
      <w:ins w:id="1856" w:author="Bell Gully" w:date="2018-08-05T15:29:00Z">
        <w:r w:rsidR="00751CD2">
          <w:t xml:space="preserve">or their use </w:t>
        </w:r>
      </w:ins>
      <w:r w:rsidR="00D143D7" w:rsidRPr="00CE26DC">
        <w:t>of the Transmission System</w:t>
      </w:r>
      <w:r w:rsidR="00017812">
        <w:t xml:space="preserve">. </w:t>
      </w:r>
    </w:p>
    <w:p w14:paraId="590830B1" w14:textId="5F7FDA5F" w:rsidR="00143052" w:rsidRDefault="005E795B" w:rsidP="00143052">
      <w:pPr>
        <w:pStyle w:val="Heading2"/>
      </w:pPr>
      <w:bookmarkStart w:id="1857" w:name="_Toc206300201"/>
      <w:bookmarkStart w:id="1858" w:name="_Toc57649813"/>
      <w:r>
        <w:lastRenderedPageBreak/>
        <w:t>Uneconomic Use</w:t>
      </w:r>
      <w:bookmarkEnd w:id="1857"/>
    </w:p>
    <w:p w14:paraId="71EB9CD9" w14:textId="3E7F4773" w:rsidR="008A0CD4" w:rsidRDefault="00D1473F" w:rsidP="00F721FA">
      <w:pPr>
        <w:numPr>
          <w:ilvl w:val="1"/>
          <w:numId w:val="4"/>
        </w:numPr>
      </w:pPr>
      <w:r>
        <w:t xml:space="preserve">Subject to </w:t>
      </w:r>
      <w:r w:rsidRPr="00D1473F">
        <w:rPr>
          <w:i/>
        </w:rPr>
        <w:t>section 14.</w:t>
      </w:r>
      <w:ins w:id="1859" w:author="Bell Gully" w:date="2018-08-09T15:52:00Z">
        <w:r w:rsidR="002E074D">
          <w:rPr>
            <w:i/>
          </w:rPr>
          <w:t>8</w:t>
        </w:r>
      </w:ins>
      <w:del w:id="1860" w:author="Bell Gully" w:date="2018-08-09T15:52:00Z">
        <w:r w:rsidR="009B4E2A" w:rsidDel="002E074D">
          <w:rPr>
            <w:i/>
          </w:rPr>
          <w:delText>7</w:delText>
        </w:r>
      </w:del>
      <w:r>
        <w:t xml:space="preserve">, </w:t>
      </w:r>
      <w:r w:rsidR="00A64DF4">
        <w:t>First Gas</w:t>
      </w:r>
      <w:r w:rsidR="00BB0FBF">
        <w:t xml:space="preserve"> may terminate this Agreement </w:t>
      </w:r>
      <w:r w:rsidR="00D247DE">
        <w:t xml:space="preserve">in respect of </w:t>
      </w:r>
      <w:r w:rsidR="00C874A8">
        <w:t>any</w:t>
      </w:r>
      <w:r w:rsidR="00D247DE">
        <w:t xml:space="preserve"> </w:t>
      </w:r>
      <w:r w:rsidR="00F05DB3">
        <w:t>Delivery</w:t>
      </w:r>
      <w:r w:rsidR="00D247DE">
        <w:t xml:space="preserve"> Point </w:t>
      </w:r>
      <w:r w:rsidR="00BB0FBF">
        <w:t>by written notice to the Interconnected Party</w:t>
      </w:r>
      <w:del w:id="1861" w:author="Bell Gully" w:date="2018-06-29T16:00:00Z">
        <w:r w:rsidR="00BB0FBF" w:rsidDel="00253726">
          <w:delText xml:space="preserve"> </w:delText>
        </w:r>
        <w:r w:rsidR="0054093F" w:rsidDel="00253726">
          <w:delText>in respect of which</w:delText>
        </w:r>
      </w:del>
      <w:ins w:id="1862" w:author="Bell Gully" w:date="2018-06-29T16:00:00Z">
        <w:r w:rsidR="00253726">
          <w:t xml:space="preserve"> if</w:t>
        </w:r>
      </w:ins>
      <w:r w:rsidR="008A0CD4">
        <w:t>:</w:t>
      </w:r>
    </w:p>
    <w:p w14:paraId="14EDB633" w14:textId="08C6753C" w:rsidR="00BB0FBF" w:rsidRDefault="008A0CD4" w:rsidP="008A0CD4">
      <w:pPr>
        <w:numPr>
          <w:ilvl w:val="2"/>
          <w:numId w:val="4"/>
        </w:numPr>
      </w:pPr>
      <w:r>
        <w:t>the Interconnected Party</w:t>
      </w:r>
      <w:ins w:id="1863" w:author="Bell Gully" w:date="2018-07-09T10:24:00Z">
        <w:r w:rsidR="00B72AFC">
          <w:t xml:space="preserve"> does not commence taking Gas within 6 Months of the Gas-on Date or</w:t>
        </w:r>
      </w:ins>
      <w:r w:rsidR="00BB0FBF">
        <w:t xml:space="preserve"> </w:t>
      </w:r>
      <w:r w:rsidR="002B4782">
        <w:t xml:space="preserve">fails to </w:t>
      </w:r>
      <w:r w:rsidR="00CE45E1">
        <w:t>take</w:t>
      </w:r>
      <w:r w:rsidR="00741AE7">
        <w:t xml:space="preserve"> </w:t>
      </w:r>
      <w:r w:rsidR="00143052">
        <w:t>Gas</w:t>
      </w:r>
      <w:r w:rsidR="00143052" w:rsidRPr="008A0CD4">
        <w:rPr>
          <w:snapToGrid w:val="0"/>
        </w:rPr>
        <w:t xml:space="preserve"> </w:t>
      </w:r>
      <w:r w:rsidR="00143052">
        <w:t xml:space="preserve">for a continuous period of </w:t>
      </w:r>
      <w:r w:rsidR="0054093F">
        <w:t xml:space="preserve">least </w:t>
      </w:r>
      <w:r w:rsidR="00143052">
        <w:t>1</w:t>
      </w:r>
      <w:r w:rsidR="002B4782">
        <w:t>2</w:t>
      </w:r>
      <w:r w:rsidR="00143052">
        <w:t xml:space="preserve"> Months</w:t>
      </w:r>
      <w:r w:rsidR="00BB0FBF">
        <w:t>;</w:t>
      </w:r>
      <w:r w:rsidR="008050B6">
        <w:t xml:space="preserve"> or</w:t>
      </w:r>
      <w:r w:rsidR="00BB0FBF">
        <w:t xml:space="preserve"> </w:t>
      </w:r>
    </w:p>
    <w:p w14:paraId="0DB633D5" w14:textId="31E409D4" w:rsidR="005E795B" w:rsidRPr="007825F7" w:rsidRDefault="00A64DF4" w:rsidP="0035376D">
      <w:pPr>
        <w:numPr>
          <w:ilvl w:val="2"/>
          <w:numId w:val="4"/>
        </w:numPr>
      </w:pPr>
      <w:r>
        <w:t>First Gas’</w:t>
      </w:r>
      <w:r w:rsidR="008631F6">
        <w:t xml:space="preserve"> </w:t>
      </w:r>
      <w:r w:rsidR="008050B6">
        <w:t>DNC Charges</w:t>
      </w:r>
      <w:r w:rsidR="00BB0FBF">
        <w:t xml:space="preserve"> </w:t>
      </w:r>
      <w:r w:rsidR="008631F6">
        <w:t>for</w:t>
      </w:r>
      <w:r w:rsidR="00143052">
        <w:t xml:space="preserve"> the preceding 12 </w:t>
      </w:r>
      <w:r w:rsidR="002C1C64">
        <w:t>Month</w:t>
      </w:r>
      <w:r w:rsidR="00143052">
        <w:t>s</w:t>
      </w:r>
      <w:r w:rsidR="008631F6">
        <w:t xml:space="preserve"> were</w:t>
      </w:r>
      <w:r w:rsidR="00143052">
        <w:t xml:space="preserve"> less than </w:t>
      </w:r>
      <w:r w:rsidR="00C93AB0" w:rsidRPr="008631F6">
        <w:rPr>
          <w:snapToGrid w:val="0"/>
        </w:rPr>
        <w:t xml:space="preserve">its reasonable estimate of </w:t>
      </w:r>
      <w:r w:rsidR="008050B6" w:rsidRPr="008631F6">
        <w:rPr>
          <w:snapToGrid w:val="0"/>
        </w:rPr>
        <w:t>future</w:t>
      </w:r>
      <w:r w:rsidR="00C93AB0" w:rsidRPr="008631F6">
        <w:rPr>
          <w:snapToGrid w:val="0"/>
        </w:rPr>
        <w:t xml:space="preserve"> average annual operating and maintenance costs</w:t>
      </w:r>
      <w:r w:rsidR="005E795B" w:rsidRPr="008631F6">
        <w:rPr>
          <w:snapToGrid w:val="0"/>
        </w:rPr>
        <w:t xml:space="preserve">; </w:t>
      </w:r>
      <w:r w:rsidR="008631F6">
        <w:rPr>
          <w:snapToGrid w:val="0"/>
        </w:rPr>
        <w:t>and/</w:t>
      </w:r>
      <w:r w:rsidR="005E795B" w:rsidRPr="008631F6">
        <w:rPr>
          <w:snapToGrid w:val="0"/>
        </w:rPr>
        <w:t>or</w:t>
      </w:r>
    </w:p>
    <w:p w14:paraId="1312BD6B" w14:textId="26E85E02" w:rsidR="00C93AB0" w:rsidRPr="00C93AB0" w:rsidRDefault="005E795B" w:rsidP="009871BE">
      <w:pPr>
        <w:numPr>
          <w:ilvl w:val="2"/>
          <w:numId w:val="4"/>
        </w:numPr>
      </w:pPr>
      <w:r>
        <w:t xml:space="preserve">material expenditure is required </w:t>
      </w:r>
      <w:r w:rsidR="00A34006">
        <w:t>for a necessary</w:t>
      </w:r>
      <w:r>
        <w:t xml:space="preserve"> upgrade</w:t>
      </w:r>
      <w:r w:rsidR="00A34006">
        <w:t>,</w:t>
      </w:r>
      <w:r>
        <w:t xml:space="preserve"> which First Gas </w:t>
      </w:r>
      <w:r w:rsidR="00A34006">
        <w:t>reasonably considers</w:t>
      </w:r>
      <w:r>
        <w:t xml:space="preserve"> </w:t>
      </w:r>
      <w:r w:rsidR="00C40419">
        <w:t xml:space="preserve">is not justified by the </w:t>
      </w:r>
      <w:r w:rsidR="00A34006">
        <w:t>DNC Charges</w:t>
      </w:r>
      <w:r>
        <w:t xml:space="preserve"> </w:t>
      </w:r>
      <w:r w:rsidR="00C40419">
        <w:t>it obtains</w:t>
      </w:r>
      <w:r w:rsidR="00C93AB0">
        <w:rPr>
          <w:snapToGrid w:val="0"/>
        </w:rPr>
        <w:t>,</w:t>
      </w:r>
    </w:p>
    <w:p w14:paraId="4492B9E6" w14:textId="07776BE1" w:rsidR="00D1473F" w:rsidRDefault="00C93AB0" w:rsidP="00C93AB0">
      <w:pPr>
        <w:ind w:left="624"/>
      </w:pPr>
      <w:proofErr w:type="gramStart"/>
      <w:r>
        <w:t>where</w:t>
      </w:r>
      <w:proofErr w:type="gramEnd"/>
      <w:r>
        <w:t xml:space="preserve">, </w:t>
      </w:r>
      <w:r w:rsidR="00C40419">
        <w:t xml:space="preserve">for the purposes of this </w:t>
      </w:r>
      <w:r w:rsidR="00C40419" w:rsidRPr="005E795B">
        <w:rPr>
          <w:i/>
        </w:rPr>
        <w:t>section 14.</w:t>
      </w:r>
      <w:ins w:id="1864" w:author="Bell Gully" w:date="2018-08-09T15:52:00Z">
        <w:r w:rsidR="002E074D">
          <w:rPr>
            <w:i/>
          </w:rPr>
          <w:t>7</w:t>
        </w:r>
      </w:ins>
      <w:del w:id="1865" w:author="Bell Gully" w:date="2018-08-09T15:52:00Z">
        <w:r w:rsidR="00C40419" w:rsidRPr="005E795B" w:rsidDel="002E074D">
          <w:rPr>
            <w:i/>
          </w:rPr>
          <w:delText>6</w:delText>
        </w:r>
      </w:del>
      <w:r w:rsidR="00C40419">
        <w:rPr>
          <w:i/>
        </w:rPr>
        <w:t>,</w:t>
      </w:r>
      <w:ins w:id="1866" w:author="Bell Gully" w:date="2018-07-02T12:44:00Z">
        <w:r w:rsidR="007863E4">
          <w:rPr>
            <w:i/>
          </w:rPr>
          <w:t xml:space="preserve"> </w:t>
        </w:r>
        <w:r w:rsidR="007863E4">
          <w:t>in relation to Delivery Zones</w:t>
        </w:r>
      </w:ins>
      <w:ins w:id="1867" w:author="Bell Gully" w:date="2018-07-03T16:23:00Z">
        <w:r w:rsidR="00E177BE">
          <w:t>,</w:t>
        </w:r>
      </w:ins>
      <w:r>
        <w:t xml:space="preserve"> </w:t>
      </w:r>
      <w:r w:rsidR="008050B6">
        <w:t>DNC Charges</w:t>
      </w:r>
      <w:r>
        <w:rPr>
          <w:snapToGrid w:val="0"/>
        </w:rPr>
        <w:t xml:space="preserve"> </w:t>
      </w:r>
      <w:r w:rsidR="008050B6">
        <w:rPr>
          <w:snapToGrid w:val="0"/>
        </w:rPr>
        <w:t xml:space="preserve">for those 12 Months </w:t>
      </w:r>
      <w:r>
        <w:rPr>
          <w:snapToGrid w:val="0"/>
        </w:rPr>
        <w:t xml:space="preserve">will be the </w:t>
      </w:r>
      <w:r w:rsidR="008050B6">
        <w:rPr>
          <w:snapToGrid w:val="0"/>
        </w:rPr>
        <w:t xml:space="preserve">aggregate DNC Charges for the relevant Delivery Zone multiplied by the metered quantity of that Delivery Point and divided by the aggregate metered quantity of </w:t>
      </w:r>
      <w:r>
        <w:rPr>
          <w:snapToGrid w:val="0"/>
        </w:rPr>
        <w:t>that Delivery Zone</w:t>
      </w:r>
      <w:r w:rsidR="005E795B">
        <w:rPr>
          <w:snapToGrid w:val="0"/>
        </w:rPr>
        <w:t>.</w:t>
      </w:r>
    </w:p>
    <w:p w14:paraId="44467BFD" w14:textId="007B8E2D" w:rsidR="00A34006" w:rsidRPr="00A34006" w:rsidRDefault="0006301B" w:rsidP="00F721FA">
      <w:pPr>
        <w:numPr>
          <w:ilvl w:val="1"/>
          <w:numId w:val="4"/>
        </w:numPr>
      </w:pPr>
      <w:r>
        <w:rPr>
          <w:snapToGrid w:val="0"/>
        </w:rPr>
        <w:t xml:space="preserve">In the circumstances described in </w:t>
      </w:r>
      <w:r w:rsidRPr="00C12288">
        <w:rPr>
          <w:i/>
          <w:snapToGrid w:val="0"/>
        </w:rPr>
        <w:t xml:space="preserve">section </w:t>
      </w:r>
      <w:r>
        <w:rPr>
          <w:i/>
          <w:snapToGrid w:val="0"/>
        </w:rPr>
        <w:t>14.</w:t>
      </w:r>
      <w:ins w:id="1868" w:author="Bell Gully" w:date="2018-08-09T15:52:00Z">
        <w:r w:rsidR="002E074D">
          <w:rPr>
            <w:i/>
            <w:snapToGrid w:val="0"/>
          </w:rPr>
          <w:t>7</w:t>
        </w:r>
      </w:ins>
      <w:del w:id="1869" w:author="Bell Gully" w:date="2018-08-09T15:52:00Z">
        <w:r w:rsidDel="002E074D">
          <w:rPr>
            <w:i/>
            <w:snapToGrid w:val="0"/>
          </w:rPr>
          <w:delText>6</w:delText>
        </w:r>
      </w:del>
      <w:r>
        <w:rPr>
          <w:snapToGrid w:val="0"/>
        </w:rPr>
        <w:t>, First Gas will consult the</w:t>
      </w:r>
      <w:r w:rsidR="007674B9">
        <w:rPr>
          <w:snapToGrid w:val="0"/>
        </w:rPr>
        <w:t xml:space="preserve"> </w:t>
      </w:r>
      <w:r w:rsidR="00A34006">
        <w:rPr>
          <w:snapToGrid w:val="0"/>
        </w:rPr>
        <w:t xml:space="preserve">Interconnected Party to </w:t>
      </w:r>
      <w:del w:id="1870" w:author="Bell Gully" w:date="2018-06-29T16:11:00Z">
        <w:r w:rsidR="007674B9" w:rsidDel="007859B0">
          <w:rPr>
            <w:snapToGrid w:val="0"/>
          </w:rPr>
          <w:delText>ascertain</w:delText>
        </w:r>
        <w:r w:rsidR="00A34006" w:rsidDel="007859B0">
          <w:rPr>
            <w:snapToGrid w:val="0"/>
          </w:rPr>
          <w:delText xml:space="preserve"> whether </w:delText>
        </w:r>
        <w:r w:rsidR="007674B9" w:rsidDel="007859B0">
          <w:rPr>
            <w:snapToGrid w:val="0"/>
          </w:rPr>
          <w:delText>the</w:delText>
        </w:r>
        <w:r w:rsidR="00A34006" w:rsidDel="007859B0">
          <w:rPr>
            <w:snapToGrid w:val="0"/>
          </w:rPr>
          <w:delText xml:space="preserve"> </w:delText>
        </w:r>
      </w:del>
      <w:ins w:id="1871" w:author="Bell Gully" w:date="2018-06-29T16:11:00Z">
        <w:r w:rsidR="007859B0">
          <w:rPr>
            <w:snapToGrid w:val="0"/>
          </w:rPr>
          <w:t xml:space="preserve">determine whether it considers there is any reasonable </w:t>
        </w:r>
      </w:ins>
      <w:r w:rsidR="00A34006">
        <w:rPr>
          <w:snapToGrid w:val="0"/>
        </w:rPr>
        <w:t xml:space="preserve">likelihood of </w:t>
      </w:r>
      <w:del w:id="1872" w:author="Bell Gully" w:date="2018-06-29T16:11:00Z">
        <w:r w:rsidR="007674B9" w:rsidDel="007859B0">
          <w:rPr>
            <w:snapToGrid w:val="0"/>
          </w:rPr>
          <w:delText xml:space="preserve">future Gas </w:delText>
        </w:r>
      </w:del>
      <w:r w:rsidR="00A34006">
        <w:rPr>
          <w:snapToGrid w:val="0"/>
        </w:rPr>
        <w:t xml:space="preserve">demand </w:t>
      </w:r>
      <w:ins w:id="1873" w:author="Bell Gully" w:date="2018-06-29T16:11:00Z">
        <w:r w:rsidR="007859B0">
          <w:rPr>
            <w:snapToGrid w:val="0"/>
          </w:rPr>
          <w:t xml:space="preserve">for transmission services </w:t>
        </w:r>
      </w:ins>
      <w:r w:rsidR="00A34006">
        <w:rPr>
          <w:snapToGrid w:val="0"/>
        </w:rPr>
        <w:t xml:space="preserve">being sufficient to generate DNC Charges at least equal to First Gas’ </w:t>
      </w:r>
      <w:r w:rsidR="00A34006" w:rsidRPr="007968B1">
        <w:rPr>
          <w:snapToGrid w:val="0"/>
        </w:rPr>
        <w:t xml:space="preserve">reasonable estimate of the </w:t>
      </w:r>
      <w:r w:rsidR="00A34006">
        <w:rPr>
          <w:snapToGrid w:val="0"/>
        </w:rPr>
        <w:t xml:space="preserve">future average annual </w:t>
      </w:r>
      <w:r w:rsidR="00A34006" w:rsidRPr="007968B1">
        <w:rPr>
          <w:snapToGrid w:val="0"/>
        </w:rPr>
        <w:t>operating and maintenance costs of that Delivery Point</w:t>
      </w:r>
      <w:r w:rsidR="00A34006">
        <w:rPr>
          <w:snapToGrid w:val="0"/>
        </w:rPr>
        <w:t xml:space="preserve"> (</w:t>
      </w:r>
      <w:r w:rsidR="00A34006" w:rsidRPr="00B02E94">
        <w:rPr>
          <w:i/>
          <w:snapToGrid w:val="0"/>
        </w:rPr>
        <w:t>Ongoing DP Cost</w:t>
      </w:r>
      <w:r w:rsidR="00A34006">
        <w:rPr>
          <w:snapToGrid w:val="0"/>
        </w:rPr>
        <w:t xml:space="preserve">). If the Interconnected Party is unaware of any such </w:t>
      </w:r>
      <w:ins w:id="1874" w:author="Bell Gully" w:date="2018-06-29T16:12:00Z">
        <w:r w:rsidR="007859B0">
          <w:rPr>
            <w:snapToGrid w:val="0"/>
          </w:rPr>
          <w:t xml:space="preserve">future </w:t>
        </w:r>
      </w:ins>
      <w:r w:rsidR="00A34006">
        <w:rPr>
          <w:snapToGrid w:val="0"/>
        </w:rPr>
        <w:t xml:space="preserve">demand, and either </w:t>
      </w:r>
      <w:del w:id="1875" w:author="Bell Gully" w:date="2018-06-29T16:12:00Z">
        <w:r w:rsidR="007674B9" w:rsidDel="007859B0">
          <w:rPr>
            <w:snapToGrid w:val="0"/>
          </w:rPr>
          <w:delText>no longer</w:delText>
        </w:r>
        <w:r w:rsidR="00A34006" w:rsidDel="007859B0">
          <w:rPr>
            <w:snapToGrid w:val="0"/>
          </w:rPr>
          <w:delText xml:space="preserve"> </w:delText>
        </w:r>
      </w:del>
      <w:ins w:id="1876" w:author="Bell Gully" w:date="2018-06-29T16:12:00Z">
        <w:r w:rsidR="007859B0">
          <w:rPr>
            <w:snapToGrid w:val="0"/>
          </w:rPr>
          <w:t xml:space="preserve">does not </w:t>
        </w:r>
      </w:ins>
      <w:r w:rsidR="00A34006">
        <w:rPr>
          <w:snapToGrid w:val="0"/>
        </w:rPr>
        <w:t>require</w:t>
      </w:r>
      <w:del w:id="1877" w:author="Bell Gully" w:date="2018-06-29T16:12:00Z">
        <w:r w:rsidR="007674B9" w:rsidDel="007859B0">
          <w:rPr>
            <w:snapToGrid w:val="0"/>
          </w:rPr>
          <w:delText>s</w:delText>
        </w:r>
      </w:del>
      <w:r w:rsidR="00A34006">
        <w:rPr>
          <w:snapToGrid w:val="0"/>
        </w:rPr>
        <w:t xml:space="preserve"> the Delivery Point </w:t>
      </w:r>
      <w:ins w:id="1878" w:author="Bell Gully" w:date="2018-06-29T16:12:00Z">
        <w:r w:rsidR="007859B0">
          <w:rPr>
            <w:snapToGrid w:val="0"/>
          </w:rPr>
          <w:t xml:space="preserve">to be kept open </w:t>
        </w:r>
      </w:ins>
      <w:r w:rsidR="00A34006">
        <w:rPr>
          <w:snapToGrid w:val="0"/>
        </w:rPr>
        <w:t xml:space="preserve">or is unwilling to pay </w:t>
      </w:r>
      <w:ins w:id="1879" w:author="Bell Gully" w:date="2018-06-29T16:12:00Z">
        <w:r w:rsidR="007859B0">
          <w:rPr>
            <w:snapToGrid w:val="0"/>
          </w:rPr>
          <w:t xml:space="preserve">the fee determined by </w:t>
        </w:r>
      </w:ins>
      <w:r w:rsidR="008631F6">
        <w:rPr>
          <w:snapToGrid w:val="0"/>
        </w:rPr>
        <w:t xml:space="preserve">First Gas </w:t>
      </w:r>
      <w:ins w:id="1880" w:author="Bell Gully" w:date="2018-06-29T16:12:00Z">
        <w:r w:rsidR="007859B0">
          <w:rPr>
            <w:snapToGrid w:val="0"/>
          </w:rPr>
          <w:t xml:space="preserve">to cover </w:t>
        </w:r>
      </w:ins>
      <w:r w:rsidR="007674B9">
        <w:rPr>
          <w:snapToGrid w:val="0"/>
        </w:rPr>
        <w:t>the Ongoing DP Cost</w:t>
      </w:r>
      <w:del w:id="1881" w:author="Bell Gully" w:date="2018-06-29T16:12:00Z">
        <w:r w:rsidR="008631F6" w:rsidDel="007859B0">
          <w:rPr>
            <w:snapToGrid w:val="0"/>
          </w:rPr>
          <w:delText xml:space="preserve"> (including any necessary upgrade costs)</w:delText>
        </w:r>
      </w:del>
      <w:r w:rsidR="007674B9">
        <w:rPr>
          <w:snapToGrid w:val="0"/>
        </w:rPr>
        <w:t>, First Gas</w:t>
      </w:r>
      <w:r w:rsidR="00A34006">
        <w:rPr>
          <w:snapToGrid w:val="0"/>
        </w:rPr>
        <w:t xml:space="preserve"> may </w:t>
      </w:r>
      <w:r w:rsidR="007674B9">
        <w:rPr>
          <w:snapToGrid w:val="0"/>
        </w:rPr>
        <w:t>close the Delivery Point down</w:t>
      </w:r>
      <w:r w:rsidR="00A34006">
        <w:rPr>
          <w:snapToGrid w:val="0"/>
        </w:rPr>
        <w:t xml:space="preserve"> </w:t>
      </w:r>
      <w:r w:rsidR="007674B9">
        <w:rPr>
          <w:snapToGrid w:val="0"/>
        </w:rPr>
        <w:t xml:space="preserve">on the expiry of </w:t>
      </w:r>
      <w:r w:rsidR="00A34006">
        <w:rPr>
          <w:snapToGrid w:val="0"/>
        </w:rPr>
        <w:t>20 Business Days</w:t>
      </w:r>
      <w:r w:rsidR="007674B9">
        <w:rPr>
          <w:snapToGrid w:val="0"/>
        </w:rPr>
        <w:t>’ notice</w:t>
      </w:r>
      <w:ins w:id="1882" w:author="Bell Gully" w:date="2018-06-29T16:13:00Z">
        <w:r w:rsidR="007859B0">
          <w:rPr>
            <w:snapToGrid w:val="0"/>
          </w:rPr>
          <w:t xml:space="preserve"> and terminate this Agreement in respect of that Delivery Point accordingly</w:t>
        </w:r>
      </w:ins>
      <w:r w:rsidR="007674B9">
        <w:rPr>
          <w:snapToGrid w:val="0"/>
        </w:rPr>
        <w:t>.</w:t>
      </w:r>
    </w:p>
    <w:p w14:paraId="2FE18642" w14:textId="77777777" w:rsidR="00C6575C" w:rsidRPr="00530C8E" w:rsidRDefault="00C6575C">
      <w:pPr>
        <w:pStyle w:val="Heading2"/>
        <w:rPr>
          <w:snapToGrid w:val="0"/>
        </w:rPr>
      </w:pPr>
      <w:r w:rsidRPr="00530C8E">
        <w:rPr>
          <w:snapToGrid w:val="0"/>
        </w:rPr>
        <w:t>Consequences of termination</w:t>
      </w:r>
    </w:p>
    <w:p w14:paraId="79E86751" w14:textId="77777777" w:rsidR="00C6575C" w:rsidRPr="00530C8E" w:rsidRDefault="00AE230A" w:rsidP="009871BE">
      <w:pPr>
        <w:numPr>
          <w:ilvl w:val="1"/>
          <w:numId w:val="4"/>
        </w:numPr>
      </w:pPr>
      <w:r w:rsidRPr="00F27205">
        <w:t xml:space="preserve">Where </w:t>
      </w:r>
      <w:r w:rsidR="00A64DF4">
        <w:t>First Gas</w:t>
      </w:r>
      <w:r w:rsidRPr="00F27205">
        <w:t xml:space="preserve"> is the terminating Party, it</w:t>
      </w:r>
      <w:r w:rsidR="001042D8" w:rsidRPr="00530C8E">
        <w:t xml:space="preserve"> may:</w:t>
      </w:r>
    </w:p>
    <w:p w14:paraId="63D08A5B" w14:textId="664962FB" w:rsidR="00AE230A" w:rsidRDefault="00AE230A" w:rsidP="009871BE">
      <w:pPr>
        <w:numPr>
          <w:ilvl w:val="2"/>
          <w:numId w:val="4"/>
        </w:numPr>
      </w:pPr>
      <w:r w:rsidRPr="00530C8E">
        <w:t xml:space="preserve">isolate </w:t>
      </w:r>
      <w:r w:rsidR="00974E6D">
        <w:t xml:space="preserve">or disconnect </w:t>
      </w:r>
      <w:r w:rsidR="00D6779A">
        <w:t>any Delivery Point</w:t>
      </w:r>
      <w:r w:rsidR="00304F09">
        <w:t xml:space="preserve"> from </w:t>
      </w:r>
      <w:r>
        <w:t xml:space="preserve">the </w:t>
      </w:r>
      <w:r w:rsidR="00304F09">
        <w:t>Interconnected Party’s Pipeline</w:t>
      </w:r>
      <w:r w:rsidRPr="00530C8E">
        <w:t>;</w:t>
      </w:r>
    </w:p>
    <w:p w14:paraId="5258AFAE" w14:textId="56753051" w:rsidR="00AE230A" w:rsidRDefault="00AE230A" w:rsidP="009871BE">
      <w:pPr>
        <w:numPr>
          <w:ilvl w:val="2"/>
          <w:numId w:val="4"/>
        </w:numPr>
      </w:pPr>
      <w:r w:rsidRPr="00530C8E">
        <w:t xml:space="preserve">remove </w:t>
      </w:r>
      <w:r w:rsidR="00974E6D">
        <w:t xml:space="preserve">all or part of </w:t>
      </w:r>
      <w:r w:rsidR="00304F09">
        <w:t xml:space="preserve">any </w:t>
      </w:r>
      <w:r w:rsidR="005B53C7">
        <w:t>Delivery Point</w:t>
      </w:r>
      <w:r>
        <w:t>;</w:t>
      </w:r>
      <w:r w:rsidRPr="00530C8E">
        <w:t xml:space="preserve"> </w:t>
      </w:r>
    </w:p>
    <w:p w14:paraId="1527EEE9" w14:textId="5C0AE66D" w:rsidR="00DF7E10" w:rsidRDefault="002765E6" w:rsidP="00874922">
      <w:pPr>
        <w:numPr>
          <w:ilvl w:val="2"/>
          <w:numId w:val="4"/>
        </w:numPr>
      </w:pPr>
      <w:r w:rsidRPr="00530C8E">
        <w:t xml:space="preserve">require the </w:t>
      </w:r>
      <w:r w:rsidR="00AE230A">
        <w:t xml:space="preserve">Interconnected </w:t>
      </w:r>
      <w:r w:rsidRPr="00530C8E">
        <w:t xml:space="preserve">Party to </w:t>
      </w:r>
      <w:r w:rsidR="00974E6D">
        <w:t xml:space="preserve">isolate or </w:t>
      </w:r>
      <w:r w:rsidRPr="00530C8E">
        <w:t>disconnect</w:t>
      </w:r>
      <w:r w:rsidR="00304F09">
        <w:t xml:space="preserve"> its Pipeline from </w:t>
      </w:r>
      <w:r w:rsidR="00344332">
        <w:t>any Delivery Point</w:t>
      </w:r>
      <w:r w:rsidR="00AE230A">
        <w:t xml:space="preserve"> and </w:t>
      </w:r>
      <w:r w:rsidR="00304F09">
        <w:t xml:space="preserve">remove any </w:t>
      </w:r>
      <w:r w:rsidR="005B53C7">
        <w:t>Interconnected Party</w:t>
      </w:r>
      <w:r w:rsidR="00EE1EE4">
        <w:t xml:space="preserve"> </w:t>
      </w:r>
      <w:r w:rsidR="00AE230A">
        <w:t xml:space="preserve">Equipment </w:t>
      </w:r>
      <w:r w:rsidR="00EE1EE4">
        <w:t xml:space="preserve">from </w:t>
      </w:r>
      <w:r w:rsidR="00344332">
        <w:t>that</w:t>
      </w:r>
      <w:r w:rsidR="005B53C7">
        <w:t xml:space="preserve"> Delivery Point</w:t>
      </w:r>
      <w:r w:rsidR="00AE230A">
        <w:t>,</w:t>
      </w:r>
      <w:r w:rsidR="008A3329">
        <w:t xml:space="preserve"> </w:t>
      </w:r>
      <w:r w:rsidR="00AE230A">
        <w:t xml:space="preserve">for the purposes of which </w:t>
      </w:r>
      <w:r w:rsidR="00AE230A" w:rsidRPr="008A3329">
        <w:rPr>
          <w:i/>
        </w:rPr>
        <w:t xml:space="preserve">section </w:t>
      </w:r>
      <w:r w:rsidR="0070377A" w:rsidRPr="008A3329">
        <w:rPr>
          <w:i/>
        </w:rPr>
        <w:t xml:space="preserve">13 </w:t>
      </w:r>
      <w:r w:rsidR="00AE230A">
        <w:t>shall apply</w:t>
      </w:r>
      <w:del w:id="1883" w:author="Bell Gully" w:date="2018-06-29T16:13:00Z">
        <w:r w:rsidR="001042D8" w:rsidRPr="00530C8E" w:rsidDel="006E043C">
          <w:delText xml:space="preserve">; </w:delText>
        </w:r>
      </w:del>
      <w:ins w:id="1884" w:author="Bell Gully" w:date="2018-06-29T16:13:00Z">
        <w:r w:rsidR="006E043C">
          <w:t>,</w:t>
        </w:r>
        <w:r w:rsidR="006E043C" w:rsidRPr="00530C8E">
          <w:t xml:space="preserve"> </w:t>
        </w:r>
      </w:ins>
    </w:p>
    <w:p w14:paraId="04CEC6DC" w14:textId="77777777" w:rsidR="00DF7E10" w:rsidRDefault="00DF7E10" w:rsidP="00425B50">
      <w:pPr>
        <w:ind w:left="624"/>
      </w:pPr>
      <w:proofErr w:type="gramStart"/>
      <w:r>
        <w:t>for</w:t>
      </w:r>
      <w:proofErr w:type="gramEnd"/>
      <w:r>
        <w:t xml:space="preserve"> the purposes of which </w:t>
      </w:r>
      <w:r w:rsidRPr="00E923DE">
        <w:rPr>
          <w:i/>
        </w:rPr>
        <w:t xml:space="preserve">section </w:t>
      </w:r>
      <w:r>
        <w:rPr>
          <w:i/>
        </w:rPr>
        <w:t xml:space="preserve">13 </w:t>
      </w:r>
      <w:r>
        <w:t xml:space="preserve">shall apply. </w:t>
      </w:r>
    </w:p>
    <w:p w14:paraId="50643383" w14:textId="07CA0A05" w:rsidR="00AE230A" w:rsidRDefault="00DF7E10" w:rsidP="00425B50">
      <w:pPr>
        <w:ind w:left="624"/>
      </w:pPr>
      <w:r>
        <w:t>Where</w:t>
      </w:r>
      <w:r w:rsidR="0070377A" w:rsidRPr="00F27205">
        <w:t xml:space="preserve"> </w:t>
      </w:r>
      <w:r w:rsidR="0070377A">
        <w:t>First Gas</w:t>
      </w:r>
      <w:r w:rsidR="0070377A" w:rsidRPr="00F27205">
        <w:t xml:space="preserve"> has terminated due to the Interconnected Party’s default, the Interconnected Party </w:t>
      </w:r>
      <w:r w:rsidR="00425B50">
        <w:t>shall</w:t>
      </w:r>
      <w:r w:rsidR="0070377A">
        <w:t xml:space="preserve"> </w:t>
      </w:r>
      <w:r w:rsidR="0070377A" w:rsidRPr="00F27205">
        <w:t>pay</w:t>
      </w:r>
      <w:r w:rsidR="0070377A" w:rsidRPr="00AD39CF">
        <w:t xml:space="preserve"> </w:t>
      </w:r>
      <w:r w:rsidR="0070377A">
        <w:t>the</w:t>
      </w:r>
      <w:r w:rsidR="0070377A" w:rsidRPr="00F27205">
        <w:t xml:space="preserve"> amount</w:t>
      </w:r>
      <w:r w:rsidR="0070377A">
        <w:t xml:space="preserve">s referred to in </w:t>
      </w:r>
      <w:r w:rsidR="0070377A" w:rsidRPr="000A0ED9">
        <w:rPr>
          <w:i/>
        </w:rPr>
        <w:t>section 1</w:t>
      </w:r>
      <w:r w:rsidR="0070377A">
        <w:rPr>
          <w:i/>
        </w:rPr>
        <w:t>4.3</w:t>
      </w:r>
      <w:r w:rsidR="0070377A" w:rsidRPr="000A0ED9">
        <w:rPr>
          <w:i/>
        </w:rPr>
        <w:t>(b)</w:t>
      </w:r>
      <w:r w:rsidR="00425B50">
        <w:t xml:space="preserve"> </w:t>
      </w:r>
      <w:del w:id="1885" w:author="Bell Gully" w:date="2018-06-29T16:14:00Z">
        <w:r w:rsidR="00425B50" w:rsidDel="006E043C">
          <w:delText xml:space="preserve">for </w:delText>
        </w:r>
      </w:del>
      <w:ins w:id="1886" w:author="Bell Gully" w:date="2018-06-29T16:14:00Z">
        <w:r w:rsidR="006E043C">
          <w:t xml:space="preserve">in </w:t>
        </w:r>
        <w:r w:rsidR="006E043C">
          <w:lastRenderedPageBreak/>
          <w:t xml:space="preserve">respect of </w:t>
        </w:r>
      </w:ins>
      <w:r w:rsidR="00425B50">
        <w:t>the relevant Delivery Point(s)</w:t>
      </w:r>
      <w:ins w:id="1887" w:author="Bell Gully" w:date="2018-06-29T16:13:00Z">
        <w:r w:rsidR="006E043C">
          <w:t xml:space="preserve">, and First Gas may invoice the Interconnected Party accordingly pursuant to </w:t>
        </w:r>
        <w:r w:rsidR="006E043C">
          <w:rPr>
            <w:i/>
          </w:rPr>
          <w:t>section 12</w:t>
        </w:r>
      </w:ins>
      <w:r w:rsidR="0070377A">
        <w:t>.</w:t>
      </w:r>
      <w:r w:rsidR="00AE230A">
        <w:t xml:space="preserve"> </w:t>
      </w:r>
    </w:p>
    <w:p w14:paraId="2F190521" w14:textId="77777777" w:rsidR="009F0D2F" w:rsidRDefault="009F0D2F" w:rsidP="009871BE">
      <w:pPr>
        <w:numPr>
          <w:ilvl w:val="1"/>
          <w:numId w:val="4"/>
        </w:numPr>
      </w:pPr>
      <w:r w:rsidRPr="00F27205">
        <w:t>Where the Interconnected Party is the terminating Party, it may:</w:t>
      </w:r>
    </w:p>
    <w:p w14:paraId="6DE682F9" w14:textId="0B9963BB" w:rsidR="009F0D2F" w:rsidRDefault="009F0D2F" w:rsidP="009871BE">
      <w:pPr>
        <w:numPr>
          <w:ilvl w:val="2"/>
          <w:numId w:val="4"/>
        </w:numPr>
      </w:pPr>
      <w:r w:rsidRPr="00F27205">
        <w:t xml:space="preserve">isolate </w:t>
      </w:r>
      <w:r w:rsidR="00974E6D">
        <w:t xml:space="preserve">or disconnect </w:t>
      </w:r>
      <w:r w:rsidRPr="00F27205">
        <w:t xml:space="preserve">its Pipeline from </w:t>
      </w:r>
      <w:r w:rsidR="00E144DA">
        <w:t>any Delivery Point</w:t>
      </w:r>
      <w:r>
        <w:t>;</w:t>
      </w:r>
    </w:p>
    <w:p w14:paraId="3F3B8F4E" w14:textId="5971873C" w:rsidR="00053D3F" w:rsidRDefault="009F0D2F" w:rsidP="006C2674">
      <w:pPr>
        <w:numPr>
          <w:ilvl w:val="2"/>
          <w:numId w:val="4"/>
        </w:numPr>
      </w:pPr>
      <w:r w:rsidRPr="00F27205">
        <w:t xml:space="preserve">require </w:t>
      </w:r>
      <w:r w:rsidR="00A64DF4">
        <w:t>First Gas</w:t>
      </w:r>
      <w:r w:rsidRPr="00F27205">
        <w:t xml:space="preserve"> to </w:t>
      </w:r>
      <w:r w:rsidR="00974E6D">
        <w:t xml:space="preserve">isolate or </w:t>
      </w:r>
      <w:r w:rsidRPr="00F27205">
        <w:t xml:space="preserve">disconnect </w:t>
      </w:r>
      <w:r w:rsidR="00E144DA">
        <w:t>any Delivery Point</w:t>
      </w:r>
      <w:r w:rsidRPr="00F27205">
        <w:t xml:space="preserve"> from the Interconnected Party’s Pipeline</w:t>
      </w:r>
      <w:r w:rsidR="00053D3F">
        <w:t xml:space="preserve"> and</w:t>
      </w:r>
      <w:r w:rsidR="00E144DA">
        <w:t>/or</w:t>
      </w:r>
      <w:r w:rsidR="00053D3F">
        <w:t xml:space="preserve"> (</w:t>
      </w:r>
      <w:r w:rsidR="004C546A">
        <w:t>if applicable</w:t>
      </w:r>
      <w:r w:rsidR="00053D3F">
        <w:t xml:space="preserve">) </w:t>
      </w:r>
      <w:r w:rsidR="00EE1EE4" w:rsidRPr="00530C8E">
        <w:t xml:space="preserve">remove </w:t>
      </w:r>
      <w:r w:rsidR="00E144DA">
        <w:t>that</w:t>
      </w:r>
      <w:r w:rsidR="005B53C7">
        <w:t xml:space="preserve"> Delivery Point</w:t>
      </w:r>
      <w:r w:rsidR="00E144DA">
        <w:t xml:space="preserve"> (</w:t>
      </w:r>
      <w:r w:rsidR="005B53C7">
        <w:t xml:space="preserve">including any </w:t>
      </w:r>
      <w:proofErr w:type="spellStart"/>
      <w:r w:rsidR="005B53C7">
        <w:t>Odorisation</w:t>
      </w:r>
      <w:proofErr w:type="spellEnd"/>
      <w:r w:rsidR="005B53C7">
        <w:t xml:space="preserve"> Facilities</w:t>
      </w:r>
      <w:r w:rsidR="00E144DA">
        <w:t>)</w:t>
      </w:r>
      <w:r w:rsidR="00053D3F">
        <w:t xml:space="preserve"> </w:t>
      </w:r>
      <w:r w:rsidR="00EE1EE4">
        <w:t xml:space="preserve">from the </w:t>
      </w:r>
      <w:r w:rsidR="00053D3F">
        <w:t>Interconnected Party’s property,</w:t>
      </w:r>
    </w:p>
    <w:p w14:paraId="6AF57F1F" w14:textId="77777777" w:rsidR="009F0D2F" w:rsidRDefault="00053D3F" w:rsidP="00B879E6">
      <w:pPr>
        <w:ind w:left="624"/>
      </w:pPr>
      <w:proofErr w:type="gramStart"/>
      <w:r>
        <w:t>for</w:t>
      </w:r>
      <w:proofErr w:type="gramEnd"/>
      <w:r>
        <w:t xml:space="preserve"> the purposes of which </w:t>
      </w:r>
      <w:r w:rsidRPr="00E923DE">
        <w:rPr>
          <w:i/>
        </w:rPr>
        <w:t xml:space="preserve">section </w:t>
      </w:r>
      <w:r>
        <w:rPr>
          <w:i/>
        </w:rPr>
        <w:t xml:space="preserve">13 </w:t>
      </w:r>
      <w:r>
        <w:t>shall apply</w:t>
      </w:r>
      <w:r w:rsidR="009F0D2F">
        <w:t>.</w:t>
      </w:r>
    </w:p>
    <w:p w14:paraId="71458D36" w14:textId="303FBFAD" w:rsidR="000C3C1A" w:rsidRPr="00530C8E" w:rsidRDefault="000C3C1A" w:rsidP="000C3C1A">
      <w:pPr>
        <w:pStyle w:val="Heading2"/>
        <w:rPr>
          <w:snapToGrid w:val="0"/>
        </w:rPr>
      </w:pPr>
      <w:r w:rsidRPr="00CE26DC">
        <w:t xml:space="preserve">Termination </w:t>
      </w:r>
      <w:proofErr w:type="gramStart"/>
      <w:r w:rsidRPr="00CE26DC">
        <w:t>Without</w:t>
      </w:r>
      <w:proofErr w:type="gramEnd"/>
      <w:r w:rsidRPr="00CE26DC">
        <w:t xml:space="preserve"> Prejudice to Amounts Outstanding</w:t>
      </w:r>
    </w:p>
    <w:p w14:paraId="144746C8" w14:textId="3B4386DF" w:rsidR="000C3C1A" w:rsidRPr="00CE26DC" w:rsidRDefault="000C3C1A" w:rsidP="000C3C1A">
      <w:pPr>
        <w:pStyle w:val="TOC2"/>
        <w:keepNext/>
        <w:numPr>
          <w:ilvl w:val="1"/>
          <w:numId w:val="4"/>
        </w:numPr>
        <w:tabs>
          <w:tab w:val="clear" w:pos="8590"/>
        </w:tabs>
        <w:spacing w:after="290" w:line="290" w:lineRule="atLeast"/>
      </w:pPr>
      <w:bookmarkStart w:id="1888" w:name="_Ref410933520"/>
      <w:r w:rsidRPr="00CE26DC">
        <w:t xml:space="preserve">The expiry or termination of </w:t>
      </w:r>
      <w:r>
        <w:t>this Agreement</w:t>
      </w:r>
      <w:r w:rsidRPr="00CE26DC">
        <w:t xml:space="preserve"> shall not</w:t>
      </w:r>
      <w:r w:rsidR="00226AF5">
        <w:t xml:space="preserve"> </w:t>
      </w:r>
      <w:r w:rsidR="00226AF5" w:rsidRPr="00283CD4">
        <w:rPr>
          <w:snapToGrid w:val="0"/>
        </w:rPr>
        <w:t xml:space="preserve">relieve </w:t>
      </w:r>
      <w:r w:rsidR="00226AF5">
        <w:rPr>
          <w:snapToGrid w:val="0"/>
        </w:rPr>
        <w:t>the Interconnected Party</w:t>
      </w:r>
      <w:r w:rsidRPr="00CE26DC">
        <w:t>:</w:t>
      </w:r>
      <w:bookmarkEnd w:id="1888"/>
    </w:p>
    <w:p w14:paraId="0D732B5E" w14:textId="6D744D19" w:rsidR="000C3C1A" w:rsidRDefault="000C3C1A" w:rsidP="000C3C1A">
      <w:pPr>
        <w:numPr>
          <w:ilvl w:val="2"/>
          <w:numId w:val="4"/>
        </w:numPr>
        <w:rPr>
          <w:snapToGrid w:val="0"/>
        </w:rPr>
      </w:pPr>
      <w:r>
        <w:rPr>
          <w:snapToGrid w:val="0"/>
        </w:rPr>
        <w:t>or</w:t>
      </w:r>
      <w:r w:rsidRPr="00283CD4">
        <w:rPr>
          <w:snapToGrid w:val="0"/>
        </w:rPr>
        <w:t xml:space="preserve"> </w:t>
      </w:r>
      <w:r>
        <w:rPr>
          <w:snapToGrid w:val="0"/>
        </w:rPr>
        <w:t>First Gas</w:t>
      </w:r>
      <w:r w:rsidRPr="00283CD4">
        <w:rPr>
          <w:snapToGrid w:val="0"/>
        </w:rPr>
        <w:t xml:space="preserve"> of its obligation to pay any </w:t>
      </w:r>
      <w:r>
        <w:rPr>
          <w:snapToGrid w:val="0"/>
        </w:rPr>
        <w:t>amount</w:t>
      </w:r>
      <w:r w:rsidRPr="00283CD4">
        <w:rPr>
          <w:snapToGrid w:val="0"/>
        </w:rPr>
        <w:t xml:space="preserve"> outstanding under </w:t>
      </w:r>
      <w:r>
        <w:rPr>
          <w:snapToGrid w:val="0"/>
        </w:rPr>
        <w:t>this Agreement</w:t>
      </w:r>
      <w:r w:rsidRPr="00283CD4">
        <w:rPr>
          <w:snapToGrid w:val="0"/>
        </w:rPr>
        <w:t>;</w:t>
      </w:r>
      <w:r>
        <w:rPr>
          <w:snapToGrid w:val="0"/>
        </w:rPr>
        <w:t xml:space="preserve"> or</w:t>
      </w:r>
    </w:p>
    <w:p w14:paraId="5ED7B53D" w14:textId="73B63FE9" w:rsidR="005B53C7" w:rsidRPr="000C3C1A" w:rsidRDefault="00226AF5" w:rsidP="000C3C1A">
      <w:pPr>
        <w:numPr>
          <w:ilvl w:val="2"/>
          <w:numId w:val="4"/>
        </w:numPr>
        <w:rPr>
          <w:snapToGrid w:val="0"/>
        </w:rPr>
      </w:pPr>
      <w:r>
        <w:rPr>
          <w:snapToGrid w:val="0"/>
        </w:rPr>
        <w:t xml:space="preserve">if it was </w:t>
      </w:r>
      <w:r w:rsidR="000C3C1A">
        <w:rPr>
          <w:snapToGrid w:val="0"/>
        </w:rPr>
        <w:t xml:space="preserve">an OBA </w:t>
      </w:r>
      <w:r>
        <w:rPr>
          <w:snapToGrid w:val="0"/>
        </w:rPr>
        <w:t>Party,</w:t>
      </w:r>
      <w:r w:rsidR="000C3C1A">
        <w:rPr>
          <w:snapToGrid w:val="0"/>
        </w:rPr>
        <w:t xml:space="preserve"> of its</w:t>
      </w:r>
      <w:r w:rsidR="000C3C1A" w:rsidRPr="000C3C1A">
        <w:rPr>
          <w:snapToGrid w:val="0"/>
        </w:rPr>
        <w:t xml:space="preserve"> obligation to settle </w:t>
      </w:r>
      <w:r w:rsidR="000C3C1A">
        <w:rPr>
          <w:snapToGrid w:val="0"/>
        </w:rPr>
        <w:t>its</w:t>
      </w:r>
      <w:r w:rsidR="000C3C1A" w:rsidRPr="000C3C1A">
        <w:rPr>
          <w:snapToGrid w:val="0"/>
        </w:rPr>
        <w:t xml:space="preserve"> Running Mismatch in accordance with</w:t>
      </w:r>
      <w:r w:rsidR="000C3C1A">
        <w:rPr>
          <w:snapToGrid w:val="0"/>
        </w:rPr>
        <w:t xml:space="preserve"> the Code</w:t>
      </w:r>
      <w:ins w:id="1889" w:author="Bell Gully" w:date="2018-06-29T16:14:00Z">
        <w:r w:rsidR="006E043C">
          <w:rPr>
            <w:snapToGrid w:val="0"/>
          </w:rPr>
          <w:t xml:space="preserve"> or this Agreement</w:t>
        </w:r>
      </w:ins>
      <w:r w:rsidR="000C3C1A" w:rsidRPr="000C3C1A">
        <w:rPr>
          <w:snapToGrid w:val="0"/>
        </w:rPr>
        <w:t xml:space="preserve">, which, at First Gas’ election but following consultation with </w:t>
      </w:r>
      <w:r w:rsidR="000C3C1A">
        <w:rPr>
          <w:snapToGrid w:val="0"/>
        </w:rPr>
        <w:t>the Interconnected Party</w:t>
      </w:r>
      <w:r w:rsidR="000C3C1A" w:rsidRPr="000C3C1A">
        <w:rPr>
          <w:snapToGrid w:val="0"/>
        </w:rPr>
        <w:t xml:space="preserve">, may be </w:t>
      </w:r>
      <w:r w:rsidR="000C3C1A">
        <w:rPr>
          <w:snapToGrid w:val="0"/>
        </w:rPr>
        <w:t>effected</w:t>
      </w:r>
      <w:r w:rsidR="000C3C1A" w:rsidRPr="000C3C1A">
        <w:rPr>
          <w:snapToGrid w:val="0"/>
        </w:rPr>
        <w:t xml:space="preserve"> either in dollar terms or by</w:t>
      </w:r>
      <w:ins w:id="1890" w:author="Bell Gully" w:date="2018-07-12T20:46:00Z">
        <w:r w:rsidR="00B31B9B">
          <w:rPr>
            <w:snapToGrid w:val="0"/>
          </w:rPr>
          <w:t xml:space="preserve"> First Gas</w:t>
        </w:r>
      </w:ins>
      <w:r w:rsidR="000C3C1A" w:rsidRPr="000C3C1A">
        <w:rPr>
          <w:snapToGrid w:val="0"/>
        </w:rPr>
        <w:t xml:space="preserve"> making Gas available for </w:t>
      </w:r>
      <w:r w:rsidR="000C3C1A">
        <w:rPr>
          <w:snapToGrid w:val="0"/>
        </w:rPr>
        <w:t>the Interconnected Party</w:t>
      </w:r>
      <w:r w:rsidR="000C3C1A" w:rsidRPr="000C3C1A">
        <w:rPr>
          <w:snapToGrid w:val="0"/>
        </w:rPr>
        <w:t xml:space="preserve"> to take, or taking Gas from, </w:t>
      </w:r>
      <w:r w:rsidR="000C3C1A">
        <w:rPr>
          <w:snapToGrid w:val="0"/>
        </w:rPr>
        <w:t>the Interconnected Party</w:t>
      </w:r>
      <w:r w:rsidR="000C3C1A" w:rsidRPr="000C3C1A">
        <w:rPr>
          <w:snapToGrid w:val="0"/>
        </w:rPr>
        <w:t>.</w:t>
      </w:r>
    </w:p>
    <w:p w14:paraId="06B7CF5E" w14:textId="77777777" w:rsidR="008350C3" w:rsidRPr="00D36E21" w:rsidRDefault="008350C3" w:rsidP="00D36E21">
      <w:pPr>
        <w:pStyle w:val="Heading2"/>
        <w:rPr>
          <w:snapToGrid w:val="0"/>
        </w:rPr>
      </w:pPr>
      <w:r w:rsidRPr="009C4BD9">
        <w:rPr>
          <w:snapToGrid w:val="0"/>
        </w:rPr>
        <w:t xml:space="preserve">Effects of </w:t>
      </w:r>
      <w:r w:rsidRPr="00530C8E">
        <w:rPr>
          <w:snapToGrid w:val="0"/>
        </w:rPr>
        <w:t>Termination</w:t>
      </w:r>
    </w:p>
    <w:p w14:paraId="549AFAC0" w14:textId="3C83BBB7" w:rsidR="00B6328D" w:rsidRDefault="000C3C1A" w:rsidP="009871BE">
      <w:pPr>
        <w:numPr>
          <w:ilvl w:val="1"/>
          <w:numId w:val="4"/>
        </w:numPr>
      </w:pPr>
      <w:r>
        <w:t>Termination</w:t>
      </w:r>
      <w:ins w:id="1891" w:author="Bell Gully" w:date="2018-06-29T16:14:00Z">
        <w:r w:rsidR="006E043C">
          <w:t>,</w:t>
        </w:r>
      </w:ins>
      <w:r w:rsidR="009B4E2A">
        <w:t xml:space="preserve"> </w:t>
      </w:r>
      <w:ins w:id="1892" w:author="Bell Gully" w:date="2018-06-29T16:14:00Z">
        <w:r w:rsidR="006E043C">
          <w:t xml:space="preserve">suspension </w:t>
        </w:r>
      </w:ins>
      <w:r w:rsidR="009B4E2A">
        <w:t>or</w:t>
      </w:r>
      <w:r>
        <w:t xml:space="preserve"> expiry of this Agreement</w:t>
      </w:r>
      <w:r>
        <w:rPr>
          <w:i/>
        </w:rPr>
        <w:t xml:space="preserve"> </w:t>
      </w:r>
      <w:r w:rsidR="00B6328D" w:rsidRPr="00530C8E">
        <w:t xml:space="preserve">shall </w:t>
      </w:r>
      <w:r w:rsidRPr="00530C8E">
        <w:t xml:space="preserve">not </w:t>
      </w:r>
      <w:r>
        <w:t xml:space="preserve">prejudice </w:t>
      </w:r>
      <w:r w:rsidRPr="00530C8E">
        <w:t xml:space="preserve">any </w:t>
      </w:r>
      <w:r w:rsidR="00B6328D" w:rsidRPr="00530C8E">
        <w:t xml:space="preserve">rights </w:t>
      </w:r>
      <w:r>
        <w:t>or obligations of a Party that existed prior to termination</w:t>
      </w:r>
      <w:ins w:id="1893" w:author="Bell Gully" w:date="2018-07-12T20:47:00Z">
        <w:r w:rsidR="00B31B9B">
          <w:t>, suspension</w:t>
        </w:r>
      </w:ins>
      <w:r>
        <w:t xml:space="preserve"> or expiry</w:t>
      </w:r>
      <w:r w:rsidR="00B6328D" w:rsidRPr="00530C8E">
        <w:t>.</w:t>
      </w:r>
    </w:p>
    <w:p w14:paraId="58927B07" w14:textId="4F1D0DE1" w:rsidR="00C9211E" w:rsidRPr="00530C8E" w:rsidRDefault="000C3C1A" w:rsidP="009871BE">
      <w:pPr>
        <w:numPr>
          <w:ilvl w:val="1"/>
          <w:numId w:val="4"/>
        </w:numPr>
      </w:pPr>
      <w:r w:rsidRPr="00CE26DC">
        <w:t xml:space="preserve">The provisions of this </w:t>
      </w:r>
      <w:r>
        <w:t>Agreement</w:t>
      </w:r>
      <w:r w:rsidRPr="00CE26DC">
        <w:t xml:space="preserve"> shall continue in effect after </w:t>
      </w:r>
      <w:r w:rsidR="00EB0DAB">
        <w:t xml:space="preserve">its </w:t>
      </w:r>
      <w:r w:rsidRPr="00CE26DC">
        <w:t xml:space="preserve">termination </w:t>
      </w:r>
      <w:r>
        <w:t xml:space="preserve">or expiry </w:t>
      </w:r>
      <w:r w:rsidRPr="00CE26DC">
        <w:t>to the extent they relate to an event or circumstance that occurred prior to the date of termination</w:t>
      </w:r>
      <w:del w:id="1894" w:author="Bell Gully" w:date="2018-07-12T20:47:00Z">
        <w:r w:rsidDel="00B31B9B">
          <w:delText xml:space="preserve"> </w:delText>
        </w:r>
      </w:del>
      <w:ins w:id="1895" w:author="Bell Gully" w:date="2018-07-12T20:47:00Z">
        <w:r w:rsidR="00B31B9B">
          <w:t xml:space="preserve"> </w:t>
        </w:r>
      </w:ins>
      <w:r>
        <w:t>or expiry</w:t>
      </w:r>
      <w:r w:rsidR="00C9211E" w:rsidRPr="00F27205">
        <w:t>.</w:t>
      </w:r>
    </w:p>
    <w:p w14:paraId="0686AF3C" w14:textId="1BC6F530" w:rsidR="00C6575C" w:rsidRPr="00530C8E" w:rsidRDefault="00C6575C" w:rsidP="009871BE">
      <w:pPr>
        <w:pStyle w:val="Heading1"/>
        <w:numPr>
          <w:ilvl w:val="0"/>
          <w:numId w:val="4"/>
        </w:numPr>
      </w:pPr>
      <w:bookmarkStart w:id="1896" w:name="_Toc521675268"/>
      <w:r w:rsidRPr="00530C8E">
        <w:rPr>
          <w:snapToGrid w:val="0"/>
        </w:rPr>
        <w:t>FORCE MAJEURE</w:t>
      </w:r>
      <w:bookmarkEnd w:id="1858"/>
      <w:bookmarkEnd w:id="1896"/>
    </w:p>
    <w:p w14:paraId="77FD55A7" w14:textId="7A00CD6A" w:rsidR="00C6575C" w:rsidRPr="00530C8E" w:rsidRDefault="00C6575C" w:rsidP="009871BE">
      <w:pPr>
        <w:numPr>
          <w:ilvl w:val="1"/>
          <w:numId w:val="4"/>
        </w:numPr>
      </w:pPr>
      <w:bookmarkStart w:id="1897" w:name="_Ref264985564"/>
      <w:r w:rsidRPr="00530C8E">
        <w:t>Notwithstanding the other provisions of this Agreement</w:t>
      </w:r>
      <w:del w:id="1898" w:author="Bell Gully" w:date="2018-08-05T15:29:00Z">
        <w:r w:rsidRPr="00530C8E" w:rsidDel="00751CD2">
          <w:delText>,</w:delText>
        </w:r>
      </w:del>
      <w:r w:rsidRPr="00530C8E">
        <w:t xml:space="preserve"> but subject to </w:t>
      </w:r>
      <w:r w:rsidR="00385319">
        <w:t>s</w:t>
      </w:r>
      <w:r w:rsidR="00385319" w:rsidRPr="000D7471">
        <w:rPr>
          <w:i/>
        </w:rPr>
        <w:t xml:space="preserve">ection </w:t>
      </w:r>
      <w:r w:rsidR="00053D3F">
        <w:rPr>
          <w:i/>
        </w:rPr>
        <w:t>15.2</w:t>
      </w:r>
      <w:r w:rsidRPr="00530C8E">
        <w:t>, a Party shall be relieved from liability under this Agreement to the extent that a Force Majeure Event results in or causes a failure by that Party in the performance of any</w:t>
      </w:r>
      <w:r w:rsidR="00F01533">
        <w:t xml:space="preserve"> of its</w:t>
      </w:r>
      <w:r w:rsidRPr="00530C8E">
        <w:t xml:space="preserve"> obligations </w:t>
      </w:r>
      <w:r w:rsidR="002F5F49">
        <w:t>under</w:t>
      </w:r>
      <w:r w:rsidRPr="00530C8E">
        <w:t xml:space="preserve"> this Agreement</w:t>
      </w:r>
      <w:r w:rsidR="002F5F49">
        <w:t xml:space="preserve"> (</w:t>
      </w:r>
      <w:r w:rsidR="002F5F49" w:rsidRPr="002F5F49">
        <w:rPr>
          <w:i/>
        </w:rPr>
        <w:t>Affected Party</w:t>
      </w:r>
      <w:r w:rsidR="002F5F49">
        <w:t>)</w:t>
      </w:r>
      <w:r w:rsidRPr="00530C8E">
        <w:t>.</w:t>
      </w:r>
      <w:bookmarkEnd w:id="1897"/>
      <w:r w:rsidRPr="00530C8E">
        <w:t xml:space="preserve"> </w:t>
      </w:r>
    </w:p>
    <w:p w14:paraId="4CCBE519" w14:textId="7D01AE09" w:rsidR="00013559" w:rsidRPr="00530C8E" w:rsidRDefault="002F5F49" w:rsidP="009871BE">
      <w:pPr>
        <w:numPr>
          <w:ilvl w:val="1"/>
          <w:numId w:val="4"/>
        </w:numPr>
      </w:pPr>
      <w:r>
        <w:t>A</w:t>
      </w:r>
      <w:r w:rsidR="00C6575C" w:rsidRPr="00530C8E">
        <w:t xml:space="preserve"> Force Majeure Event shall not relieve </w:t>
      </w:r>
      <w:r>
        <w:t>an Affected</w:t>
      </w:r>
      <w:r w:rsidR="00C6575C" w:rsidRPr="00530C8E">
        <w:t xml:space="preserve"> Party from liability</w:t>
      </w:r>
      <w:r w:rsidR="00013559" w:rsidRPr="00530C8E">
        <w:t>:</w:t>
      </w:r>
    </w:p>
    <w:p w14:paraId="4520CC9E" w14:textId="6D3AAEFD" w:rsidR="00013559" w:rsidRPr="00530C8E" w:rsidRDefault="00C6575C" w:rsidP="009871BE">
      <w:pPr>
        <w:numPr>
          <w:ilvl w:val="2"/>
          <w:numId w:val="4"/>
        </w:numPr>
      </w:pPr>
      <w:r w:rsidRPr="00530C8E">
        <w:t>to pay money due under</w:t>
      </w:r>
      <w:r w:rsidR="002F5F49">
        <w:t>, or in connection with,</w:t>
      </w:r>
      <w:r w:rsidRPr="00530C8E">
        <w:t xml:space="preserve"> this Agreement</w:t>
      </w:r>
      <w:r w:rsidR="00013559" w:rsidRPr="00530C8E">
        <w:t>;</w:t>
      </w:r>
      <w:r w:rsidR="00B56C61">
        <w:t xml:space="preserve"> or</w:t>
      </w:r>
    </w:p>
    <w:p w14:paraId="4019B9EE" w14:textId="77777777" w:rsidR="00802A43" w:rsidRDefault="00C6575C" w:rsidP="009871BE">
      <w:pPr>
        <w:numPr>
          <w:ilvl w:val="2"/>
          <w:numId w:val="4"/>
        </w:numPr>
        <w:rPr>
          <w:ins w:id="1899" w:author="Bell Gully" w:date="2018-06-29T14:37:00Z"/>
        </w:rPr>
      </w:pPr>
      <w:r w:rsidRPr="00530C8E">
        <w:t xml:space="preserve">to give any notice </w:t>
      </w:r>
      <w:r w:rsidR="002F5F49">
        <w:t xml:space="preserve">which it may be </w:t>
      </w:r>
      <w:r w:rsidRPr="00530C8E">
        <w:t xml:space="preserve">required to </w:t>
      </w:r>
      <w:r w:rsidR="002F5F49">
        <w:t>give</w:t>
      </w:r>
      <w:r w:rsidRPr="00530C8E">
        <w:t xml:space="preserve"> (other than a notice via OATIS where OATIS is affected by </w:t>
      </w:r>
      <w:r w:rsidR="00FF219D">
        <w:t>that</w:t>
      </w:r>
      <w:r w:rsidR="00FF219D" w:rsidRPr="00530C8E">
        <w:t xml:space="preserve"> </w:t>
      </w:r>
      <w:r w:rsidRPr="00530C8E">
        <w:t xml:space="preserve">Force Majeure </w:t>
      </w:r>
      <w:r w:rsidR="00FC1E5E">
        <w:t>E</w:t>
      </w:r>
      <w:r w:rsidRPr="00530C8E">
        <w:t>vent)</w:t>
      </w:r>
    </w:p>
    <w:p w14:paraId="1656AFC1" w14:textId="7355D9DB" w:rsidR="00013559" w:rsidRPr="00530C8E" w:rsidRDefault="00802A43" w:rsidP="00802A43">
      <w:pPr>
        <w:numPr>
          <w:ilvl w:val="2"/>
          <w:numId w:val="4"/>
        </w:numPr>
      </w:pPr>
      <w:ins w:id="1900" w:author="Bell Gully" w:date="2018-06-29T14:37:00Z">
        <w:r>
          <w:lastRenderedPageBreak/>
          <w:t>if it is an OBA Party, for any Mismatch and Running Mismatch that may arise out of or in connection with, or before, during or after, the Force Majeure Event</w:t>
        </w:r>
      </w:ins>
      <w:r w:rsidR="00C6575C" w:rsidRPr="00530C8E">
        <w:t>,</w:t>
      </w:r>
    </w:p>
    <w:p w14:paraId="16A1373D" w14:textId="6356C78C" w:rsidR="00C6575C" w:rsidRPr="00530C8E" w:rsidRDefault="00C6575C" w:rsidP="000D0154">
      <w:pPr>
        <w:ind w:left="624"/>
      </w:pPr>
      <w:r w:rsidRPr="00530C8E">
        <w:t xml:space="preserve">provided that the Interconnected Party shall be relieved of its obligation to pay </w:t>
      </w:r>
      <w:r w:rsidR="002F5F49">
        <w:t>any</w:t>
      </w:r>
      <w:r w:rsidR="00C30F93">
        <w:t xml:space="preserve"> </w:t>
      </w:r>
      <w:r w:rsidR="001042D8" w:rsidRPr="00530C8E">
        <w:t xml:space="preserve">Interconnection </w:t>
      </w:r>
      <w:r w:rsidR="00B56C61">
        <w:t>Fee</w:t>
      </w:r>
      <w:r w:rsidR="0060337F">
        <w:t xml:space="preserve"> </w:t>
      </w:r>
      <w:r w:rsidR="0085024B">
        <w:t xml:space="preserve">and </w:t>
      </w:r>
      <w:proofErr w:type="spellStart"/>
      <w:r w:rsidR="0085024B">
        <w:t>Odorisation</w:t>
      </w:r>
      <w:proofErr w:type="spellEnd"/>
      <w:r w:rsidR="0085024B">
        <w:t xml:space="preserve"> Fee </w:t>
      </w:r>
      <w:r w:rsidR="002F5F49">
        <w:t xml:space="preserve">to the extent </w:t>
      </w:r>
      <w:r w:rsidR="001042D8" w:rsidRPr="00530C8E">
        <w:t xml:space="preserve">that </w:t>
      </w:r>
      <w:r w:rsidR="002F5F49">
        <w:t>the Interconnected Party is unable to take Gas at the relevant</w:t>
      </w:r>
      <w:r w:rsidR="00C30F93">
        <w:t xml:space="preserve"> </w:t>
      </w:r>
      <w:r w:rsidR="00F05DB3">
        <w:t>Delivery</w:t>
      </w:r>
      <w:r w:rsidR="00C30F93">
        <w:t xml:space="preserve"> Point</w:t>
      </w:r>
      <w:r w:rsidR="002F5F49">
        <w:t xml:space="preserve"> on account</w:t>
      </w:r>
      <w:r w:rsidRPr="00530C8E">
        <w:t xml:space="preserve"> of </w:t>
      </w:r>
      <w:r w:rsidR="002F5F49">
        <w:t>that</w:t>
      </w:r>
      <w:r w:rsidR="002F5F49" w:rsidRPr="00530C8E">
        <w:t xml:space="preserve"> </w:t>
      </w:r>
      <w:r w:rsidRPr="00530C8E">
        <w:t>Force Majeure</w:t>
      </w:r>
      <w:r w:rsidR="00FC1E5E">
        <w:t xml:space="preserve"> Event</w:t>
      </w:r>
      <w:r w:rsidR="002F5F49">
        <w:t xml:space="preserve"> (as determined by First Gas)</w:t>
      </w:r>
      <w:r w:rsidRPr="00530C8E">
        <w:t>.</w:t>
      </w:r>
    </w:p>
    <w:p w14:paraId="41D0D482" w14:textId="2A6F083D" w:rsidR="00C6575C" w:rsidRPr="00530C8E" w:rsidRDefault="00C6575C" w:rsidP="009871BE">
      <w:pPr>
        <w:numPr>
          <w:ilvl w:val="1"/>
          <w:numId w:val="4"/>
        </w:numPr>
        <w:rPr>
          <w:snapToGrid w:val="0"/>
        </w:rPr>
      </w:pPr>
      <w:r w:rsidRPr="00530C8E">
        <w:t xml:space="preserve">If </w:t>
      </w:r>
      <w:r w:rsidR="00B55E24">
        <w:t>an Affected</w:t>
      </w:r>
      <w:r w:rsidRPr="00530C8E">
        <w:t xml:space="preserve"> Party seeks relief under </w:t>
      </w:r>
      <w:r w:rsidRPr="00530C8E">
        <w:rPr>
          <w:i/>
          <w:iCs/>
        </w:rPr>
        <w:t>section</w:t>
      </w:r>
      <w:r w:rsidRPr="00530C8E">
        <w:t xml:space="preserve"> </w:t>
      </w:r>
      <w:r w:rsidR="006C2674">
        <w:rPr>
          <w:i/>
        </w:rPr>
        <w:t>15</w:t>
      </w:r>
      <w:r w:rsidR="00392A8F">
        <w:rPr>
          <w:i/>
        </w:rPr>
        <w:t>.1</w:t>
      </w:r>
      <w:r w:rsidRPr="00530C8E">
        <w:t>, that Party shall, upon the occurrence of any failure due to a Force Majeure Event:</w:t>
      </w:r>
    </w:p>
    <w:p w14:paraId="037565A8" w14:textId="70CAB72E" w:rsidR="00C6575C" w:rsidRPr="00530C8E" w:rsidRDefault="00C6575C" w:rsidP="009871BE">
      <w:pPr>
        <w:numPr>
          <w:ilvl w:val="2"/>
          <w:numId w:val="4"/>
        </w:numPr>
        <w:rPr>
          <w:snapToGrid w:val="0"/>
        </w:rPr>
      </w:pPr>
      <w:proofErr w:type="gramStart"/>
      <w:r w:rsidRPr="00530C8E">
        <w:rPr>
          <w:snapToGrid w:val="0"/>
        </w:rPr>
        <w:t>as</w:t>
      </w:r>
      <w:proofErr w:type="gramEnd"/>
      <w:r w:rsidRPr="00530C8E">
        <w:rPr>
          <w:snapToGrid w:val="0"/>
        </w:rPr>
        <w:t xml:space="preserve"> soon as reasonably practicable </w:t>
      </w:r>
      <w:r w:rsidRPr="00530C8E">
        <w:t xml:space="preserve">but in any event within 48 hours </w:t>
      </w:r>
      <w:r w:rsidRPr="00530C8E">
        <w:rPr>
          <w:snapToGrid w:val="0"/>
        </w:rPr>
        <w:t xml:space="preserve">give notice to the other Party of the occurrence of the event or circumstance claimed to be a Force Majeure Event and provide to the other Party full particulars relating to the event or circumstance and the cause of </w:t>
      </w:r>
      <w:r w:rsidR="00FF219D">
        <w:rPr>
          <w:snapToGrid w:val="0"/>
        </w:rPr>
        <w:t>that</w:t>
      </w:r>
      <w:r w:rsidR="00FF219D" w:rsidRPr="00530C8E">
        <w:rPr>
          <w:snapToGrid w:val="0"/>
        </w:rPr>
        <w:t xml:space="preserve"> </w:t>
      </w:r>
      <w:r w:rsidRPr="00530C8E">
        <w:rPr>
          <w:snapToGrid w:val="0"/>
        </w:rPr>
        <w:t>failure</w:t>
      </w:r>
      <w:ins w:id="1901" w:author="Bell Gully" w:date="2018-08-05T15:30:00Z">
        <w:r w:rsidR="00751CD2">
          <w:rPr>
            <w:snapToGrid w:val="0"/>
          </w:rPr>
          <w:t xml:space="preserve"> known to it at that time</w:t>
        </w:r>
      </w:ins>
      <w:r w:rsidRPr="00530C8E">
        <w:rPr>
          <w:snapToGrid w:val="0"/>
        </w:rPr>
        <w:t xml:space="preserve">. </w:t>
      </w:r>
      <w:r w:rsidR="00FF219D">
        <w:rPr>
          <w:snapToGrid w:val="0"/>
        </w:rPr>
        <w:t>Th</w:t>
      </w:r>
      <w:r w:rsidR="006D7427">
        <w:rPr>
          <w:snapToGrid w:val="0"/>
        </w:rPr>
        <w:t>e</w:t>
      </w:r>
      <w:r w:rsidR="00FF219D" w:rsidRPr="00530C8E">
        <w:rPr>
          <w:snapToGrid w:val="0"/>
        </w:rPr>
        <w:t xml:space="preserve"> </w:t>
      </w:r>
      <w:r w:rsidRPr="00530C8E">
        <w:rPr>
          <w:snapToGrid w:val="0"/>
        </w:rPr>
        <w:t xml:space="preserve">notice shall also contain an estimate of the period of time required to remedy </w:t>
      </w:r>
      <w:del w:id="1902" w:author="Bell Gully" w:date="2018-06-29T16:14:00Z">
        <w:r w:rsidR="00FF219D" w:rsidDel="006E043C">
          <w:rPr>
            <w:snapToGrid w:val="0"/>
          </w:rPr>
          <w:delText>the</w:delText>
        </w:r>
        <w:r w:rsidR="00FF219D" w:rsidRPr="00530C8E" w:rsidDel="006E043C">
          <w:rPr>
            <w:snapToGrid w:val="0"/>
          </w:rPr>
          <w:delText xml:space="preserve"> </w:delText>
        </w:r>
      </w:del>
      <w:ins w:id="1903" w:author="Bell Gully" w:date="2018-06-29T16:14:00Z">
        <w:r w:rsidR="006E043C">
          <w:rPr>
            <w:snapToGrid w:val="0"/>
          </w:rPr>
          <w:t>such</w:t>
        </w:r>
        <w:r w:rsidR="006E043C" w:rsidRPr="00530C8E">
          <w:rPr>
            <w:snapToGrid w:val="0"/>
          </w:rPr>
          <w:t xml:space="preserve"> </w:t>
        </w:r>
      </w:ins>
      <w:r w:rsidRPr="00530C8E">
        <w:rPr>
          <w:snapToGrid w:val="0"/>
        </w:rPr>
        <w:t>failure;</w:t>
      </w:r>
    </w:p>
    <w:p w14:paraId="49C99D1F" w14:textId="77777777" w:rsidR="00C6575C" w:rsidRPr="00530C8E" w:rsidRDefault="00C6575C" w:rsidP="009871BE">
      <w:pPr>
        <w:numPr>
          <w:ilvl w:val="2"/>
          <w:numId w:val="4"/>
        </w:numPr>
        <w:rPr>
          <w:snapToGrid w:val="0"/>
        </w:rPr>
      </w:pPr>
      <w:r w:rsidRPr="00530C8E">
        <w:rPr>
          <w:snapToGrid w:val="0"/>
        </w:rPr>
        <w:t>render the other Party reasonable opportunity and assistance to examine and investigate the event or circumstance and the matters which caused the event or circumstance and failure;</w:t>
      </w:r>
    </w:p>
    <w:p w14:paraId="569D85DA" w14:textId="7697BEF3" w:rsidR="00C6575C" w:rsidRPr="00530C8E" w:rsidRDefault="00C6575C" w:rsidP="009871BE">
      <w:pPr>
        <w:numPr>
          <w:ilvl w:val="2"/>
          <w:numId w:val="4"/>
        </w:numPr>
        <w:rPr>
          <w:snapToGrid w:val="0"/>
        </w:rPr>
      </w:pPr>
      <w:del w:id="1904" w:author="Bell Gully" w:date="2018-07-12T20:47:00Z">
        <w:r w:rsidRPr="00530C8E" w:rsidDel="00B31B9B">
          <w:rPr>
            <w:snapToGrid w:val="0"/>
          </w:rPr>
          <w:delText xml:space="preserve">as quickly as reasonably practicable, </w:delText>
        </w:r>
      </w:del>
      <w:r w:rsidRPr="00530C8E">
        <w:rPr>
          <w:snapToGrid w:val="0"/>
        </w:rPr>
        <w:t xml:space="preserve">use due diligence and take reasonable steps to rectify, remedy, shorten or mitigate the circumstances giving rise to </w:t>
      </w:r>
      <w:r w:rsidR="006D7427">
        <w:rPr>
          <w:snapToGrid w:val="0"/>
        </w:rPr>
        <w:t xml:space="preserve">the </w:t>
      </w:r>
      <w:r w:rsidRPr="00530C8E">
        <w:rPr>
          <w:snapToGrid w:val="0"/>
        </w:rPr>
        <w:t xml:space="preserve">Force Majeure Event so as to minimise any Loss or other effects of the suspension of obligations suffered or incurred, or likely to be suffered or incurred by the Party; and </w:t>
      </w:r>
    </w:p>
    <w:p w14:paraId="7424E2FE" w14:textId="3FFB22DB" w:rsidR="00C6575C" w:rsidRDefault="00C6575C" w:rsidP="009871BE">
      <w:pPr>
        <w:numPr>
          <w:ilvl w:val="2"/>
          <w:numId w:val="4"/>
        </w:numPr>
        <w:rPr>
          <w:snapToGrid w:val="0"/>
        </w:rPr>
      </w:pPr>
      <w:proofErr w:type="gramStart"/>
      <w:r w:rsidRPr="00530C8E">
        <w:t>give</w:t>
      </w:r>
      <w:proofErr w:type="gramEnd"/>
      <w:r w:rsidRPr="00530C8E">
        <w:t xml:space="preserve"> notice </w:t>
      </w:r>
      <w:r w:rsidRPr="00530C8E">
        <w:rPr>
          <w:snapToGrid w:val="0"/>
        </w:rPr>
        <w:t>as soon as reasonably practicable, but in any event within 48 hours</w:t>
      </w:r>
      <w:ins w:id="1905" w:author="Bell Gully" w:date="2018-08-05T15:30:00Z">
        <w:r w:rsidR="00751CD2">
          <w:rPr>
            <w:snapToGrid w:val="0"/>
          </w:rPr>
          <w:t>,</w:t>
        </w:r>
      </w:ins>
      <w:r w:rsidRPr="00530C8E">
        <w:rPr>
          <w:snapToGrid w:val="0"/>
        </w:rPr>
        <w:t xml:space="preserve"> to the other Party upon termination of the Force Majeure Event.</w:t>
      </w:r>
      <w:r w:rsidR="00535B13">
        <w:rPr>
          <w:snapToGrid w:val="0"/>
        </w:rPr>
        <w:t xml:space="preserve"> </w:t>
      </w:r>
    </w:p>
    <w:p w14:paraId="46253291" w14:textId="000EA601" w:rsidR="00885EF3" w:rsidRPr="00885EF3" w:rsidRDefault="00885EF3" w:rsidP="00885EF3">
      <w:pPr>
        <w:numPr>
          <w:ilvl w:val="1"/>
          <w:numId w:val="4"/>
        </w:numPr>
        <w:rPr>
          <w:snapToGrid w:val="0"/>
        </w:rPr>
      </w:pPr>
      <w:r>
        <w:t xml:space="preserve">A Party will not be able to claim relief from liability under </w:t>
      </w:r>
      <w:r>
        <w:rPr>
          <w:i/>
        </w:rPr>
        <w:t>section 15.1</w:t>
      </w:r>
      <w:r>
        <w:t xml:space="preserve"> solely </w:t>
      </w:r>
      <w:del w:id="1906" w:author="Bell Gully" w:date="2018-06-29T16:15:00Z">
        <w:r w:rsidR="005C75E6" w:rsidDel="006E043C">
          <w:delText xml:space="preserve">because </w:delText>
        </w:r>
      </w:del>
      <w:ins w:id="1907" w:author="Bell Gully" w:date="2018-06-29T16:15:00Z">
        <w:r w:rsidR="006E043C">
          <w:t xml:space="preserve">as a result </w:t>
        </w:r>
      </w:ins>
      <w:r w:rsidR="005C75E6">
        <w:t>of</w:t>
      </w:r>
      <w:r w:rsidRPr="007D3E40">
        <w:rPr>
          <w:snapToGrid w:val="0"/>
        </w:rPr>
        <w:t xml:space="preserve"> </w:t>
      </w:r>
      <w:r>
        <w:rPr>
          <w:snapToGrid w:val="0"/>
        </w:rPr>
        <w:t>the act or omission of</w:t>
      </w:r>
      <w:r>
        <w:t xml:space="preserve"> </w:t>
      </w:r>
      <w:r w:rsidRPr="00885EF3">
        <w:rPr>
          <w:snapToGrid w:val="0"/>
        </w:rPr>
        <w:t>any agent or contractor of that Party</w:t>
      </w:r>
      <w:r>
        <w:t xml:space="preserve">, </w:t>
      </w:r>
      <w:r w:rsidRPr="00885EF3">
        <w:rPr>
          <w:snapToGrid w:val="0"/>
        </w:rPr>
        <w:t xml:space="preserve">unless </w:t>
      </w:r>
      <w:r w:rsidR="00FF219D">
        <w:rPr>
          <w:snapToGrid w:val="0"/>
        </w:rPr>
        <w:t>that</w:t>
      </w:r>
      <w:r w:rsidR="00FF219D" w:rsidRPr="00885EF3">
        <w:rPr>
          <w:snapToGrid w:val="0"/>
        </w:rPr>
        <w:t xml:space="preserve"> </w:t>
      </w:r>
      <w:r w:rsidRPr="00885EF3">
        <w:rPr>
          <w:snapToGrid w:val="0"/>
        </w:rPr>
        <w:t xml:space="preserve">act or omission is caused by or results from </w:t>
      </w:r>
      <w:del w:id="1908" w:author="Bell Gully" w:date="2018-06-29T16:14:00Z">
        <w:r w:rsidR="00FF219D" w:rsidDel="006E043C">
          <w:rPr>
            <w:snapToGrid w:val="0"/>
          </w:rPr>
          <w:delText xml:space="preserve">an </w:delText>
        </w:r>
      </w:del>
      <w:r w:rsidRPr="00885EF3">
        <w:rPr>
          <w:snapToGrid w:val="0"/>
        </w:rPr>
        <w:t>event</w:t>
      </w:r>
      <w:ins w:id="1909" w:author="Bell Gully" w:date="2018-06-29T16:14:00Z">
        <w:r w:rsidR="006E043C">
          <w:rPr>
            <w:snapToGrid w:val="0"/>
          </w:rPr>
          <w:t>s</w:t>
        </w:r>
      </w:ins>
      <w:r w:rsidRPr="00885EF3">
        <w:rPr>
          <w:snapToGrid w:val="0"/>
        </w:rPr>
        <w:t xml:space="preserve"> and/or circumstance</w:t>
      </w:r>
      <w:ins w:id="1910" w:author="Bell Gully" w:date="2018-06-29T16:15:00Z">
        <w:r w:rsidR="006E043C">
          <w:rPr>
            <w:snapToGrid w:val="0"/>
          </w:rPr>
          <w:t>s</w:t>
        </w:r>
      </w:ins>
      <w:r w:rsidRPr="00885EF3">
        <w:rPr>
          <w:snapToGrid w:val="0"/>
        </w:rPr>
        <w:t xml:space="preserve"> which would be a Force Majeure Event if </w:t>
      </w:r>
      <w:del w:id="1911" w:author="Bell Gully" w:date="2018-06-29T16:15:00Z">
        <w:r w:rsidR="00FF219D" w:rsidDel="006E043C">
          <w:rPr>
            <w:snapToGrid w:val="0"/>
          </w:rPr>
          <w:delText>that</w:delText>
        </w:r>
        <w:r w:rsidR="00FF219D" w:rsidRPr="00885EF3" w:rsidDel="006E043C">
          <w:rPr>
            <w:snapToGrid w:val="0"/>
          </w:rPr>
          <w:delText xml:space="preserve"> </w:delText>
        </w:r>
      </w:del>
      <w:ins w:id="1912" w:author="Bell Gully" w:date="2018-06-29T16:15:00Z">
        <w:r w:rsidR="006E043C">
          <w:rPr>
            <w:snapToGrid w:val="0"/>
          </w:rPr>
          <w:t xml:space="preserve">such </w:t>
        </w:r>
      </w:ins>
      <w:r w:rsidRPr="00885EF3">
        <w:rPr>
          <w:snapToGrid w:val="0"/>
        </w:rPr>
        <w:t xml:space="preserve">person were the </w:t>
      </w:r>
      <w:ins w:id="1913" w:author="Bell Gully" w:date="2018-06-29T16:15:00Z">
        <w:r w:rsidR="006E043C">
          <w:rPr>
            <w:snapToGrid w:val="0"/>
          </w:rPr>
          <w:t xml:space="preserve">Affected </w:t>
        </w:r>
      </w:ins>
      <w:r w:rsidRPr="00885EF3">
        <w:rPr>
          <w:snapToGrid w:val="0"/>
        </w:rPr>
        <w:t>Party</w:t>
      </w:r>
      <w:r>
        <w:t>.</w:t>
      </w:r>
    </w:p>
    <w:p w14:paraId="1C11CE1A" w14:textId="0742BFE2" w:rsidR="00535B13" w:rsidRPr="00B879E6" w:rsidRDefault="00A545B5" w:rsidP="009871BE">
      <w:pPr>
        <w:numPr>
          <w:ilvl w:val="1"/>
          <w:numId w:val="4"/>
        </w:numPr>
        <w:rPr>
          <w:snapToGrid w:val="0"/>
        </w:rPr>
      </w:pPr>
      <w:r>
        <w:t>The</w:t>
      </w:r>
      <w:r w:rsidR="00FE1106">
        <w:t xml:space="preserve"> Interconnected Party will not be able to claim relief from liability under </w:t>
      </w:r>
      <w:r w:rsidR="00FE1106">
        <w:rPr>
          <w:i/>
        </w:rPr>
        <w:t xml:space="preserve">section </w:t>
      </w:r>
      <w:r w:rsidR="006C2674">
        <w:rPr>
          <w:i/>
        </w:rPr>
        <w:t>15</w:t>
      </w:r>
      <w:r w:rsidR="00392A8F">
        <w:rPr>
          <w:i/>
        </w:rPr>
        <w:t>.1</w:t>
      </w:r>
      <w:r w:rsidR="00FE1106">
        <w:t xml:space="preserve"> solely as a result of the suspended performance, or non-performance, of </w:t>
      </w:r>
      <w:r w:rsidR="001274D8">
        <w:t xml:space="preserve">the </w:t>
      </w:r>
      <w:r w:rsidR="00FE1106">
        <w:t xml:space="preserve">obligations of any Shipper using </w:t>
      </w:r>
      <w:r w:rsidR="00C30F93">
        <w:t>a</w:t>
      </w:r>
      <w:r w:rsidR="00FE1106">
        <w:t xml:space="preserve"> </w:t>
      </w:r>
      <w:r w:rsidR="00F05DB3">
        <w:t>Delivery</w:t>
      </w:r>
      <w:r w:rsidR="00202D86">
        <w:t xml:space="preserve"> Point</w:t>
      </w:r>
      <w:ins w:id="1914" w:author="Bell Gully" w:date="2018-07-09T10:25:00Z">
        <w:r w:rsidR="00B72AFC">
          <w:t>.</w:t>
        </w:r>
      </w:ins>
      <w:del w:id="1915" w:author="Bell Gully" w:date="2018-07-09T10:25:00Z">
        <w:r w:rsidR="00FE1106" w:rsidDel="00B72AFC">
          <w:delText xml:space="preserve">, only to the extent that </w:delText>
        </w:r>
        <w:r w:rsidR="00FF219D" w:rsidDel="00B72AFC">
          <w:delText xml:space="preserve">the </w:delText>
        </w:r>
        <w:r w:rsidR="00FE1106" w:rsidDel="00B72AFC">
          <w:delText xml:space="preserve">suspended performance, or non-performance of that Shipper’s obligations relates to </w:delText>
        </w:r>
        <w:r w:rsidR="001A6660" w:rsidDel="00B72AFC">
          <w:delText>that</w:delText>
        </w:r>
        <w:r w:rsidR="00FE1106" w:rsidDel="00B72AFC">
          <w:delText xml:space="preserve"> </w:delText>
        </w:r>
        <w:r w:rsidR="00F05DB3" w:rsidDel="00B72AFC">
          <w:delText>Delivery</w:delText>
        </w:r>
        <w:r w:rsidR="00202D86" w:rsidDel="00B72AFC">
          <w:delText xml:space="preserve"> Point</w:delText>
        </w:r>
        <w:r w:rsidR="00FE1106" w:rsidDel="00B72AFC">
          <w:delText>.</w:delText>
        </w:r>
      </w:del>
    </w:p>
    <w:p w14:paraId="721C84B9" w14:textId="77777777" w:rsidR="00C843EF" w:rsidRPr="00755F8D" w:rsidRDefault="00C843EF" w:rsidP="00C843EF">
      <w:pPr>
        <w:pStyle w:val="Heading2"/>
        <w:rPr>
          <w:snapToGrid w:val="0"/>
          <w:lang w:val="en-AU"/>
        </w:rPr>
      </w:pPr>
      <w:r w:rsidRPr="00755F8D">
        <w:rPr>
          <w:snapToGrid w:val="0"/>
          <w:lang w:val="en-AU"/>
        </w:rPr>
        <w:t>Information</w:t>
      </w:r>
    </w:p>
    <w:p w14:paraId="242A3E6E" w14:textId="2DC1CF9B" w:rsidR="00C843EF" w:rsidRPr="00530C8E" w:rsidRDefault="00C843EF" w:rsidP="00C843EF">
      <w:pPr>
        <w:numPr>
          <w:ilvl w:val="1"/>
          <w:numId w:val="4"/>
        </w:numPr>
        <w:rPr>
          <w:snapToGrid w:val="0"/>
        </w:rPr>
      </w:pPr>
      <w:r>
        <w:t xml:space="preserve">The Party </w:t>
      </w:r>
      <w:r w:rsidR="00A545B5">
        <w:t xml:space="preserve">who declares a Force Majeure Event </w:t>
      </w:r>
      <w:r>
        <w:t xml:space="preserve">shall, as soon as practicable after </w:t>
      </w:r>
      <w:r w:rsidR="00A545B5">
        <w:t xml:space="preserve">its </w:t>
      </w:r>
      <w:r>
        <w:t xml:space="preserve">occurrence, provide </w:t>
      </w:r>
      <w:r w:rsidR="00A545B5">
        <w:t>the other Party</w:t>
      </w:r>
      <w:r>
        <w:t xml:space="preserve"> with a </w:t>
      </w:r>
      <w:del w:id="1916" w:author="Bell Gully" w:date="2018-08-07T20:58:00Z">
        <w:r w:rsidDel="00030185">
          <w:delText xml:space="preserve">full </w:delText>
        </w:r>
      </w:del>
      <w:r>
        <w:t xml:space="preserve">report </w:t>
      </w:r>
      <w:del w:id="1917" w:author="Bell Gully" w:date="2018-08-07T20:58:00Z">
        <w:r w:rsidDel="00030185">
          <w:delText>on the</w:delText>
        </w:r>
      </w:del>
      <w:ins w:id="1918" w:author="Bell Gully" w:date="2018-08-07T20:58:00Z">
        <w:r w:rsidR="00030185">
          <w:t>setting out in reasonable</w:t>
        </w:r>
      </w:ins>
      <w:r>
        <w:t xml:space="preserve"> detail</w:t>
      </w:r>
      <w:del w:id="1919" w:author="Bell Gully" w:date="2018-08-07T20:58:00Z">
        <w:r w:rsidDel="00030185">
          <w:delText>s</w:delText>
        </w:r>
      </w:del>
      <w:ins w:id="1920" w:author="Bell Gully" w:date="2018-08-07T20:58:00Z">
        <w:r w:rsidR="00030185">
          <w:t xml:space="preserve"> the particulars</w:t>
        </w:r>
      </w:ins>
      <w:r>
        <w:t xml:space="preserve"> of </w:t>
      </w:r>
      <w:r w:rsidR="00FF219D">
        <w:t>th</w:t>
      </w:r>
      <w:r w:rsidR="00A545B5">
        <w:t>e</w:t>
      </w:r>
      <w:r w:rsidR="00FF219D">
        <w:t xml:space="preserve"> </w:t>
      </w:r>
      <w:r>
        <w:t xml:space="preserve">event, its causes, its effects and the actions taken by </w:t>
      </w:r>
      <w:r w:rsidR="00A545B5">
        <w:t>that</w:t>
      </w:r>
      <w:r>
        <w:t xml:space="preserve"> Party to rectify, remedy, shorten or mitigate the event or circumstance which gave rise to the Force Majeure Event. First Gas will publish </w:t>
      </w:r>
      <w:r w:rsidR="00FF219D">
        <w:t xml:space="preserve">that </w:t>
      </w:r>
      <w:r>
        <w:t xml:space="preserve">report </w:t>
      </w:r>
      <w:ins w:id="1921" w:author="Bell Gully" w:date="2018-08-10T14:36:00Z">
        <w:r w:rsidR="00255539">
          <w:t xml:space="preserve">(or a summary of it) </w:t>
        </w:r>
      </w:ins>
      <w:r>
        <w:t xml:space="preserve">on OATIS. </w:t>
      </w:r>
    </w:p>
    <w:p w14:paraId="03A9D117" w14:textId="77777777" w:rsidR="00C6575C" w:rsidRPr="00530C8E" w:rsidRDefault="00C6575C" w:rsidP="009871BE">
      <w:pPr>
        <w:pStyle w:val="Heading1"/>
        <w:numPr>
          <w:ilvl w:val="0"/>
          <w:numId w:val="4"/>
        </w:numPr>
        <w:rPr>
          <w:snapToGrid w:val="0"/>
        </w:rPr>
      </w:pPr>
      <w:bookmarkStart w:id="1922" w:name="_Toc57649814"/>
      <w:bookmarkStart w:id="1923" w:name="_Toc521675269"/>
      <w:r w:rsidRPr="00530C8E">
        <w:rPr>
          <w:snapToGrid w:val="0"/>
        </w:rPr>
        <w:lastRenderedPageBreak/>
        <w:t>LIABILITIES</w:t>
      </w:r>
      <w:bookmarkEnd w:id="1922"/>
      <w:bookmarkEnd w:id="1923"/>
      <w:r w:rsidR="0021462F" w:rsidRPr="00530C8E">
        <w:rPr>
          <w:snapToGrid w:val="0"/>
        </w:rPr>
        <w:t xml:space="preserve"> </w:t>
      </w:r>
    </w:p>
    <w:p w14:paraId="24C70BA4" w14:textId="77777777" w:rsidR="00C6575C" w:rsidRPr="00530C8E" w:rsidRDefault="00C6575C">
      <w:pPr>
        <w:pStyle w:val="Heading2"/>
        <w:rPr>
          <w:snapToGrid w:val="0"/>
        </w:rPr>
      </w:pPr>
      <w:r w:rsidRPr="00530C8E">
        <w:rPr>
          <w:snapToGrid w:val="0"/>
          <w:lang w:val="en-AU"/>
        </w:rPr>
        <w:t>Exclusion from a Party’s Liability</w:t>
      </w:r>
    </w:p>
    <w:p w14:paraId="03165378" w14:textId="3668ABB4" w:rsidR="00C6575C" w:rsidRPr="00530C8E" w:rsidRDefault="00475883" w:rsidP="009871BE">
      <w:pPr>
        <w:numPr>
          <w:ilvl w:val="1"/>
          <w:numId w:val="4"/>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sidRPr="00530C8E">
        <w:rPr>
          <w:iCs/>
          <w:lang w:val="en-AU"/>
        </w:rPr>
        <w:t>,</w:t>
      </w:r>
      <w:r w:rsidRPr="00530C8E">
        <w:rPr>
          <w:i/>
          <w:lang w:val="en-AU"/>
        </w:rPr>
        <w:t xml:space="preserve"> </w:t>
      </w:r>
      <w:r w:rsidRPr="00530C8E">
        <w:rPr>
          <w:lang w:val="en-AU"/>
        </w:rPr>
        <w:t>a Party (</w:t>
      </w:r>
      <w:r w:rsidRPr="00530C8E">
        <w:rPr>
          <w:i/>
          <w:lang w:val="en-AU"/>
        </w:rPr>
        <w:t>Liable Party</w:t>
      </w:r>
      <w:r w:rsidRPr="00530C8E">
        <w:rPr>
          <w:lang w:val="en-AU"/>
        </w:rPr>
        <w:t>) will not be liable to the other Party (</w:t>
      </w:r>
      <w:r w:rsidRPr="00530C8E">
        <w:rPr>
          <w:i/>
          <w:lang w:val="en-AU"/>
        </w:rPr>
        <w:t>Other Party</w:t>
      </w:r>
      <w:r w:rsidRPr="00530C8E">
        <w:rPr>
          <w:lang w:val="en-AU"/>
        </w:rPr>
        <w:t>) in respect of any Loss suffered or incurred by that Other Party that arises out of or in connection with this Agreement (</w:t>
      </w:r>
      <w:ins w:id="1924" w:author="Bell Gully" w:date="2018-07-23T17:06:00Z">
        <w:r w:rsidR="000A2EC2">
          <w:rPr>
            <w:lang w:val="en-AU"/>
          </w:rPr>
          <w:t xml:space="preserve">whether </w:t>
        </w:r>
      </w:ins>
      <w:r w:rsidRPr="00530C8E">
        <w:rPr>
          <w:lang w:val="en-AU"/>
        </w:rPr>
        <w:t xml:space="preserve">in contract, tort </w:t>
      </w:r>
      <w:ins w:id="1925" w:author="Bell Gully" w:date="2018-07-23T17:06:00Z">
        <w:r w:rsidR="000A2EC2">
          <w:rPr>
            <w:lang w:val="en-AU"/>
          </w:rPr>
          <w:t xml:space="preserve">(including negligence) </w:t>
        </w:r>
      </w:ins>
      <w:r w:rsidRPr="00530C8E">
        <w:rPr>
          <w:lang w:val="en-AU"/>
        </w:rPr>
        <w:t>or generally at common law, equity or otherwise), except to the extent that</w:t>
      </w:r>
      <w:r w:rsidRPr="00530C8E">
        <w:rPr>
          <w:snapToGrid w:val="0"/>
          <w:lang w:val="en-AU"/>
        </w:rPr>
        <w:t xml:space="preserve"> </w:t>
      </w:r>
      <w:r>
        <w:rPr>
          <w:snapToGrid w:val="0"/>
          <w:lang w:val="en-AU"/>
        </w:rPr>
        <w:t>that</w:t>
      </w:r>
      <w:r w:rsidRPr="00530C8E">
        <w:rPr>
          <w:snapToGrid w:val="0"/>
          <w:lang w:val="en-AU"/>
        </w:rPr>
        <w:t xml:space="preserve"> Loss arose from an act or omission of the Liable Party that constituted a failure by it to comply with a provision of this Agreement to the standard of a Reasonable and Prudent Operator. The Liable Party shall only be liable to the Other Party to the extent that the Other Party did not cause or contribute to </w:t>
      </w:r>
      <w:r>
        <w:rPr>
          <w:snapToGrid w:val="0"/>
          <w:lang w:val="en-AU"/>
        </w:rPr>
        <w:t>that</w:t>
      </w:r>
      <w:r w:rsidRPr="00530C8E">
        <w:rPr>
          <w:snapToGrid w:val="0"/>
          <w:lang w:val="en-AU"/>
        </w:rPr>
        <w:t xml:space="preserve"> Loss </w:t>
      </w:r>
      <w:r>
        <w:rPr>
          <w:snapToGrid w:val="0"/>
          <w:lang w:val="en-AU"/>
        </w:rPr>
        <w:t>by</w:t>
      </w:r>
      <w:r w:rsidRPr="00530C8E">
        <w:rPr>
          <w:snapToGrid w:val="0"/>
          <w:lang w:val="en-AU"/>
        </w:rPr>
        <w:t xml:space="preserve"> </w:t>
      </w:r>
      <w:r>
        <w:rPr>
          <w:snapToGrid w:val="0"/>
          <w:lang w:val="en-AU"/>
        </w:rPr>
        <w:t xml:space="preserve">a </w:t>
      </w:r>
      <w:r w:rsidRPr="00530C8E">
        <w:rPr>
          <w:snapToGrid w:val="0"/>
          <w:lang w:val="en-AU"/>
        </w:rPr>
        <w:t>breach</w:t>
      </w:r>
      <w:r>
        <w:rPr>
          <w:snapToGrid w:val="0"/>
          <w:lang w:val="en-AU"/>
        </w:rPr>
        <w:t xml:space="preserve"> </w:t>
      </w:r>
      <w:r w:rsidRPr="00530C8E">
        <w:rPr>
          <w:snapToGrid w:val="0"/>
          <w:lang w:val="en-AU"/>
        </w:rPr>
        <w:t xml:space="preserve">of this Agreement. The Liable Party shall not be liable to the extent that the Other Party has not </w:t>
      </w:r>
      <w:del w:id="1926" w:author="Bell Gully" w:date="2018-07-23T17:06:00Z">
        <w:r w:rsidDel="000A2EC2">
          <w:rPr>
            <w:snapToGrid w:val="0"/>
            <w:lang w:val="en-AU"/>
          </w:rPr>
          <w:delText xml:space="preserve">used reasonable endeavours to </w:delText>
        </w:r>
      </w:del>
      <w:r>
        <w:rPr>
          <w:snapToGrid w:val="0"/>
          <w:lang w:val="en-AU"/>
        </w:rPr>
        <w:t>mitigate</w:t>
      </w:r>
      <w:ins w:id="1927" w:author="Bell Gully" w:date="2018-07-23T17:06:00Z">
        <w:r w:rsidR="000A2EC2">
          <w:rPr>
            <w:snapToGrid w:val="0"/>
            <w:lang w:val="en-AU"/>
          </w:rPr>
          <w:t>d</w:t>
        </w:r>
      </w:ins>
      <w:r w:rsidRPr="00530C8E">
        <w:rPr>
          <w:snapToGrid w:val="0"/>
          <w:lang w:val="en-AU"/>
        </w:rPr>
        <w:t xml:space="preserve"> its Loss</w:t>
      </w:r>
      <w:ins w:id="1928" w:author="Bell Gully" w:date="2018-07-23T17:06:00Z">
        <w:r w:rsidR="000A2EC2">
          <w:rPr>
            <w:snapToGrid w:val="0"/>
            <w:lang w:val="en-AU"/>
          </w:rPr>
          <w:t xml:space="preserve"> to the fullest extent reasonably practicable</w:t>
        </w:r>
      </w:ins>
      <w:r w:rsidR="00C6575C" w:rsidRPr="00530C8E">
        <w:rPr>
          <w:snapToGrid w:val="0"/>
          <w:lang w:val="en-AU"/>
        </w:rPr>
        <w:t>.</w:t>
      </w:r>
    </w:p>
    <w:p w14:paraId="0A8CE19D" w14:textId="77777777" w:rsidR="00C6575C" w:rsidRPr="00530C8E" w:rsidRDefault="00C6575C">
      <w:pPr>
        <w:pStyle w:val="Heading2"/>
      </w:pPr>
      <w:r w:rsidRPr="00530C8E">
        <w:rPr>
          <w:snapToGrid w:val="0"/>
          <w:lang w:val="en-AU"/>
        </w:rPr>
        <w:t>Limitation of a Party’s Liability</w:t>
      </w:r>
    </w:p>
    <w:p w14:paraId="69905B7C" w14:textId="4B8CFC02" w:rsidR="00486F9F" w:rsidRPr="00530C8E" w:rsidRDefault="00486F9F" w:rsidP="00486F9F">
      <w:pPr>
        <w:numPr>
          <w:ilvl w:val="1"/>
          <w:numId w:val="4"/>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this Agreement (</w:t>
      </w:r>
      <w:ins w:id="1929" w:author="Bell Gully" w:date="2018-07-23T17:06:00Z">
        <w:r w:rsidR="000A2EC2">
          <w:rPr>
            <w:lang w:val="en-AU"/>
          </w:rPr>
          <w:t xml:space="preserve">whether </w:t>
        </w:r>
      </w:ins>
      <w:r w:rsidRPr="00530C8E">
        <w:rPr>
          <w:lang w:val="en-AU"/>
        </w:rPr>
        <w:t xml:space="preserve">in contract, tort </w:t>
      </w:r>
      <w:ins w:id="1930" w:author="Bell Gully" w:date="2018-07-23T17:06:00Z">
        <w:r w:rsidR="000A2EC2">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the Liable Party will only be liable for direct Loss suffered or incurred by the Other Party excluding (and the Liable Party shall not be liable for):</w:t>
      </w:r>
    </w:p>
    <w:p w14:paraId="6212A479" w14:textId="77777777" w:rsidR="00486F9F" w:rsidRPr="00530C8E" w:rsidRDefault="00486F9F" w:rsidP="00486F9F">
      <w:pPr>
        <w:numPr>
          <w:ilvl w:val="2"/>
          <w:numId w:val="4"/>
        </w:numPr>
      </w:pPr>
      <w:r w:rsidRPr="00530C8E">
        <w:rPr>
          <w:snapToGrid w:val="0"/>
          <w:lang w:val="en-AU"/>
        </w:rPr>
        <w:t xml:space="preserve">any loss of use, revenue, profit or savings by the Other Party; </w:t>
      </w:r>
    </w:p>
    <w:p w14:paraId="003C9C8A" w14:textId="09E7F9D2" w:rsidR="00486F9F" w:rsidRPr="00530C8E" w:rsidRDefault="00486F9F" w:rsidP="00486F9F">
      <w:pPr>
        <w:numPr>
          <w:ilvl w:val="2"/>
          <w:numId w:val="4"/>
        </w:numPr>
      </w:pPr>
      <w:r w:rsidRPr="00530C8E">
        <w:rPr>
          <w:snapToGrid w:val="0"/>
          <w:lang w:val="en-AU"/>
        </w:rPr>
        <w:t>the amount of any damages awarded against the Other Party in favour of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Pr="00530C8E">
        <w:rPr>
          <w:snapToGrid w:val="0"/>
          <w:lang w:val="en-AU"/>
        </w:rPr>
        <w:t>; and</w:t>
      </w:r>
      <w:r w:rsidRPr="00530C8E">
        <w:t xml:space="preserve"> </w:t>
      </w:r>
    </w:p>
    <w:p w14:paraId="1018FB78" w14:textId="3CBCDDAA" w:rsidR="00C6575C" w:rsidRPr="00530C8E" w:rsidRDefault="00486F9F" w:rsidP="009871BE">
      <w:pPr>
        <w:numPr>
          <w:ilvl w:val="2"/>
          <w:numId w:val="4"/>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00C6575C" w:rsidRPr="00530C8E">
        <w:rPr>
          <w:snapToGrid w:val="0"/>
          <w:lang w:val="en-AU"/>
        </w:rPr>
        <w:t>.</w:t>
      </w:r>
    </w:p>
    <w:p w14:paraId="2973E62A" w14:textId="51BCEA8A" w:rsidR="00C6575C" w:rsidRPr="00530C8E" w:rsidRDefault="00486F9F" w:rsidP="009871BE">
      <w:pPr>
        <w:numPr>
          <w:ilvl w:val="1"/>
          <w:numId w:val="4"/>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w:t>
      </w:r>
      <w:proofErr w:type="gramStart"/>
      <w:r w:rsidRPr="00CE26DC">
        <w:rPr>
          <w:lang w:val="en-AU"/>
        </w:rPr>
        <w:t>its</w:t>
      </w:r>
      <w:proofErr w:type="gramEnd"/>
      <w:r w:rsidRPr="00CE26DC">
        <w:rPr>
          <w:lang w:val="en-AU"/>
        </w:rPr>
        <w:t xml:space="preserve"> (or any of the other Party’s) obligations </w:t>
      </w:r>
      <w:r w:rsidRPr="00530C8E">
        <w:rPr>
          <w:lang w:val="en-AU"/>
        </w:rPr>
        <w:t>under</w:t>
      </w:r>
      <w:r>
        <w:rPr>
          <w:lang w:val="en-AU"/>
        </w:rPr>
        <w:t xml:space="preserve"> </w:t>
      </w:r>
      <w:r w:rsidRPr="00530C8E">
        <w:rPr>
          <w:lang w:val="en-AU"/>
        </w:rPr>
        <w:t>this Agreement, whether or not the Loss was, or ought to have been, known by the Liable Party</w:t>
      </w:r>
      <w:r w:rsidR="00C6575C" w:rsidRPr="00530C8E">
        <w:rPr>
          <w:lang w:val="en-AU"/>
        </w:rPr>
        <w:t>.</w:t>
      </w:r>
    </w:p>
    <w:p w14:paraId="5E519C3E" w14:textId="77777777" w:rsidR="00C6575C" w:rsidRPr="00530C8E" w:rsidRDefault="00C6575C">
      <w:pPr>
        <w:pStyle w:val="Heading2"/>
        <w:rPr>
          <w:snapToGrid w:val="0"/>
        </w:rPr>
      </w:pPr>
      <w:r w:rsidRPr="00530C8E">
        <w:rPr>
          <w:snapToGrid w:val="0"/>
          <w:lang w:val="en-AU"/>
        </w:rPr>
        <w:t>Capped Liability</w:t>
      </w:r>
    </w:p>
    <w:p w14:paraId="1AB49EC2" w14:textId="77777777" w:rsidR="000A2EC2" w:rsidRPr="0075484A" w:rsidRDefault="000A2EC2" w:rsidP="000A2EC2">
      <w:pPr>
        <w:numPr>
          <w:ilvl w:val="1"/>
          <w:numId w:val="4"/>
        </w:numPr>
        <w:rPr>
          <w:ins w:id="1931" w:author="Bell Gully" w:date="2018-07-23T16:30:00Z"/>
        </w:rPr>
      </w:pPr>
      <w:r>
        <w:rPr>
          <w:snapToGrid w:val="0"/>
        </w:rPr>
        <w:t xml:space="preserve">Subject to </w:t>
      </w:r>
      <w:r w:rsidRPr="00891C41">
        <w:rPr>
          <w:i/>
          <w:snapToGrid w:val="0"/>
        </w:rPr>
        <w:t>section</w:t>
      </w:r>
      <w:ins w:id="1932" w:author="Bell Gully" w:date="2018-07-23T17:01:00Z">
        <w:r>
          <w:rPr>
            <w:i/>
            <w:snapToGrid w:val="0"/>
          </w:rPr>
          <w:t>s</w:t>
        </w:r>
      </w:ins>
      <w:r w:rsidRPr="00891C41">
        <w:rPr>
          <w:i/>
          <w:snapToGrid w:val="0"/>
        </w:rPr>
        <w:t xml:space="preserve"> </w:t>
      </w:r>
      <w:r>
        <w:rPr>
          <w:i/>
          <w:snapToGrid w:val="0"/>
        </w:rPr>
        <w:t>16.5</w:t>
      </w:r>
      <w:ins w:id="1933" w:author="Bell Gully" w:date="2018-07-23T16:29:00Z">
        <w:r>
          <w:rPr>
            <w:i/>
            <w:snapToGrid w:val="0"/>
          </w:rPr>
          <w:t xml:space="preserve"> to 16.8</w:t>
        </w:r>
      </w:ins>
      <w:r>
        <w:rPr>
          <w:i/>
          <w:snapToGrid w:val="0"/>
        </w:rPr>
        <w:t xml:space="preserve">, </w:t>
      </w:r>
      <w:r>
        <w:rPr>
          <w:lang w:val="en-AU"/>
        </w:rPr>
        <w:t xml:space="preserve">the maximum liability of a Party to the Other Party under this Agreement </w:t>
      </w:r>
      <w:r w:rsidRPr="00F27205">
        <w:rPr>
          <w:lang w:val="en-AU"/>
        </w:rPr>
        <w:t>will be</w:t>
      </w:r>
      <w:ins w:id="1934" w:author="Bell Gully" w:date="2018-07-23T16:30:00Z">
        <w:r>
          <w:rPr>
            <w:lang w:val="en-AU"/>
          </w:rPr>
          <w:t>:</w:t>
        </w:r>
      </w:ins>
    </w:p>
    <w:p w14:paraId="1E3B4295" w14:textId="6855F412" w:rsidR="000A2EC2" w:rsidRPr="0075484A" w:rsidRDefault="000A2EC2" w:rsidP="000A2EC2">
      <w:pPr>
        <w:numPr>
          <w:ilvl w:val="2"/>
          <w:numId w:val="4"/>
        </w:numPr>
        <w:rPr>
          <w:ins w:id="1935" w:author="Bell Gully" w:date="2018-07-23T16:31:00Z"/>
        </w:rPr>
      </w:pPr>
      <w:ins w:id="1936" w:author="Bell Gully" w:date="2018-07-23T16:30:00Z">
        <w:r>
          <w:rPr>
            <w:lang w:val="en-AU"/>
          </w:rPr>
          <w:t xml:space="preserve">in </w:t>
        </w:r>
      </w:ins>
      <w:ins w:id="1937" w:author="Bell Gully" w:date="2018-07-23T16:31:00Z">
        <w:r>
          <w:rPr>
            <w:lang w:val="en-AU"/>
          </w:rPr>
          <w:t>relation</w:t>
        </w:r>
      </w:ins>
      <w:ins w:id="1938" w:author="Bell Gully" w:date="2018-07-23T16:30:00Z">
        <w:r>
          <w:rPr>
            <w:lang w:val="en-AU"/>
          </w:rPr>
          <w:t xml:space="preserve"> to any single event or series of related events, </w:t>
        </w:r>
      </w:ins>
      <w:ins w:id="1939" w:author="Bell Gully" w:date="2018-08-09T16:36:00Z">
        <w:r w:rsidR="003F1EC0">
          <w:rPr>
            <w:lang w:val="en-AU"/>
          </w:rPr>
          <w:t>$12,500,000</w:t>
        </w:r>
      </w:ins>
      <w:ins w:id="1940" w:author="Bell Gully" w:date="2018-07-23T16:31:00Z">
        <w:r>
          <w:rPr>
            <w:lang w:val="en-AU"/>
          </w:rPr>
          <w:t>; and</w:t>
        </w:r>
      </w:ins>
    </w:p>
    <w:p w14:paraId="62761A41" w14:textId="36AD46B5" w:rsidR="000A2EC2" w:rsidRPr="0075484A" w:rsidRDefault="000A2EC2" w:rsidP="000A2EC2">
      <w:pPr>
        <w:numPr>
          <w:ilvl w:val="2"/>
          <w:numId w:val="4"/>
        </w:numPr>
        <w:rPr>
          <w:ins w:id="1941" w:author="Bell Gully" w:date="2018-07-23T16:32:00Z"/>
        </w:rPr>
      </w:pPr>
      <w:proofErr w:type="gramStart"/>
      <w:ins w:id="1942" w:author="Bell Gully" w:date="2018-07-23T16:31:00Z">
        <w:r>
          <w:rPr>
            <w:lang w:val="en-AU"/>
          </w:rPr>
          <w:t>in</w:t>
        </w:r>
        <w:proofErr w:type="gramEnd"/>
        <w:r>
          <w:rPr>
            <w:lang w:val="en-AU"/>
          </w:rPr>
          <w:t xml:space="preserve"> any Year, </w:t>
        </w:r>
      </w:ins>
      <w:ins w:id="1943" w:author="Bell Gully" w:date="2018-08-09T16:36:00Z">
        <w:r w:rsidR="003F1EC0">
          <w:rPr>
            <w:lang w:val="en-AU"/>
          </w:rPr>
          <w:t>$37,500,000</w:t>
        </w:r>
      </w:ins>
      <w:ins w:id="1944" w:author="Bell Gully" w:date="2018-07-23T16:31:00Z">
        <w:r>
          <w:rPr>
            <w:lang w:val="en-AU"/>
          </w:rPr>
          <w:t xml:space="preserve">, </w:t>
        </w:r>
      </w:ins>
      <w:ins w:id="1945" w:author="Bell Gully" w:date="2018-07-23T17:09:00Z">
        <w:r>
          <w:rPr>
            <w:lang w:val="en-AU"/>
          </w:rPr>
          <w:t>irrespective</w:t>
        </w:r>
      </w:ins>
      <w:ins w:id="1946" w:author="Bell Gully" w:date="2018-07-23T16:31:00Z">
        <w:r>
          <w:rPr>
            <w:lang w:val="en-AU"/>
          </w:rPr>
          <w:t xml:space="preserve"> of the number of events in that</w:t>
        </w:r>
      </w:ins>
      <w:ins w:id="1947" w:author="Bell Gully" w:date="2018-07-23T16:32:00Z">
        <w:r>
          <w:rPr>
            <w:lang w:val="en-AU"/>
          </w:rPr>
          <w:t xml:space="preserve"> Year.</w:t>
        </w:r>
      </w:ins>
    </w:p>
    <w:p w14:paraId="67DA1E6E" w14:textId="42961351" w:rsidR="000A2EC2" w:rsidRDefault="000A2EC2" w:rsidP="000A2EC2">
      <w:pPr>
        <w:ind w:left="624"/>
        <w:rPr>
          <w:ins w:id="1948" w:author="Bell Gully" w:date="2018-07-23T16:33:00Z"/>
        </w:rPr>
      </w:pPr>
      <w:ins w:id="1949" w:author="Bell Gully" w:date="2018-07-23T16:32:00Z">
        <w:r>
          <w:rPr>
            <w:lang w:val="en-AU"/>
          </w:rPr>
          <w:t xml:space="preserve">For the purposes of this </w:t>
        </w:r>
        <w:r>
          <w:rPr>
            <w:i/>
            <w:lang w:val="en-AU"/>
          </w:rPr>
          <w:t>section 16.4</w:t>
        </w:r>
        <w:r>
          <w:rPr>
            <w:lang w:val="en-AU"/>
          </w:rPr>
          <w:t xml:space="preserve">, an event is part of a series of related events only if that event or events factually arise from the same cause.  The limitations in this </w:t>
        </w:r>
        <w:r>
          <w:rPr>
            <w:i/>
            <w:lang w:val="en-AU"/>
          </w:rPr>
          <w:t>section 16.4</w:t>
        </w:r>
        <w:r>
          <w:rPr>
            <w:lang w:val="en-AU"/>
          </w:rPr>
          <w:t xml:space="preserve"> shall not apply in respect of or include the payment of any Charges </w:t>
        </w:r>
        <w:r>
          <w:rPr>
            <w:lang w:val="en-AU"/>
          </w:rPr>
          <w:lastRenderedPageBreak/>
          <w:t>or OBA Charges.</w:t>
        </w:r>
      </w:ins>
      <w:del w:id="1950" w:author="Bell Gully" w:date="2018-07-23T16:33:00Z">
        <w:r w:rsidRPr="00F27205" w:rsidDel="0075484A">
          <w:rPr>
            <w:lang w:val="en-AU"/>
          </w:rPr>
          <w:delText xml:space="preserve"> the same as the liability of a Shipper to </w:delText>
        </w:r>
        <w:r w:rsidDel="0075484A">
          <w:rPr>
            <w:lang w:val="en-AU"/>
          </w:rPr>
          <w:delText>First Gas</w:delText>
        </w:r>
        <w:r w:rsidRPr="00F27205" w:rsidDel="0075484A">
          <w:rPr>
            <w:lang w:val="en-AU"/>
          </w:rPr>
          <w:delText xml:space="preserve"> and the liability of </w:delText>
        </w:r>
        <w:r w:rsidDel="0075484A">
          <w:rPr>
            <w:lang w:val="en-AU"/>
          </w:rPr>
          <w:delText>First Gas</w:delText>
        </w:r>
        <w:r w:rsidRPr="00F27205" w:rsidDel="0075484A">
          <w:rPr>
            <w:lang w:val="en-AU"/>
          </w:rPr>
          <w:delText xml:space="preserve"> to a Shipper under </w:delText>
        </w:r>
        <w:r w:rsidDel="0075484A">
          <w:rPr>
            <w:lang w:val="en-AU"/>
          </w:rPr>
          <w:delText xml:space="preserve">the Code </w:delText>
        </w:r>
        <w:r w:rsidRPr="00F27205" w:rsidDel="0075484A">
          <w:rPr>
            <w:lang w:val="en-AU"/>
          </w:rPr>
          <w:delText xml:space="preserve">(the </w:delText>
        </w:r>
        <w:r w:rsidRPr="00F27205" w:rsidDel="0075484A">
          <w:rPr>
            <w:i/>
            <w:snapToGrid w:val="0"/>
            <w:lang w:val="en-AU"/>
          </w:rPr>
          <w:delText>Capped Amounts</w:delText>
        </w:r>
        <w:r w:rsidRPr="00F27205" w:rsidDel="0075484A">
          <w:rPr>
            <w:lang w:val="en-AU"/>
          </w:rPr>
          <w:delText>)</w:delText>
        </w:r>
      </w:del>
      <w:del w:id="1951" w:author="Bell Gully" w:date="2018-08-12T10:19:00Z">
        <w:r w:rsidRPr="00F27205" w:rsidDel="004E34B8">
          <w:rPr>
            <w:snapToGrid w:val="0"/>
            <w:lang w:val="en-AU"/>
          </w:rPr>
          <w:delText>.</w:delText>
        </w:r>
      </w:del>
      <w:r>
        <w:t xml:space="preserve"> </w:t>
      </w:r>
    </w:p>
    <w:p w14:paraId="35CE549A" w14:textId="77777777" w:rsidR="000A2EC2" w:rsidRPr="00530F54" w:rsidRDefault="000A2EC2" w:rsidP="000A2EC2">
      <w:pPr>
        <w:numPr>
          <w:ilvl w:val="1"/>
          <w:numId w:val="4"/>
        </w:numPr>
        <w:rPr>
          <w:ins w:id="1952" w:author="Bell Gully" w:date="2018-07-23T16:33:00Z"/>
          <w:lang w:val="en-AU"/>
        </w:rPr>
      </w:pPr>
      <w:ins w:id="1953" w:author="Bell Gully" w:date="2018-07-23T16:33:00Z">
        <w:r>
          <w:rPr>
            <w:lang w:val="en-AU"/>
          </w:rPr>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bookmarkStart w:id="1954" w:name="_Ref177360390"/>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bookmarkEnd w:id="1954"/>
        <w:r>
          <w:rPr>
            <w:snapToGrid w:val="0"/>
            <w:lang w:val="en-AU"/>
          </w:rPr>
          <w:t xml:space="preserve"> </w:t>
        </w:r>
      </w:ins>
    </w:p>
    <w:p w14:paraId="47906E56" w14:textId="77777777" w:rsidR="000A2EC2" w:rsidRPr="00CE26DC" w:rsidRDefault="000A2EC2" w:rsidP="000A2EC2">
      <w:pPr>
        <w:ind w:firstLine="624"/>
        <w:rPr>
          <w:ins w:id="1955" w:author="Bell Gully" w:date="2018-07-23T16:33:00Z"/>
          <w:snapToGrid w:val="0"/>
          <w:lang w:val="en-AU"/>
        </w:rPr>
      </w:pPr>
      <w:ins w:id="1956" w:author="Bell Gully" w:date="2018-07-23T16:33:00Z">
        <w:r>
          <w:rPr>
            <w:snapToGrid w:val="0"/>
            <w:lang w:val="en-AU"/>
          </w:rPr>
          <w:t>Adjustment Factor</w:t>
        </w:r>
        <w:r>
          <w:rPr>
            <w:snapToGrid w:val="0"/>
            <w:lang w:val="en-AU"/>
          </w:rPr>
          <w:tab/>
          <w:t>=</w:t>
        </w:r>
        <w:r>
          <w:rPr>
            <w:snapToGrid w:val="0"/>
            <w:lang w:val="en-AU"/>
          </w:rPr>
          <w:tab/>
        </w: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Pr>
            <w:snapToGrid w:val="0"/>
            <w:lang w:val="en-AU"/>
          </w:rPr>
          <w:t xml:space="preserve"> / </w:t>
        </w:r>
        <w:proofErr w:type="gramStart"/>
        <w:r>
          <w:rPr>
            <w:snapToGrid w:val="0"/>
            <w:lang w:val="en-AU"/>
          </w:rPr>
          <w:t>C</w:t>
        </w:r>
        <w:r w:rsidRPr="00CE26DC">
          <w:rPr>
            <w:snapToGrid w:val="0"/>
            <w:lang w:val="en-AU"/>
          </w:rPr>
          <w:t>PI</w:t>
        </w:r>
        <w:r w:rsidRPr="001B1348">
          <w:rPr>
            <w:snapToGrid w:val="0"/>
            <w:vertAlign w:val="subscript"/>
            <w:lang w:val="en-AU"/>
          </w:rPr>
          <w:t>(</w:t>
        </w:r>
        <w:proofErr w:type="gramEnd"/>
        <w:r w:rsidRPr="001B1348">
          <w:rPr>
            <w:snapToGrid w:val="0"/>
            <w:vertAlign w:val="subscript"/>
            <w:lang w:val="en-AU"/>
          </w:rPr>
          <w:t>n –1)</w:t>
        </w:r>
      </w:ins>
    </w:p>
    <w:p w14:paraId="0AE5C3A5" w14:textId="77777777" w:rsidR="000A2EC2" w:rsidRPr="00CE26DC" w:rsidRDefault="000A2EC2" w:rsidP="000A2EC2">
      <w:pPr>
        <w:ind w:firstLine="624"/>
        <w:rPr>
          <w:ins w:id="1957" w:author="Bell Gully" w:date="2018-07-23T16:33:00Z"/>
          <w:snapToGrid w:val="0"/>
          <w:lang w:val="en-AU"/>
        </w:rPr>
      </w:pPr>
      <w:proofErr w:type="gramStart"/>
      <w:ins w:id="1958" w:author="Bell Gully" w:date="2018-07-23T16:33:00Z">
        <w:r w:rsidRPr="00CE26DC">
          <w:rPr>
            <w:snapToGrid w:val="0"/>
            <w:lang w:val="en-AU"/>
          </w:rPr>
          <w:t>where</w:t>
        </w:r>
        <w:proofErr w:type="gramEnd"/>
        <w:r w:rsidRPr="00CE26DC">
          <w:rPr>
            <w:snapToGrid w:val="0"/>
            <w:lang w:val="en-AU"/>
          </w:rPr>
          <w:t>:</w:t>
        </w:r>
      </w:ins>
    </w:p>
    <w:p w14:paraId="2B8F41B9" w14:textId="77777777" w:rsidR="000A2EC2" w:rsidRPr="00CE26DC" w:rsidRDefault="000A2EC2" w:rsidP="000A2EC2">
      <w:pPr>
        <w:ind w:left="624"/>
        <w:rPr>
          <w:ins w:id="1959" w:author="Bell Gully" w:date="2018-07-23T16:33:00Z"/>
          <w:snapToGrid w:val="0"/>
          <w:lang w:val="en-AU"/>
        </w:rPr>
      </w:pPr>
      <w:proofErr w:type="spellStart"/>
      <w:ins w:id="1960" w:author="Bell Gully" w:date="2018-07-23T16:33:00Z">
        <w:r>
          <w:rPr>
            <w:snapToGrid w:val="0"/>
            <w:lang w:val="en-AU"/>
          </w:rPr>
          <w:t>C</w:t>
        </w:r>
        <w:r w:rsidRPr="00CE26DC">
          <w:rPr>
            <w:snapToGrid w:val="0"/>
            <w:lang w:val="en-AU"/>
          </w:rPr>
          <w:t>PI</w:t>
        </w:r>
        <w:r w:rsidRPr="001B1348">
          <w:rPr>
            <w:snapToGrid w:val="0"/>
            <w:vertAlign w:val="subscript"/>
            <w:lang w:val="en-AU"/>
          </w:rPr>
          <w:t>n</w:t>
        </w:r>
        <w:proofErr w:type="spellEnd"/>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ins>
    </w:p>
    <w:p w14:paraId="31D91333" w14:textId="77777777" w:rsidR="000A2EC2" w:rsidRPr="00CE26DC" w:rsidRDefault="000A2EC2" w:rsidP="000A2EC2">
      <w:pPr>
        <w:ind w:left="624"/>
        <w:rPr>
          <w:ins w:id="1961" w:author="Bell Gully" w:date="2018-07-23T16:33:00Z"/>
          <w:snapToGrid w:val="0"/>
          <w:lang w:val="en-AU"/>
        </w:rPr>
      </w:pPr>
      <w:ins w:id="1962" w:author="Bell Gully" w:date="2018-07-23T16:33:00Z">
        <w:r>
          <w:rPr>
            <w:snapToGrid w:val="0"/>
            <w:lang w:val="en-AU"/>
          </w:rPr>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ins>
    </w:p>
    <w:p w14:paraId="6FC25FD2" w14:textId="77777777" w:rsidR="000A2EC2" w:rsidRDefault="000A2EC2" w:rsidP="000A2EC2">
      <w:pPr>
        <w:ind w:left="624"/>
        <w:rPr>
          <w:ins w:id="1963" w:author="Bell Gully" w:date="2018-07-23T16:33:00Z"/>
          <w:snapToGrid w:val="0"/>
          <w:lang w:val="en-AU"/>
        </w:rPr>
      </w:pPr>
      <w:ins w:id="1964" w:author="Bell Gully" w:date="2018-07-23T16:33:00Z">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ins>
    </w:p>
    <w:p w14:paraId="3113EDC5" w14:textId="77777777" w:rsidR="000A2EC2" w:rsidRPr="00530F54" w:rsidRDefault="000A2EC2" w:rsidP="000A2EC2">
      <w:pPr>
        <w:ind w:left="624"/>
        <w:rPr>
          <w:ins w:id="1965" w:author="Bell Gully" w:date="2018-07-23T16:33:00Z"/>
          <w:lang w:val="en-AU"/>
        </w:rPr>
      </w:pPr>
      <w:ins w:id="1966" w:author="Bell Gully" w:date="2018-07-23T16:33:00Z">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ins>
    </w:p>
    <w:p w14:paraId="6495776E" w14:textId="77777777" w:rsidR="000A2EC2" w:rsidRPr="00B70EAF" w:rsidRDefault="000A2EC2" w:rsidP="000A2EC2">
      <w:pPr>
        <w:ind w:left="624"/>
      </w:pPr>
      <w:ins w:id="1967" w:author="Bell Gully" w:date="2018-07-23T16:33:00Z">
        <w:r w:rsidRPr="00CE26DC">
          <w:rPr>
            <w:snapToGrid w:val="0"/>
            <w:lang w:val="en-AU"/>
          </w:rPr>
          <w:t xml:space="preserve">The first adjustment will take place on 1 October in the Year following the </w:t>
        </w:r>
        <w:r>
          <w:rPr>
            <w:snapToGrid w:val="0"/>
            <w:lang w:val="en-AU"/>
          </w:rPr>
          <w:t xml:space="preserve">first Year of this </w:t>
        </w:r>
      </w:ins>
      <w:ins w:id="1968" w:author="Bell Gully" w:date="2018-07-23T16:34:00Z">
        <w:r>
          <w:rPr>
            <w:snapToGrid w:val="0"/>
            <w:lang w:val="en-AU"/>
          </w:rPr>
          <w:t>Agreement</w:t>
        </w:r>
      </w:ins>
      <w:ins w:id="1969" w:author="Bell Gully" w:date="2018-07-23T16:33:00Z">
        <w:r>
          <w:rPr>
            <w:snapToGrid w:val="0"/>
            <w:lang w:val="en-AU"/>
          </w:rPr>
          <w:t xml:space="preserve">. </w:t>
        </w:r>
      </w:ins>
    </w:p>
    <w:p w14:paraId="6FF677D9" w14:textId="77777777" w:rsidR="003D28A3" w:rsidRPr="00530C8E" w:rsidRDefault="003D28A3" w:rsidP="00E43A91">
      <w:pPr>
        <w:pStyle w:val="Heading2"/>
        <w:rPr>
          <w:snapToGrid w:val="0"/>
        </w:rPr>
      </w:pPr>
      <w:r w:rsidRPr="00530C8E">
        <w:rPr>
          <w:snapToGrid w:val="0"/>
        </w:rPr>
        <w:t xml:space="preserve">Liability where </w:t>
      </w:r>
      <w:r w:rsidR="00A64DF4">
        <w:rPr>
          <w:snapToGrid w:val="0"/>
        </w:rPr>
        <w:t>First Gas</w:t>
      </w:r>
      <w:r w:rsidRPr="00530C8E">
        <w:rPr>
          <w:snapToGrid w:val="0"/>
        </w:rPr>
        <w:t xml:space="preserve"> is the Liable Party under multiple agreements</w:t>
      </w:r>
    </w:p>
    <w:p w14:paraId="5D60B53E" w14:textId="77777777" w:rsidR="0003380B" w:rsidRPr="0003380B" w:rsidRDefault="0003380B" w:rsidP="009871BE">
      <w:pPr>
        <w:numPr>
          <w:ilvl w:val="1"/>
          <w:numId w:val="4"/>
        </w:numPr>
        <w:rPr>
          <w:snapToGrid w:val="0"/>
        </w:rPr>
      </w:pPr>
      <w:r>
        <w:rPr>
          <w:snapToGrid w:val="0"/>
          <w:lang w:val="en-AU"/>
        </w:rPr>
        <w:t>Where:</w:t>
      </w:r>
    </w:p>
    <w:p w14:paraId="423ECDE0" w14:textId="77777777" w:rsidR="00947E29" w:rsidRPr="0003380B" w:rsidRDefault="00947E29" w:rsidP="00947E29">
      <w:pPr>
        <w:numPr>
          <w:ilvl w:val="2"/>
          <w:numId w:val="4"/>
        </w:numPr>
        <w:rPr>
          <w:snapToGrid w:val="0"/>
        </w:rPr>
      </w:pPr>
      <w:r>
        <w:rPr>
          <w:snapToGrid w:val="0"/>
          <w:lang w:val="en-AU"/>
        </w:rPr>
        <w:t>First Gas is the Liable Party; and</w:t>
      </w:r>
    </w:p>
    <w:p w14:paraId="7E6CDCDE" w14:textId="5EA9A545" w:rsidR="00947E29" w:rsidRPr="00E573DF" w:rsidRDefault="00947E29" w:rsidP="00947E29">
      <w:pPr>
        <w:numPr>
          <w:ilvl w:val="2"/>
          <w:numId w:val="4"/>
        </w:numPr>
        <w:rPr>
          <w:snapToGrid w:val="0"/>
        </w:rPr>
      </w:pPr>
      <w:r>
        <w:rPr>
          <w:snapToGrid w:val="0"/>
          <w:lang w:val="en-AU"/>
        </w:rPr>
        <w:t>First Gas’</w:t>
      </w:r>
      <w:r w:rsidRPr="00FF07A7">
        <w:rPr>
          <w:snapToGrid w:val="0"/>
          <w:lang w:val="en-AU"/>
        </w:rPr>
        <w:t xml:space="preserve"> liability is </w:t>
      </w:r>
      <w:ins w:id="1970" w:author="Bell Gully" w:date="2018-07-23T17:09:00Z">
        <w:r w:rsidR="000A2EC2">
          <w:rPr>
            <w:snapToGrid w:val="0"/>
            <w:lang w:val="en-AU"/>
          </w:rPr>
          <w:t xml:space="preserve">or may be </w:t>
        </w:r>
      </w:ins>
      <w:r w:rsidRPr="00FF07A7">
        <w:rPr>
          <w:snapToGrid w:val="0"/>
          <w:lang w:val="en-AU"/>
        </w:rPr>
        <w:t>wholly or partially caused or contributed to by a breach of any</w:t>
      </w:r>
      <w:del w:id="1971" w:author="Bell Gully" w:date="2018-08-09T16:36:00Z">
        <w:r w:rsidRPr="00FF07A7" w:rsidDel="003F1EC0">
          <w:rPr>
            <w:snapToGrid w:val="0"/>
            <w:lang w:val="en-AU"/>
          </w:rPr>
          <w:delText xml:space="preserve"> other</w:delText>
        </w:r>
      </w:del>
      <w:r w:rsidRPr="00FF07A7">
        <w:rPr>
          <w:snapToGrid w:val="0"/>
          <w:lang w:val="en-AU"/>
        </w:rPr>
        <w:t xml:space="preserve"> </w:t>
      </w:r>
      <w:del w:id="1972" w:author="Bell Gully" w:date="2018-08-12T10:20:00Z">
        <w:r w:rsidRPr="00FF07A7" w:rsidDel="004E34B8">
          <w:rPr>
            <w:snapToGrid w:val="0"/>
            <w:lang w:val="en-AU"/>
          </w:rPr>
          <w:delText>i</w:delText>
        </w:r>
      </w:del>
      <w:ins w:id="1973" w:author="Bell Gully" w:date="2018-08-12T10:20:00Z">
        <w:r w:rsidR="004E34B8">
          <w:rPr>
            <w:snapToGrid w:val="0"/>
            <w:lang w:val="en-AU"/>
          </w:rPr>
          <w:t>I</w:t>
        </w:r>
      </w:ins>
      <w:r w:rsidRPr="00FF07A7">
        <w:rPr>
          <w:snapToGrid w:val="0"/>
          <w:lang w:val="en-AU"/>
        </w:rPr>
        <w:t xml:space="preserve">nterconnection </w:t>
      </w:r>
      <w:del w:id="1974" w:author="Bell Gully" w:date="2018-08-12T10:20:00Z">
        <w:r w:rsidRPr="00FF07A7" w:rsidDel="004E34B8">
          <w:rPr>
            <w:snapToGrid w:val="0"/>
            <w:lang w:val="en-AU"/>
          </w:rPr>
          <w:delText>a</w:delText>
        </w:r>
      </w:del>
      <w:ins w:id="1975" w:author="Bell Gully" w:date="2018-08-12T10:20:00Z">
        <w:r w:rsidR="004E34B8">
          <w:rPr>
            <w:snapToGrid w:val="0"/>
            <w:lang w:val="en-AU"/>
          </w:rPr>
          <w:t>A</w:t>
        </w:r>
      </w:ins>
      <w:r w:rsidRPr="00FF07A7">
        <w:rPr>
          <w:snapToGrid w:val="0"/>
          <w:lang w:val="en-AU"/>
        </w:rPr>
        <w:t>greement</w:t>
      </w:r>
      <w:r>
        <w:rPr>
          <w:snapToGrid w:val="0"/>
          <w:lang w:val="en-AU"/>
        </w:rPr>
        <w:t xml:space="preserve"> or any</w:t>
      </w:r>
      <w:r w:rsidRPr="00FF07A7">
        <w:rPr>
          <w:snapToGrid w:val="0"/>
          <w:lang w:val="en-AU"/>
        </w:rPr>
        <w:t xml:space="preserve"> TSA</w:t>
      </w:r>
      <w:r w:rsidRPr="00E573DF">
        <w:rPr>
          <w:snapToGrid w:val="0"/>
          <w:lang w:val="en-AU"/>
        </w:rPr>
        <w:t xml:space="preserve"> by one or more </w:t>
      </w:r>
      <w:ins w:id="1976" w:author="Bell Gully" w:date="2018-08-09T16:36:00Z">
        <w:r w:rsidR="003F1EC0">
          <w:rPr>
            <w:snapToGrid w:val="0"/>
            <w:lang w:val="en-AU"/>
          </w:rPr>
          <w:t>Interconnected Par</w:t>
        </w:r>
      </w:ins>
      <w:ins w:id="1977" w:author="Bell Gully" w:date="2018-08-09T16:37:00Z">
        <w:r w:rsidR="003F1EC0">
          <w:rPr>
            <w:snapToGrid w:val="0"/>
            <w:lang w:val="en-AU"/>
          </w:rPr>
          <w:t>t</w:t>
        </w:r>
      </w:ins>
      <w:ins w:id="1978" w:author="Bell Gully" w:date="2018-08-09T16:36:00Z">
        <w:r w:rsidR="003F1EC0">
          <w:rPr>
            <w:snapToGrid w:val="0"/>
            <w:lang w:val="en-AU"/>
          </w:rPr>
          <w:t>ies or Shippers</w:t>
        </w:r>
      </w:ins>
      <w:del w:id="1979" w:author="Bell Gully" w:date="2018-08-09T16:37:00Z">
        <w:r w:rsidRPr="00E573DF" w:rsidDel="003F1EC0">
          <w:rPr>
            <w:snapToGrid w:val="0"/>
            <w:lang w:val="en-AU"/>
          </w:rPr>
          <w:delText>third parties</w:delText>
        </w:r>
      </w:del>
      <w:r w:rsidRPr="00E573DF">
        <w:rPr>
          <w:snapToGrid w:val="0"/>
          <w:lang w:val="en-AU"/>
        </w:rPr>
        <w:t xml:space="preserve"> (</w:t>
      </w:r>
      <w:r w:rsidRPr="00E573DF">
        <w:rPr>
          <w:i/>
          <w:iCs/>
          <w:snapToGrid w:val="0"/>
          <w:lang w:val="en-AU"/>
        </w:rPr>
        <w:t>Liable Third Parties</w:t>
      </w:r>
      <w:r w:rsidRPr="00E573DF">
        <w:rPr>
          <w:snapToGrid w:val="0"/>
          <w:lang w:val="en-AU"/>
        </w:rPr>
        <w:t>)</w:t>
      </w:r>
      <w:del w:id="1980" w:author="Bell Gully" w:date="2018-07-23T17:09:00Z">
        <w:r w:rsidRPr="00E573DF" w:rsidDel="000A2EC2">
          <w:rPr>
            <w:snapToGrid w:val="0"/>
            <w:lang w:val="en-AU"/>
          </w:rPr>
          <w:delText xml:space="preserve">, and </w:delText>
        </w:r>
        <w:r w:rsidDel="000A2EC2">
          <w:rPr>
            <w:snapToGrid w:val="0"/>
            <w:lang w:val="en-AU"/>
          </w:rPr>
          <w:delText>First Gas</w:delText>
        </w:r>
        <w:r w:rsidRPr="00E573DF" w:rsidDel="000A2EC2">
          <w:rPr>
            <w:snapToGrid w:val="0"/>
            <w:lang w:val="en-AU"/>
          </w:rPr>
          <w:delText xml:space="preserve"> recovers (using reasonable endeavours to pursue and seek recovery of </w:delText>
        </w:r>
        <w:r w:rsidDel="000A2EC2">
          <w:rPr>
            <w:snapToGrid w:val="0"/>
            <w:lang w:val="en-AU"/>
          </w:rPr>
          <w:delText>those</w:delText>
        </w:r>
        <w:r w:rsidRPr="00E573DF" w:rsidDel="000A2EC2">
          <w:rPr>
            <w:snapToGrid w:val="0"/>
            <w:lang w:val="en-AU"/>
          </w:rPr>
          <w:delText xml:space="preserve"> amounts</w:delText>
        </w:r>
        <w:r w:rsidDel="000A2EC2">
          <w:rPr>
            <w:snapToGrid w:val="0"/>
            <w:lang w:val="en-AU"/>
          </w:rPr>
          <w:delText xml:space="preserve">, or pursuant to </w:delText>
        </w:r>
        <w:r w:rsidRPr="00495F1A" w:rsidDel="000A2EC2">
          <w:rPr>
            <w:i/>
            <w:snapToGrid w:val="0"/>
            <w:lang w:val="en-AU"/>
          </w:rPr>
          <w:delText>section 16.1</w:delText>
        </w:r>
        <w:r w:rsidR="001F4E6A" w:rsidDel="000A2EC2">
          <w:rPr>
            <w:i/>
            <w:snapToGrid w:val="0"/>
            <w:lang w:val="en-AU"/>
          </w:rPr>
          <w:delText>1</w:delText>
        </w:r>
        <w:r w:rsidRPr="00E573DF" w:rsidDel="000A2EC2">
          <w:rPr>
            <w:snapToGrid w:val="0"/>
            <w:lang w:val="en-AU"/>
          </w:rPr>
          <w:delText>) any amount from those Liable Third Parties in respect of that breach</w:delText>
        </w:r>
      </w:del>
      <w:r w:rsidRPr="00E573DF">
        <w:rPr>
          <w:snapToGrid w:val="0"/>
          <w:lang w:val="en-AU"/>
        </w:rPr>
        <w:t>,</w:t>
      </w:r>
      <w:r w:rsidRPr="00E573DF">
        <w:rPr>
          <w:lang w:val="en-AU"/>
        </w:rPr>
        <w:t xml:space="preserve"> </w:t>
      </w:r>
    </w:p>
    <w:p w14:paraId="05DC5079" w14:textId="27650339" w:rsidR="00E01509" w:rsidRDefault="00947E29" w:rsidP="0003380B">
      <w:pPr>
        <w:ind w:left="624"/>
        <w:rPr>
          <w:lang w:val="en-AU"/>
        </w:rPr>
      </w:pPr>
      <w:r>
        <w:rPr>
          <w:snapToGrid w:val="0"/>
          <w:lang w:val="en-AU"/>
        </w:rPr>
        <w:t xml:space="preserve">then First Gas’ liability shall be limited to the aggregate of the amount </w:t>
      </w:r>
      <w:ins w:id="1981" w:author="Bell Gully" w:date="2018-07-23T17:09:00Z">
        <w:r w:rsidR="000A2EC2">
          <w:rPr>
            <w:snapToGrid w:val="0"/>
            <w:lang w:val="en-AU"/>
          </w:rPr>
          <w:t xml:space="preserve">received by First Gas in payment from any such Liable Third Party </w:t>
        </w:r>
        <w:r w:rsidR="000A2EC2" w:rsidRPr="00C47564">
          <w:rPr>
            <w:snapToGrid w:val="0"/>
            <w:lang w:val="en-AU"/>
          </w:rPr>
          <w:t>(including under any indemnity from the Liable Third Party)</w:t>
        </w:r>
        <w:r w:rsidR="000A2EC2">
          <w:rPr>
            <w:snapToGrid w:val="0"/>
            <w:lang w:val="en-AU"/>
          </w:rPr>
          <w:t xml:space="preserve"> in respect of any such breach by the Liable Third Party which gave rise to such liability for First Gas (less any reasonable costs and expenses, including legal costs and expenses on a solicitor and own client basis, incurred by First Gas in connection with pursuing any such recovery)</w:t>
        </w:r>
      </w:ins>
      <w:del w:id="1982" w:author="Bell Gully" w:date="2018-07-23T17:09:00Z">
        <w:r w:rsidDel="000A2EC2">
          <w:rPr>
            <w:snapToGrid w:val="0"/>
            <w:lang w:val="en-AU"/>
          </w:rPr>
          <w:delText xml:space="preserve">so recovered </w:delText>
        </w:r>
      </w:del>
      <w:r>
        <w:rPr>
          <w:snapToGrid w:val="0"/>
          <w:lang w:val="en-AU"/>
        </w:rPr>
        <w:t>plus any First Gas-caused liability (where the First Gas-caused liability is any amount which First Gas caused or contributed to as a result of failing to act as a Reasonable and Prudent Operator, which in any event shall be limited to the Capped Amounts)</w:t>
      </w:r>
      <w:r w:rsidR="00E01509">
        <w:rPr>
          <w:snapToGrid w:val="0"/>
          <w:lang w:val="en-AU"/>
        </w:rPr>
        <w:t>.</w:t>
      </w:r>
      <w:r w:rsidR="0003380B" w:rsidRPr="00530C8E">
        <w:rPr>
          <w:lang w:val="en-AU"/>
        </w:rPr>
        <w:t xml:space="preserve"> </w:t>
      </w:r>
      <w:ins w:id="1983" w:author="Bell Gully" w:date="2018-07-23T17:09:00Z">
        <w:r w:rsidR="000A2EC2">
          <w:rPr>
            <w:lang w:val="en-AU"/>
          </w:rPr>
          <w:t xml:space="preserve"> </w:t>
        </w:r>
        <w:r w:rsidR="000A2EC2">
          <w:rPr>
            <w:snapToGrid w:val="0"/>
            <w:lang w:val="en-AU"/>
          </w:rPr>
          <w:t>First Gas</w:t>
        </w:r>
        <w:r w:rsidR="000A2EC2" w:rsidRPr="00E573DF">
          <w:rPr>
            <w:snapToGrid w:val="0"/>
            <w:lang w:val="en-AU"/>
          </w:rPr>
          <w:t xml:space="preserve"> </w:t>
        </w:r>
        <w:r w:rsidR="000A2EC2">
          <w:rPr>
            <w:snapToGrid w:val="0"/>
            <w:lang w:val="en-AU"/>
          </w:rPr>
          <w:t xml:space="preserve">is to use its </w:t>
        </w:r>
        <w:r w:rsidR="000A2EC2" w:rsidRPr="00E573DF">
          <w:rPr>
            <w:snapToGrid w:val="0"/>
            <w:lang w:val="en-AU"/>
          </w:rPr>
          <w:t xml:space="preserve">reasonable endeavours to pursue and seek recovery </w:t>
        </w:r>
        <w:r w:rsidR="000A2EC2">
          <w:rPr>
            <w:snapToGrid w:val="0"/>
            <w:lang w:val="en-AU"/>
          </w:rPr>
          <w:t xml:space="preserve">from the </w:t>
        </w:r>
        <w:r w:rsidR="000A2EC2">
          <w:rPr>
            <w:snapToGrid w:val="0"/>
            <w:lang w:val="en-AU"/>
          </w:rPr>
          <w:lastRenderedPageBreak/>
          <w:t xml:space="preserve">Liable Third Party of any damages payable to First Gas as a result of </w:t>
        </w:r>
        <w:r w:rsidR="000A2EC2" w:rsidRPr="00FF07A7">
          <w:rPr>
            <w:snapToGrid w:val="0"/>
            <w:lang w:val="en-AU"/>
          </w:rPr>
          <w:t xml:space="preserve">a breach </w:t>
        </w:r>
        <w:r w:rsidR="000A2EC2">
          <w:rPr>
            <w:snapToGrid w:val="0"/>
            <w:lang w:val="en-AU"/>
          </w:rPr>
          <w:t xml:space="preserve">by the Liable Third Party </w:t>
        </w:r>
        <w:r w:rsidR="000A2EC2" w:rsidRPr="00FF07A7">
          <w:rPr>
            <w:snapToGrid w:val="0"/>
            <w:lang w:val="en-AU"/>
          </w:rPr>
          <w:t xml:space="preserve">of </w:t>
        </w:r>
        <w:r w:rsidR="000A2EC2">
          <w:rPr>
            <w:snapToGrid w:val="0"/>
            <w:lang w:val="en-AU"/>
          </w:rPr>
          <w:t>the relevant TSA and/or ICA.</w:t>
        </w:r>
        <w:r w:rsidR="000A2EC2" w:rsidRPr="00E573DF">
          <w:rPr>
            <w:lang w:val="en-AU"/>
          </w:rPr>
          <w:t xml:space="preserve"> </w:t>
        </w:r>
      </w:ins>
    </w:p>
    <w:p w14:paraId="7007E01D" w14:textId="77777777" w:rsidR="00ED3774" w:rsidRPr="00F27205" w:rsidRDefault="00ED3774" w:rsidP="00641F76">
      <w:pPr>
        <w:numPr>
          <w:ilvl w:val="1"/>
          <w:numId w:val="4"/>
        </w:numPr>
        <w:rPr>
          <w:snapToGrid w:val="0"/>
        </w:rPr>
      </w:pPr>
      <w:bookmarkStart w:id="1984" w:name="_Ref431391658"/>
      <w:r w:rsidRPr="00F27205">
        <w:rPr>
          <w:snapToGrid w:val="0"/>
          <w:lang w:val="en-AU"/>
        </w:rPr>
        <w:t>Where:</w:t>
      </w:r>
      <w:bookmarkEnd w:id="1984"/>
    </w:p>
    <w:p w14:paraId="4A82025F" w14:textId="77777777" w:rsidR="001F4E6A" w:rsidRPr="00F27205" w:rsidRDefault="001F4E6A" w:rsidP="001F4E6A">
      <w:pPr>
        <w:numPr>
          <w:ilvl w:val="2"/>
          <w:numId w:val="4"/>
        </w:numPr>
        <w:rPr>
          <w:snapToGrid w:val="0"/>
          <w:lang w:val="en-AU"/>
        </w:rPr>
      </w:pPr>
      <w:r>
        <w:rPr>
          <w:snapToGrid w:val="0"/>
          <w:lang w:val="en-AU"/>
        </w:rPr>
        <w:t>First Gas</w:t>
      </w:r>
      <w:r w:rsidRPr="00F27205">
        <w:rPr>
          <w:snapToGrid w:val="0"/>
          <w:lang w:val="en-AU"/>
        </w:rPr>
        <w:t xml:space="preserve"> is the Liable Party;</w:t>
      </w:r>
      <w:r>
        <w:rPr>
          <w:snapToGrid w:val="0"/>
          <w:lang w:val="en-AU"/>
        </w:rPr>
        <w:t xml:space="preserve"> and</w:t>
      </w:r>
    </w:p>
    <w:p w14:paraId="78A1D6CB" w14:textId="453D3E4E" w:rsidR="001F4E6A" w:rsidRPr="00F27205" w:rsidRDefault="001F4E6A" w:rsidP="001F4E6A">
      <w:pPr>
        <w:numPr>
          <w:ilvl w:val="2"/>
          <w:numId w:val="4"/>
        </w:numPr>
        <w:rPr>
          <w:snapToGrid w:val="0"/>
          <w:lang w:val="en-AU"/>
        </w:rPr>
      </w:pPr>
      <w:r>
        <w:rPr>
          <w:snapToGrid w:val="0"/>
          <w:lang w:val="en-AU"/>
        </w:rPr>
        <w:t>First Gas</w:t>
      </w:r>
      <w:r w:rsidRPr="00F27205">
        <w:t xml:space="preserve"> </w:t>
      </w:r>
      <w:r w:rsidRPr="00F27205">
        <w:rPr>
          <w:snapToGrid w:val="0"/>
          <w:lang w:val="en-AU"/>
        </w:rPr>
        <w:t>is</w:t>
      </w:r>
      <w:ins w:id="1985" w:author="Bell Gully" w:date="2018-08-09T16:37:00Z">
        <w:r w:rsidR="003F1EC0">
          <w:rPr>
            <w:snapToGrid w:val="0"/>
            <w:lang w:val="en-AU"/>
          </w:rPr>
          <w:t xml:space="preserve"> or may be</w:t>
        </w:r>
      </w:ins>
      <w:r w:rsidRPr="00F27205">
        <w:rPr>
          <w:snapToGrid w:val="0"/>
          <w:lang w:val="en-AU"/>
        </w:rPr>
        <w:t xml:space="preserve"> liable to one or more </w:t>
      </w:r>
      <w:del w:id="1986" w:author="Bell Gully" w:date="2018-08-09T16:37:00Z">
        <w:r w:rsidDel="003F1EC0">
          <w:rPr>
            <w:snapToGrid w:val="0"/>
            <w:lang w:val="en-AU"/>
          </w:rPr>
          <w:delText>i</w:delText>
        </w:r>
      </w:del>
      <w:ins w:id="1987" w:author="Bell Gully" w:date="2018-08-09T16:37:00Z">
        <w:r w:rsidR="003F1EC0">
          <w:rPr>
            <w:snapToGrid w:val="0"/>
            <w:lang w:val="en-AU"/>
          </w:rPr>
          <w:t>I</w:t>
        </w:r>
      </w:ins>
      <w:r>
        <w:rPr>
          <w:snapToGrid w:val="0"/>
          <w:lang w:val="en-AU"/>
        </w:rPr>
        <w:t xml:space="preserve">nterconnected </w:t>
      </w:r>
      <w:del w:id="1988" w:author="Bell Gully" w:date="2018-08-09T16:37:00Z">
        <w:r w:rsidDel="003F1EC0">
          <w:rPr>
            <w:snapToGrid w:val="0"/>
            <w:lang w:val="en-AU"/>
          </w:rPr>
          <w:delText>p</w:delText>
        </w:r>
      </w:del>
      <w:ins w:id="1989" w:author="Bell Gully" w:date="2018-08-09T16:37:00Z">
        <w:r w:rsidR="003F1EC0">
          <w:rPr>
            <w:snapToGrid w:val="0"/>
            <w:lang w:val="en-AU"/>
          </w:rPr>
          <w:t>P</w:t>
        </w:r>
      </w:ins>
      <w:r>
        <w:rPr>
          <w:snapToGrid w:val="0"/>
          <w:lang w:val="en-AU"/>
        </w:rPr>
        <w:t xml:space="preserve">arties </w:t>
      </w:r>
      <w:r w:rsidRPr="00F27205">
        <w:rPr>
          <w:snapToGrid w:val="0"/>
          <w:lang w:val="en-AU"/>
        </w:rPr>
        <w:t xml:space="preserve">under any other </w:t>
      </w:r>
      <w:del w:id="1990" w:author="Bell Gully" w:date="2018-08-09T16:37:00Z">
        <w:r w:rsidRPr="00F27205" w:rsidDel="003F1EC0">
          <w:rPr>
            <w:snapToGrid w:val="0"/>
            <w:lang w:val="en-AU"/>
          </w:rPr>
          <w:delText>i</w:delText>
        </w:r>
      </w:del>
      <w:ins w:id="1991" w:author="Bell Gully" w:date="2018-08-09T16:37:00Z">
        <w:r w:rsidR="003F1EC0">
          <w:rPr>
            <w:snapToGrid w:val="0"/>
            <w:lang w:val="en-AU"/>
          </w:rPr>
          <w:t>I</w:t>
        </w:r>
      </w:ins>
      <w:r w:rsidRPr="00F27205">
        <w:rPr>
          <w:snapToGrid w:val="0"/>
          <w:lang w:val="en-AU"/>
        </w:rPr>
        <w:t xml:space="preserve">nterconnection </w:t>
      </w:r>
      <w:del w:id="1992" w:author="Bell Gully" w:date="2018-08-09T16:37:00Z">
        <w:r w:rsidRPr="00F27205" w:rsidDel="003F1EC0">
          <w:rPr>
            <w:snapToGrid w:val="0"/>
            <w:lang w:val="en-AU"/>
          </w:rPr>
          <w:delText>a</w:delText>
        </w:r>
      </w:del>
      <w:ins w:id="1993" w:author="Bell Gully" w:date="2018-08-09T16:37:00Z">
        <w:r w:rsidR="003F1EC0">
          <w:rPr>
            <w:snapToGrid w:val="0"/>
            <w:lang w:val="en-AU"/>
          </w:rPr>
          <w:t>A</w:t>
        </w:r>
      </w:ins>
      <w:r w:rsidRPr="00F27205">
        <w:rPr>
          <w:snapToGrid w:val="0"/>
          <w:lang w:val="en-AU"/>
        </w:rPr>
        <w:t>greement</w:t>
      </w:r>
      <w:r>
        <w:rPr>
          <w:snapToGrid w:val="0"/>
          <w:lang w:val="en-AU"/>
        </w:rPr>
        <w:t xml:space="preserve"> and/or</w:t>
      </w:r>
      <w:r w:rsidRPr="00F27205">
        <w:rPr>
          <w:snapToGrid w:val="0"/>
          <w:lang w:val="en-AU"/>
        </w:rPr>
        <w:t xml:space="preserve"> </w:t>
      </w:r>
      <w:r>
        <w:rPr>
          <w:snapToGrid w:val="0"/>
          <w:lang w:val="en-AU"/>
        </w:rPr>
        <w:t xml:space="preserve">Shippers under any </w:t>
      </w:r>
      <w:r w:rsidRPr="00F27205">
        <w:rPr>
          <w:snapToGrid w:val="0"/>
          <w:lang w:val="en-AU"/>
        </w:rPr>
        <w:t xml:space="preserve">TSA (each </w:t>
      </w:r>
      <w:r>
        <w:rPr>
          <w:snapToGrid w:val="0"/>
          <w:lang w:val="en-AU"/>
        </w:rPr>
        <w:t xml:space="preserve">such </w:t>
      </w:r>
      <w:del w:id="1994" w:author="Bell Gully" w:date="2018-08-09T16:38:00Z">
        <w:r w:rsidDel="003F1EC0">
          <w:rPr>
            <w:snapToGrid w:val="0"/>
            <w:lang w:val="en-AU"/>
          </w:rPr>
          <w:delText>i</w:delText>
        </w:r>
      </w:del>
      <w:ins w:id="1995" w:author="Bell Gully" w:date="2018-08-09T16:38:00Z">
        <w:r w:rsidR="003F1EC0">
          <w:rPr>
            <w:snapToGrid w:val="0"/>
            <w:lang w:val="en-AU"/>
          </w:rPr>
          <w:t>I</w:t>
        </w:r>
      </w:ins>
      <w:r>
        <w:rPr>
          <w:snapToGrid w:val="0"/>
          <w:lang w:val="en-AU"/>
        </w:rPr>
        <w:t xml:space="preserve">nterconnection </w:t>
      </w:r>
      <w:del w:id="1996" w:author="Bell Gully" w:date="2018-08-09T16:38:00Z">
        <w:r w:rsidDel="003F1EC0">
          <w:rPr>
            <w:snapToGrid w:val="0"/>
            <w:lang w:val="en-AU"/>
          </w:rPr>
          <w:delText>a</w:delText>
        </w:r>
      </w:del>
      <w:ins w:id="1997" w:author="Bell Gully" w:date="2018-08-09T16:38:00Z">
        <w:r w:rsidR="003F1EC0">
          <w:rPr>
            <w:snapToGrid w:val="0"/>
            <w:lang w:val="en-AU"/>
          </w:rPr>
          <w:t>A</w:t>
        </w:r>
      </w:ins>
      <w:r>
        <w:rPr>
          <w:snapToGrid w:val="0"/>
          <w:lang w:val="en-AU"/>
        </w:rPr>
        <w:t xml:space="preserve">greement or TSA being </w:t>
      </w:r>
      <w:r w:rsidRPr="00F27205">
        <w:rPr>
          <w:snapToGrid w:val="0"/>
          <w:lang w:val="en-AU"/>
        </w:rPr>
        <w:t xml:space="preserve">a </w:t>
      </w:r>
      <w:r w:rsidRPr="00F27205">
        <w:rPr>
          <w:i/>
          <w:snapToGrid w:val="0"/>
          <w:lang w:val="en-AU"/>
        </w:rPr>
        <w:t>Coincident Agreement</w:t>
      </w:r>
      <w:r w:rsidRPr="00F27205">
        <w:rPr>
          <w:snapToGrid w:val="0"/>
          <w:lang w:val="en-AU"/>
        </w:rPr>
        <w:t>); and</w:t>
      </w:r>
    </w:p>
    <w:p w14:paraId="73BA133E" w14:textId="3843FEF6" w:rsidR="001F4E6A" w:rsidRPr="00F27205" w:rsidRDefault="001F4E6A" w:rsidP="001F4E6A">
      <w:pPr>
        <w:numPr>
          <w:ilvl w:val="2"/>
          <w:numId w:val="4"/>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xml:space="preserve">’ liability </w:t>
      </w:r>
      <w:ins w:id="1998" w:author="Bell Gully" w:date="2018-07-23T17:09:00Z">
        <w:r w:rsidR="000A2EC2">
          <w:rPr>
            <w:snapToGrid w:val="0"/>
            <w:lang w:val="en-AU"/>
          </w:rPr>
          <w:t xml:space="preserve">(including under </w:t>
        </w:r>
      </w:ins>
      <w:ins w:id="1999" w:author="Bell Gully" w:date="2018-08-10T14:37:00Z">
        <w:r w:rsidR="00255539">
          <w:rPr>
            <w:snapToGrid w:val="0"/>
            <w:lang w:val="en-AU"/>
          </w:rPr>
          <w:t>any</w:t>
        </w:r>
      </w:ins>
      <w:ins w:id="2000" w:author="Bell Gully" w:date="2018-07-23T17:09:00Z">
        <w:r w:rsidR="000A2EC2">
          <w:rPr>
            <w:snapToGrid w:val="0"/>
            <w:lang w:val="en-AU"/>
          </w:rPr>
          <w:t xml:space="preserve"> indemnity</w:t>
        </w:r>
      </w:ins>
      <w:ins w:id="2001" w:author="Bell Gully" w:date="2018-08-10T15:36:00Z">
        <w:r w:rsidR="009C2496">
          <w:rPr>
            <w:snapToGrid w:val="0"/>
            <w:lang w:val="en-AU"/>
          </w:rPr>
          <w:t>)</w:t>
        </w:r>
      </w:ins>
      <w:ins w:id="2002" w:author="Bell Gully" w:date="2018-07-23T17:09:00Z">
        <w:r w:rsidR="000A2EC2">
          <w:rPr>
            <w:snapToGrid w:val="0"/>
            <w:lang w:val="en-AU"/>
          </w:rPr>
          <w:t xml:space="preserve"> </w:t>
        </w:r>
      </w:ins>
      <w:r w:rsidRPr="00F27205">
        <w:rPr>
          <w:snapToGrid w:val="0"/>
          <w:lang w:val="en-AU"/>
        </w:rPr>
        <w:t xml:space="preserve">to the Interconnected Party and to any </w:t>
      </w:r>
      <w:r>
        <w:rPr>
          <w:snapToGrid w:val="0"/>
          <w:lang w:val="en-AU"/>
        </w:rPr>
        <w:t xml:space="preserve">other </w:t>
      </w:r>
      <w:del w:id="2003" w:author="Bell Gully" w:date="2018-08-09T16:38:00Z">
        <w:r w:rsidDel="003F1EC0">
          <w:rPr>
            <w:snapToGrid w:val="0"/>
            <w:lang w:val="en-AU"/>
          </w:rPr>
          <w:delText>i</w:delText>
        </w:r>
      </w:del>
      <w:ins w:id="2004" w:author="Bell Gully" w:date="2018-08-09T16:38:00Z">
        <w:r w:rsidR="003F1EC0">
          <w:rPr>
            <w:snapToGrid w:val="0"/>
            <w:lang w:val="en-AU"/>
          </w:rPr>
          <w:t>I</w:t>
        </w:r>
      </w:ins>
      <w:r>
        <w:rPr>
          <w:snapToGrid w:val="0"/>
          <w:lang w:val="en-AU"/>
        </w:rPr>
        <w:t xml:space="preserve">nterconnected </w:t>
      </w:r>
      <w:del w:id="2005" w:author="Bell Gully" w:date="2018-08-09T16:38:00Z">
        <w:r w:rsidDel="003F1EC0">
          <w:rPr>
            <w:snapToGrid w:val="0"/>
            <w:lang w:val="en-AU"/>
          </w:rPr>
          <w:delText>p</w:delText>
        </w:r>
      </w:del>
      <w:ins w:id="2006" w:author="Bell Gully" w:date="2018-08-09T16:38:00Z">
        <w:r w:rsidR="003F1EC0">
          <w:rPr>
            <w:snapToGrid w:val="0"/>
            <w:lang w:val="en-AU"/>
          </w:rPr>
          <w:t>P</w:t>
        </w:r>
      </w:ins>
      <w:r>
        <w:rPr>
          <w:snapToGrid w:val="0"/>
          <w:lang w:val="en-AU"/>
        </w:rPr>
        <w:t>arties and Shippers</w:t>
      </w:r>
      <w:r w:rsidRPr="00F27205">
        <w:rPr>
          <w:snapToGrid w:val="0"/>
          <w:lang w:val="en-AU"/>
        </w:rPr>
        <w:t xml:space="preserve"> before the application of any monetary caps (</w:t>
      </w:r>
      <w:r w:rsidRPr="00F27205">
        <w:rPr>
          <w:i/>
          <w:snapToGrid w:val="0"/>
          <w:lang w:val="en-AU"/>
        </w:rPr>
        <w:t>the Apparent Liability</w:t>
      </w:r>
      <w:r w:rsidRPr="00F27205">
        <w:rPr>
          <w:snapToGrid w:val="0"/>
          <w:lang w:val="en-AU"/>
        </w:rPr>
        <w:t xml:space="preserve">) exceeds the </w:t>
      </w:r>
      <w:del w:id="2007" w:author="Bell Gully" w:date="2018-07-23T17:10:00Z">
        <w:r w:rsidRPr="00F27205" w:rsidDel="000A2EC2">
          <w:rPr>
            <w:snapToGrid w:val="0"/>
            <w:lang w:val="en-AU"/>
          </w:rPr>
          <w:delText xml:space="preserve">relevant </w:delText>
        </w:r>
      </w:del>
      <w:r w:rsidRPr="00F27205">
        <w:rPr>
          <w:snapToGrid w:val="0"/>
          <w:lang w:val="en-AU"/>
        </w:rPr>
        <w:t>Capped Amount,</w:t>
      </w:r>
    </w:p>
    <w:p w14:paraId="1DA72916" w14:textId="1D0EDB39" w:rsidR="00ED3774" w:rsidRDefault="001F4E6A" w:rsidP="00ED3774">
      <w:pPr>
        <w:ind w:left="624"/>
        <w:rPr>
          <w:lang w:val="en-AU"/>
        </w:rPr>
      </w:pPr>
      <w:r w:rsidRPr="00F27205">
        <w:rPr>
          <w:snapToGrid w:val="0"/>
          <w:lang w:val="en-AU"/>
        </w:rPr>
        <w:t xml:space="preserve">then the maximum </w:t>
      </w:r>
      <w:r>
        <w:rPr>
          <w:snapToGrid w:val="0"/>
          <w:lang w:val="en-AU"/>
        </w:rPr>
        <w:t xml:space="preserve">aggregate </w:t>
      </w:r>
      <w:r w:rsidRPr="00F27205">
        <w:rPr>
          <w:snapToGrid w:val="0"/>
          <w:lang w:val="en-AU"/>
        </w:rPr>
        <w:t xml:space="preserve">liability of </w:t>
      </w:r>
      <w:r>
        <w:rPr>
          <w:snapToGrid w:val="0"/>
          <w:lang w:val="en-AU"/>
        </w:rPr>
        <w:t>First Gas</w:t>
      </w:r>
      <w:r w:rsidRPr="00F27205">
        <w:rPr>
          <w:snapToGrid w:val="0"/>
          <w:lang w:val="en-AU"/>
        </w:rPr>
        <w:t xml:space="preserve"> to the </w:t>
      </w:r>
      <w:r>
        <w:rPr>
          <w:snapToGrid w:val="0"/>
          <w:lang w:val="en-AU"/>
        </w:rPr>
        <w:t>Interconnected Party</w:t>
      </w:r>
      <w:r w:rsidRPr="00F27205">
        <w:rPr>
          <w:snapToGrid w:val="0"/>
          <w:lang w:val="en-AU"/>
        </w:rPr>
        <w:t xml:space="preserve"> shall be reduced to an amount determined and notified to the </w:t>
      </w:r>
      <w:r>
        <w:rPr>
          <w:snapToGrid w:val="0"/>
          <w:lang w:val="en-AU"/>
        </w:rPr>
        <w:t>Interconnected Party</w:t>
      </w:r>
      <w:r w:rsidRPr="00F27205">
        <w:rPr>
          <w:snapToGrid w:val="0"/>
          <w:lang w:val="en-AU"/>
        </w:rPr>
        <w:t xml:space="preserve"> by </w:t>
      </w:r>
      <w:r>
        <w:rPr>
          <w:snapToGrid w:val="0"/>
          <w:lang w:val="en-AU"/>
        </w:rPr>
        <w:t>First Gas</w:t>
      </w:r>
      <w:r w:rsidRPr="00F27205">
        <w:rPr>
          <w:snapToGrid w:val="0"/>
          <w:lang w:val="en-AU"/>
        </w:rPr>
        <w:t xml:space="preserve">, which amount shall reflect the proportion that </w:t>
      </w:r>
      <w:r>
        <w:rPr>
          <w:snapToGrid w:val="0"/>
          <w:lang w:val="en-AU"/>
        </w:rPr>
        <w:t>First Gas</w:t>
      </w:r>
      <w:r w:rsidRPr="00F27205">
        <w:rPr>
          <w:snapToGrid w:val="0"/>
          <w:lang w:val="en-AU"/>
        </w:rPr>
        <w:t xml:space="preserve">’ liability to the </w:t>
      </w:r>
      <w:r>
        <w:rPr>
          <w:snapToGrid w:val="0"/>
          <w:lang w:val="en-AU"/>
        </w:rPr>
        <w:t>Interconnected Party</w:t>
      </w:r>
      <w:r w:rsidRPr="00F27205">
        <w:rPr>
          <w:snapToGrid w:val="0"/>
          <w:lang w:val="en-AU"/>
        </w:rPr>
        <w:t xml:space="preserve"> bears to the Apparent Liability</w:t>
      </w:r>
      <w:r w:rsidRPr="00F27205">
        <w:rPr>
          <w:lang w:val="en-AU"/>
        </w:rPr>
        <w:t>,</w:t>
      </w:r>
      <w:r>
        <w:rPr>
          <w:lang w:val="en-AU"/>
        </w:rPr>
        <w:t xml:space="preserve"> provided that the aggregate of</w:t>
      </w:r>
      <w:r w:rsidRPr="00F27205">
        <w:rPr>
          <w:lang w:val="en-AU"/>
        </w:rPr>
        <w:t xml:space="preserve"> </w:t>
      </w:r>
      <w:r>
        <w:rPr>
          <w:lang w:val="en-AU"/>
        </w:rPr>
        <w:t>First Gas</w:t>
      </w:r>
      <w:r w:rsidRPr="00F27205">
        <w:rPr>
          <w:lang w:val="en-AU"/>
        </w:rPr>
        <w:t xml:space="preserve">’ liability to the Interconnected Party </w:t>
      </w:r>
      <w:r>
        <w:rPr>
          <w:lang w:val="en-AU"/>
        </w:rPr>
        <w:t xml:space="preserve">and under </w:t>
      </w:r>
      <w:r w:rsidRPr="00F27205">
        <w:rPr>
          <w:lang w:val="en-AU"/>
        </w:rPr>
        <w:t xml:space="preserve">all Coincident Agreements shall not exceed the </w:t>
      </w:r>
      <w:del w:id="2008" w:author="Bell Gully" w:date="2018-06-29T16:16:00Z">
        <w:r w:rsidDel="006E043C">
          <w:rPr>
            <w:lang w:val="en-AU"/>
          </w:rPr>
          <w:delText xml:space="preserve">relevant </w:delText>
        </w:r>
      </w:del>
      <w:r w:rsidRPr="00F27205">
        <w:rPr>
          <w:lang w:val="en-AU"/>
        </w:rPr>
        <w:t>Capped Amount</w:t>
      </w:r>
      <w:r w:rsidR="00ED3774" w:rsidRPr="00F27205">
        <w:rPr>
          <w:lang w:val="en-AU"/>
        </w:rPr>
        <w:t>.</w:t>
      </w:r>
      <w:r>
        <w:rPr>
          <w:lang w:val="en-AU"/>
        </w:rPr>
        <w:t xml:space="preserve"> </w:t>
      </w:r>
    </w:p>
    <w:p w14:paraId="30DE37E4" w14:textId="535CD128" w:rsidR="00861ACD" w:rsidRPr="00861ACD" w:rsidRDefault="00861ACD" w:rsidP="00861ACD">
      <w:pPr>
        <w:numPr>
          <w:ilvl w:val="1"/>
          <w:numId w:val="4"/>
        </w:numPr>
        <w:rPr>
          <w:snapToGrid w:val="0"/>
        </w:rPr>
      </w:pPr>
      <w:bookmarkStart w:id="2009" w:name="_Ref431391664"/>
      <w:r w:rsidRPr="00F27205">
        <w:t xml:space="preserve">Where the </w:t>
      </w:r>
      <w:r>
        <w:t>Liable Party is not First Gas, the maximum aggregate liability of the Liable Party</w:t>
      </w:r>
      <w:r w:rsidRPr="00F27205">
        <w:t xml:space="preserve"> to </w:t>
      </w:r>
      <w:r>
        <w:t>First Gas</w:t>
      </w:r>
      <w:r w:rsidRPr="00F27205">
        <w:t xml:space="preserve"> under </w:t>
      </w:r>
      <w:r>
        <w:t xml:space="preserve">this Agreement or </w:t>
      </w:r>
      <w:r w:rsidRPr="00F27205">
        <w:t xml:space="preserve">any </w:t>
      </w:r>
      <w:r w:rsidRPr="002E074D">
        <w:t>Coincident Agreement</w:t>
      </w:r>
      <w:r w:rsidRPr="00F27205">
        <w:t xml:space="preserve"> shall not exceed the </w:t>
      </w:r>
      <w:del w:id="2010" w:author="Bell Gully" w:date="2018-06-29T16:16:00Z">
        <w:r w:rsidDel="006E043C">
          <w:delText xml:space="preserve">relevant </w:delText>
        </w:r>
      </w:del>
      <w:r w:rsidRPr="00F27205">
        <w:t>Capped Amount.</w:t>
      </w:r>
      <w:bookmarkEnd w:id="2009"/>
      <w:r>
        <w:t xml:space="preserve"> </w:t>
      </w:r>
    </w:p>
    <w:p w14:paraId="40E81811" w14:textId="77777777" w:rsidR="00861ACD" w:rsidRPr="00641F76" w:rsidRDefault="00861ACD" w:rsidP="00861ACD">
      <w:pPr>
        <w:pStyle w:val="Heading2"/>
        <w:rPr>
          <w:snapToGrid w:val="0"/>
          <w:lang w:val="en-AU"/>
        </w:rPr>
      </w:pPr>
      <w:r w:rsidRPr="00641F76">
        <w:rPr>
          <w:snapToGrid w:val="0"/>
          <w:lang w:val="en-AU"/>
        </w:rPr>
        <w:t>General</w:t>
      </w:r>
    </w:p>
    <w:p w14:paraId="7EB5063F" w14:textId="65DFF664" w:rsidR="00861ACD" w:rsidRPr="00F27205" w:rsidRDefault="00861ACD" w:rsidP="00861ACD">
      <w:pPr>
        <w:numPr>
          <w:ilvl w:val="1"/>
          <w:numId w:val="4"/>
        </w:numPr>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Pr>
          <w:i/>
          <w:lang w:val="en-AU"/>
        </w:rPr>
        <w:t xml:space="preserve">16 </w:t>
      </w:r>
      <w:r w:rsidRPr="00530C8E">
        <w:rPr>
          <w:lang w:val="en-AU"/>
        </w:rPr>
        <w:t xml:space="preserve">and each protection given to </w:t>
      </w:r>
      <w:r>
        <w:rPr>
          <w:lang w:val="en-AU"/>
        </w:rPr>
        <w:t>First Gas</w:t>
      </w:r>
      <w:r w:rsidRPr="00530C8E">
        <w:rPr>
          <w:lang w:val="en-AU"/>
        </w:rPr>
        <w:t xml:space="preserve"> or the Interconnected Party or its respective officers, employees, or agents by any provision of this </w:t>
      </w:r>
      <w:r w:rsidRPr="00530C8E">
        <w:rPr>
          <w:i/>
          <w:iCs/>
          <w:lang w:val="en-AU"/>
        </w:rPr>
        <w:t xml:space="preserve">section </w:t>
      </w:r>
      <w:r>
        <w:rPr>
          <w:i/>
          <w:iCs/>
          <w:lang w:val="en-AU"/>
        </w:rPr>
        <w:t xml:space="preserve">16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0E91AF97" w14:textId="3B60798D" w:rsidR="00C6575C" w:rsidRPr="001F4E6A" w:rsidRDefault="00C6575C" w:rsidP="009871BE">
      <w:pPr>
        <w:numPr>
          <w:ilvl w:val="1"/>
          <w:numId w:val="4"/>
        </w:numPr>
        <w:rPr>
          <w:lang w:val="en-AU"/>
        </w:rPr>
      </w:pPr>
      <w:r w:rsidRPr="00530C8E">
        <w:rPr>
          <w:lang w:val="en-AU"/>
        </w:rPr>
        <w:t xml:space="preserve">Nothing in this </w:t>
      </w:r>
      <w:r w:rsidR="001955D3" w:rsidRPr="00530C8E">
        <w:rPr>
          <w:lang w:val="en-AU"/>
        </w:rPr>
        <w:t>Agreement</w:t>
      </w:r>
      <w:r w:rsidRPr="00530C8E">
        <w:rPr>
          <w:lang w:val="en-AU"/>
        </w:rPr>
        <w:t xml:space="preserve"> shall limit the right of </w:t>
      </w:r>
      <w:r w:rsidR="0055399F">
        <w:rPr>
          <w:lang w:val="en-AU"/>
        </w:rPr>
        <w:t xml:space="preserve">either </w:t>
      </w:r>
      <w:r w:rsidRPr="00530C8E">
        <w:rPr>
          <w:lang w:val="en-AU"/>
        </w:rPr>
        <w:t>Party to enforce the terms of this Agreement by seeking equitable relief, including injunction and specific performance, in addition to all other remedies at law or in equity.</w:t>
      </w:r>
    </w:p>
    <w:p w14:paraId="2F95C97C" w14:textId="5914AB30" w:rsidR="001F4E6A" w:rsidRPr="001F4E6A" w:rsidDel="000A2EC2" w:rsidRDefault="001F4E6A" w:rsidP="001F4E6A">
      <w:pPr>
        <w:pStyle w:val="Heading2"/>
        <w:rPr>
          <w:del w:id="2011" w:author="Bell Gully" w:date="2018-07-23T17:10:00Z"/>
          <w:b w:val="0"/>
        </w:rPr>
      </w:pPr>
      <w:del w:id="2012" w:author="Bell Gully" w:date="2018-07-23T17:10:00Z">
        <w:r w:rsidRPr="001F4E6A" w:rsidDel="000A2EC2">
          <w:rPr>
            <w:snapToGrid w:val="0"/>
            <w:lang w:val="en-AU"/>
          </w:rPr>
          <w:delText>Subrogated Claims</w:delText>
        </w:r>
      </w:del>
    </w:p>
    <w:p w14:paraId="6E3A7DD2" w14:textId="7D39D358" w:rsidR="007F64C8" w:rsidRPr="00282BCB" w:rsidRDefault="007F64C8" w:rsidP="007F64C8">
      <w:pPr>
        <w:numPr>
          <w:ilvl w:val="1"/>
          <w:numId w:val="4"/>
        </w:numPr>
      </w:pPr>
      <w:r w:rsidRPr="00CE26DC">
        <w:t xml:space="preserve">If </w:t>
      </w:r>
      <w:r>
        <w:t>First Gas</w:t>
      </w:r>
      <w:r w:rsidRPr="00CE26DC">
        <w:t xml:space="preserve"> is the subject of a claim by a </w:t>
      </w:r>
      <w:r>
        <w:t xml:space="preserve">Shipper or </w:t>
      </w:r>
      <w:ins w:id="2013" w:author="Bell Gully" w:date="2018-07-23T17:10:00Z">
        <w:r w:rsidR="000A2EC2">
          <w:t xml:space="preserve">any Interconnected Party </w:t>
        </w:r>
      </w:ins>
      <w:del w:id="2014" w:author="Bell Gully" w:date="2018-07-23T17:10:00Z">
        <w:r w:rsidDel="000A2EC2">
          <w:delText xml:space="preserve">third party </w:delText>
        </w:r>
      </w:del>
      <w:del w:id="2015" w:author="Bell Gully" w:date="2018-08-12T10:20:00Z">
        <w:r w:rsidDel="004E34B8">
          <w:delText xml:space="preserve">(the </w:delText>
        </w:r>
        <w:r w:rsidRPr="009B68D9" w:rsidDel="004E34B8">
          <w:rPr>
            <w:i/>
          </w:rPr>
          <w:delText>Claimant</w:delText>
        </w:r>
        <w:r w:rsidDel="004E34B8">
          <w:delText>)</w:delText>
        </w:r>
      </w:del>
      <w:r>
        <w:t xml:space="preserve"> where the claim (or any part of it) arises because of a purported breach of this Agreement by the Interconnected Party</w:t>
      </w:r>
      <w:r w:rsidRPr="00282BCB">
        <w:t>, the following procedure shall apply:</w:t>
      </w:r>
    </w:p>
    <w:p w14:paraId="54F9D3B4" w14:textId="77777777" w:rsidR="007F64C8" w:rsidRPr="00CE26DC" w:rsidRDefault="007F64C8" w:rsidP="007F64C8">
      <w:pPr>
        <w:numPr>
          <w:ilvl w:val="2"/>
          <w:numId w:val="50"/>
        </w:numPr>
        <w:rPr>
          <w:snapToGrid w:val="0"/>
          <w:lang w:val="en-AU"/>
        </w:rPr>
      </w:pPr>
      <w:r>
        <w:rPr>
          <w:snapToGrid w:val="0"/>
          <w:lang w:val="en-AU"/>
        </w:rPr>
        <w:t>First Gas</w:t>
      </w:r>
      <w:r w:rsidRPr="00CE26DC">
        <w:rPr>
          <w:snapToGrid w:val="0"/>
          <w:lang w:val="en-AU"/>
        </w:rPr>
        <w:t xml:space="preserve"> shall immediately give notice of the claim to the </w:t>
      </w:r>
      <w:r>
        <w:t>Interconnected Party</w:t>
      </w:r>
      <w:r w:rsidRPr="00CE26DC">
        <w:rPr>
          <w:snapToGrid w:val="0"/>
          <w:lang w:val="en-AU"/>
        </w:rPr>
        <w:t>;</w:t>
      </w:r>
    </w:p>
    <w:p w14:paraId="0F3B8852" w14:textId="77777777" w:rsidR="007F64C8" w:rsidRPr="00CE26DC" w:rsidRDefault="007F64C8" w:rsidP="007F64C8">
      <w:pPr>
        <w:numPr>
          <w:ilvl w:val="2"/>
          <w:numId w:val="50"/>
        </w:numPr>
        <w:rPr>
          <w:snapToGrid w:val="0"/>
          <w:lang w:val="en-AU"/>
        </w:rPr>
      </w:pPr>
      <w:bookmarkStart w:id="2016" w:name="_Ref177360554"/>
      <w:r>
        <w:rPr>
          <w:snapToGrid w:val="0"/>
          <w:lang w:val="en-AU"/>
        </w:rPr>
        <w:t>First Gas</w:t>
      </w:r>
      <w:r w:rsidRPr="00CE26DC">
        <w:rPr>
          <w:snapToGrid w:val="0"/>
          <w:lang w:val="en-AU"/>
        </w:rPr>
        <w:t xml:space="preserve"> will not make any payment or admission of liability in respect of the claim without the prior written consent of the </w:t>
      </w:r>
      <w:r>
        <w:rPr>
          <w:snapToGrid w:val="0"/>
          <w:lang w:val="en-AU"/>
        </w:rPr>
        <w:t>Interconnected Party</w:t>
      </w:r>
      <w:r w:rsidRPr="00CE26DC">
        <w:rPr>
          <w:snapToGrid w:val="0"/>
          <w:lang w:val="en-AU"/>
        </w:rPr>
        <w:t xml:space="preserve">. </w:t>
      </w:r>
      <w:r w:rsidRPr="00282BCB">
        <w:rPr>
          <w:snapToGrid w:val="0"/>
          <w:lang w:val="en-AU"/>
        </w:rPr>
        <w:t xml:space="preserve">The </w:t>
      </w:r>
      <w:r>
        <w:rPr>
          <w:snapToGrid w:val="0"/>
          <w:lang w:val="en-AU"/>
        </w:rPr>
        <w:lastRenderedPageBreak/>
        <w:t>Interconnected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bookmarkEnd w:id="2016"/>
    </w:p>
    <w:p w14:paraId="79E962CA" w14:textId="77777777" w:rsidR="007F64C8" w:rsidRPr="00CE26DC" w:rsidRDefault="007F64C8" w:rsidP="007F64C8">
      <w:pPr>
        <w:numPr>
          <w:ilvl w:val="2"/>
          <w:numId w:val="50"/>
        </w:numPr>
        <w:rPr>
          <w:snapToGrid w:val="0"/>
          <w:lang w:val="en-AU"/>
        </w:rPr>
      </w:pPr>
      <w:bookmarkStart w:id="2017" w:name="_Ref177360594"/>
      <w:proofErr w:type="gramStart"/>
      <w:r w:rsidRPr="00CE26DC">
        <w:rPr>
          <w:snapToGrid w:val="0"/>
          <w:lang w:val="en-AU"/>
        </w:rPr>
        <w:t>the</w:t>
      </w:r>
      <w:proofErr w:type="gramEnd"/>
      <w:r w:rsidRPr="00282BCB">
        <w:rPr>
          <w:snapToGrid w:val="0"/>
          <w:lang w:val="en-AU"/>
        </w:rPr>
        <w:t xml:space="preserve"> </w:t>
      </w:r>
      <w:r>
        <w:rPr>
          <w:snapToGrid w:val="0"/>
          <w:lang w:val="en-AU"/>
        </w:rPr>
        <w:t>Interconnected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third</w:t>
      </w:r>
      <w:r>
        <w:rPr>
          <w:snapToGrid w:val="0"/>
          <w:lang w:val="en-AU"/>
        </w:rPr>
        <w:t xml:space="preserve"> </w:t>
      </w:r>
      <w:r w:rsidRPr="00CE26DC">
        <w:rPr>
          <w:snapToGrid w:val="0"/>
          <w:lang w:val="en-AU"/>
        </w:rPr>
        <w:t xml:space="preserve">party claim involving any litigation. The </w:t>
      </w:r>
      <w:r>
        <w:rPr>
          <w:snapToGrid w:val="0"/>
          <w:lang w:val="en-AU"/>
        </w:rPr>
        <w:t>Interconnected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be provided such assistance as the </w:t>
      </w:r>
      <w:r>
        <w:rPr>
          <w:snapToGrid w:val="0"/>
          <w:lang w:val="en-AU"/>
        </w:rPr>
        <w:t>Interconnected Party</w:t>
      </w:r>
      <w:r w:rsidRPr="00CE26DC">
        <w:rPr>
          <w:snapToGrid w:val="0"/>
          <w:lang w:val="en-AU"/>
        </w:rPr>
        <w:t xml:space="preserve"> may require </w:t>
      </w:r>
      <w:r>
        <w:rPr>
          <w:snapToGrid w:val="0"/>
          <w:lang w:val="en-AU"/>
        </w:rPr>
        <w:t>provided that</w:t>
      </w:r>
      <w:r w:rsidRPr="00FE67E5">
        <w:t xml:space="preserve"> </w:t>
      </w:r>
      <w:r w:rsidRPr="00282BCB">
        <w:t xml:space="preserve">the </w:t>
      </w:r>
      <w:r>
        <w:t>Interconnected Party</w:t>
      </w:r>
      <w:r w:rsidRPr="00282BCB">
        <w:t xml:space="preserve"> first agrees in writing to</w:t>
      </w:r>
      <w:r w:rsidRPr="00CE26DC">
        <w:rPr>
          <w:snapToGrid w:val="0"/>
          <w:lang w:val="en-AU"/>
        </w:rPr>
        <w:t>:</w:t>
      </w:r>
      <w:bookmarkEnd w:id="2017"/>
    </w:p>
    <w:p w14:paraId="097FD7A5" w14:textId="77777777" w:rsidR="007F64C8" w:rsidRPr="00CE26DC" w:rsidRDefault="007F64C8" w:rsidP="007F64C8">
      <w:pPr>
        <w:pStyle w:val="TOC2"/>
        <w:numPr>
          <w:ilvl w:val="3"/>
          <w:numId w:val="4"/>
        </w:numPr>
        <w:tabs>
          <w:tab w:val="clear" w:pos="624"/>
        </w:tabs>
        <w:spacing w:after="290"/>
        <w:rPr>
          <w:snapToGrid w:val="0"/>
          <w:lang w:val="en-AU"/>
        </w:rPr>
      </w:pPr>
      <w:bookmarkStart w:id="2018" w:name="_Ref410933937"/>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bookmarkEnd w:id="2018"/>
      <w:r w:rsidRPr="00CE26DC">
        <w:rPr>
          <w:snapToGrid w:val="0"/>
          <w:lang w:val="en-AU"/>
        </w:rPr>
        <w:t xml:space="preserve"> </w:t>
      </w:r>
    </w:p>
    <w:p w14:paraId="08809CF4" w14:textId="77777777" w:rsidR="007F64C8" w:rsidRPr="00282BCB" w:rsidRDefault="007F64C8" w:rsidP="007F64C8">
      <w:pPr>
        <w:pStyle w:val="TOC2"/>
        <w:numPr>
          <w:ilvl w:val="3"/>
          <w:numId w:val="4"/>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4911DF1B" w14:textId="29E47735" w:rsidR="007F64C8" w:rsidRPr="00CE26DC" w:rsidRDefault="007F64C8" w:rsidP="007F64C8">
      <w:pPr>
        <w:ind w:left="1247"/>
        <w:rPr>
          <w:snapToGrid w:val="0"/>
          <w:lang w:val="en-AU"/>
        </w:rPr>
      </w:pPr>
      <w:proofErr w:type="gramStart"/>
      <w:r>
        <w:rPr>
          <w:snapToGrid w:val="0"/>
          <w:lang w:val="en-AU"/>
        </w:rPr>
        <w:t>except</w:t>
      </w:r>
      <w:proofErr w:type="gramEnd"/>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Pr>
          <w:snapToGrid w:val="0"/>
          <w:lang w:val="en-AU"/>
        </w:rPr>
        <w:t>Interconnected Party</w:t>
      </w:r>
      <w:r w:rsidRPr="00CE26DC">
        <w:rPr>
          <w:snapToGrid w:val="0"/>
          <w:lang w:val="en-AU"/>
        </w:rPr>
        <w:t xml:space="preserve"> pursuant to this </w:t>
      </w:r>
      <w:r w:rsidRPr="006E49E8">
        <w:rPr>
          <w:i/>
          <w:snapToGrid w:val="0"/>
          <w:lang w:val="en-AU"/>
        </w:rPr>
        <w:t>section 16.1</w:t>
      </w:r>
      <w:ins w:id="2019" w:author="Bell Gully" w:date="2018-08-09T16:38:00Z">
        <w:r w:rsidR="003F1EC0">
          <w:rPr>
            <w:i/>
            <w:snapToGrid w:val="0"/>
            <w:lang w:val="en-AU"/>
          </w:rPr>
          <w:t>1</w:t>
        </w:r>
      </w:ins>
      <w:del w:id="2020" w:author="Bell Gully" w:date="2018-08-09T16:39:00Z">
        <w:r w:rsidDel="003F1EC0">
          <w:rPr>
            <w:i/>
            <w:snapToGrid w:val="0"/>
            <w:lang w:val="en-AU"/>
          </w:rPr>
          <w:delText>0</w:delText>
        </w:r>
      </w:del>
      <w:r w:rsidRPr="006E49E8">
        <w:rPr>
          <w:i/>
          <w:snapToGrid w:val="0"/>
          <w:lang w:val="en-AU"/>
        </w:rPr>
        <w:t>(c)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has reasonable grounds to refuse such</w:t>
      </w:r>
      <w:r>
        <w:rPr>
          <w:iCs/>
          <w:snapToGrid w:val="0"/>
          <w:lang w:val="en-AU"/>
        </w:rPr>
        <w:t xml:space="preserve"> </w:t>
      </w:r>
      <w:r w:rsidRPr="00CE26DC">
        <w:rPr>
          <w:snapToGrid w:val="0"/>
          <w:lang w:val="en-AU"/>
        </w:rPr>
        <w:t xml:space="preserve">assistance; </w:t>
      </w:r>
    </w:p>
    <w:p w14:paraId="4DA8FDED" w14:textId="25F8B24E" w:rsidR="007F64C8" w:rsidRPr="00CE26DC" w:rsidRDefault="007F64C8" w:rsidP="007F64C8">
      <w:pPr>
        <w:numPr>
          <w:ilvl w:val="2"/>
          <w:numId w:val="50"/>
        </w:numPr>
        <w:rPr>
          <w:snapToGrid w:val="0"/>
          <w:lang w:val="en-AU"/>
        </w:rPr>
      </w:pPr>
      <w:r w:rsidRPr="00CE26DC">
        <w:rPr>
          <w:snapToGrid w:val="0"/>
          <w:lang w:val="en-AU"/>
        </w:rPr>
        <w:tab/>
      </w:r>
      <w:proofErr w:type="gramStart"/>
      <w:r w:rsidRPr="00CE26DC">
        <w:rPr>
          <w:snapToGrid w:val="0"/>
          <w:lang w:val="en-AU"/>
        </w:rPr>
        <w:t>if</w:t>
      </w:r>
      <w:proofErr w:type="gramEnd"/>
      <w:r w:rsidRPr="00CE26DC">
        <w:rPr>
          <w:snapToGrid w:val="0"/>
          <w:lang w:val="en-AU"/>
        </w:rPr>
        <w:t xml:space="preserve"> the </w:t>
      </w:r>
      <w:r>
        <w:rPr>
          <w:snapToGrid w:val="0"/>
          <w:lang w:val="en-AU"/>
        </w:rPr>
        <w:t>Interconnected Party</w:t>
      </w:r>
      <w:r w:rsidRPr="00CE26DC">
        <w:rPr>
          <w:snapToGrid w:val="0"/>
          <w:lang w:val="en-AU"/>
        </w:rPr>
        <w:t xml:space="preserve"> elects to defend a claim under </w:t>
      </w:r>
      <w:r w:rsidRPr="006E49E8">
        <w:rPr>
          <w:i/>
          <w:snapToGrid w:val="0"/>
          <w:lang w:val="en-AU"/>
        </w:rPr>
        <w:t>section 16.1</w:t>
      </w:r>
      <w:ins w:id="2021" w:author="Bell Gully" w:date="2018-08-09T16:39:00Z">
        <w:r w:rsidR="003F1EC0">
          <w:rPr>
            <w:i/>
            <w:snapToGrid w:val="0"/>
            <w:lang w:val="en-AU"/>
          </w:rPr>
          <w:t>1</w:t>
        </w:r>
      </w:ins>
      <w:del w:id="2022" w:author="Bell Gully" w:date="2018-08-09T16:39:00Z">
        <w:r w:rsidDel="003F1EC0">
          <w:rPr>
            <w:i/>
            <w:snapToGrid w:val="0"/>
            <w:lang w:val="en-AU"/>
          </w:rPr>
          <w:delText>0</w:delText>
        </w:r>
      </w:del>
      <w:r w:rsidRPr="006E49E8">
        <w:rPr>
          <w:i/>
          <w:snapToGrid w:val="0"/>
          <w:lang w:val="en-AU"/>
        </w:rPr>
        <w:t>(c)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Pr>
          <w:snapToGrid w:val="0"/>
          <w:lang w:val="en-AU"/>
        </w:rPr>
        <w:t>Interconnected Party</w:t>
      </w:r>
      <w:r w:rsidRPr="00CE26DC">
        <w:rPr>
          <w:snapToGrid w:val="0"/>
          <w:lang w:val="en-AU"/>
        </w:rPr>
        <w:t>;</w:t>
      </w:r>
    </w:p>
    <w:p w14:paraId="6722553F" w14:textId="3E0B31E3" w:rsidR="007F64C8" w:rsidRDefault="007F64C8" w:rsidP="007F64C8">
      <w:pPr>
        <w:numPr>
          <w:ilvl w:val="2"/>
          <w:numId w:val="50"/>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payable under </w:t>
      </w:r>
      <w:r w:rsidRPr="006E49E8">
        <w:rPr>
          <w:i/>
          <w:snapToGrid w:val="0"/>
          <w:lang w:val="en-AU"/>
        </w:rPr>
        <w:t>s</w:t>
      </w:r>
      <w:r>
        <w:rPr>
          <w:i/>
          <w:snapToGrid w:val="0"/>
          <w:lang w:val="en-AU"/>
        </w:rPr>
        <w:t>ection 16.1</w:t>
      </w:r>
      <w:ins w:id="2023" w:author="Bell Gully" w:date="2018-08-09T16:39:00Z">
        <w:r w:rsidR="003F1EC0">
          <w:rPr>
            <w:i/>
            <w:snapToGrid w:val="0"/>
            <w:lang w:val="en-AU"/>
          </w:rPr>
          <w:t>1</w:t>
        </w:r>
      </w:ins>
      <w:del w:id="2024" w:author="Bell Gully" w:date="2018-08-09T16:39:00Z">
        <w:r w:rsidDel="003F1EC0">
          <w:rPr>
            <w:i/>
            <w:snapToGrid w:val="0"/>
            <w:lang w:val="en-AU"/>
          </w:rPr>
          <w:delText>0</w:delText>
        </w:r>
      </w:del>
      <w:r w:rsidRPr="006E49E8">
        <w:rPr>
          <w:i/>
          <w:snapToGrid w:val="0"/>
          <w:lang w:val="en-AU"/>
        </w:rPr>
        <w:t>(c)(</w:t>
      </w:r>
      <w:proofErr w:type="spellStart"/>
      <w:r w:rsidRPr="006E49E8">
        <w:rPr>
          <w:i/>
          <w:snapToGrid w:val="0"/>
          <w:lang w:val="en-AU"/>
        </w:rPr>
        <w:t>i</w:t>
      </w:r>
      <w:proofErr w:type="spellEnd"/>
      <w:r w:rsidRPr="006E49E8">
        <w:rPr>
          <w:i/>
          <w:snapToGrid w:val="0"/>
          <w:lang w:val="en-AU"/>
        </w:rPr>
        <w:t>)</w:t>
      </w:r>
      <w:r w:rsidRPr="00CE26DC">
        <w:rPr>
          <w:snapToGrid w:val="0"/>
          <w:lang w:val="en-AU"/>
        </w:rPr>
        <w:t>; and</w:t>
      </w:r>
    </w:p>
    <w:p w14:paraId="35A1DA14" w14:textId="5006A46C" w:rsidR="001F4E6A" w:rsidRPr="007F64C8" w:rsidRDefault="007F64C8" w:rsidP="007F64C8">
      <w:pPr>
        <w:numPr>
          <w:ilvl w:val="2"/>
          <w:numId w:val="50"/>
        </w:numPr>
        <w:rPr>
          <w:snapToGrid w:val="0"/>
          <w:lang w:val="en-AU"/>
        </w:rPr>
      </w:pPr>
      <w:r w:rsidRPr="007F64C8">
        <w:rPr>
          <w:snapToGrid w:val="0"/>
          <w:lang w:val="en-AU"/>
        </w:rPr>
        <w:t xml:space="preserve">the Interconnected Party shall not be required to make any payment in respect of any claim under this </w:t>
      </w:r>
      <w:r w:rsidRPr="007F64C8">
        <w:rPr>
          <w:i/>
          <w:snapToGrid w:val="0"/>
          <w:lang w:val="en-AU"/>
        </w:rPr>
        <w:t>section 16.1</w:t>
      </w:r>
      <w:ins w:id="2025" w:author="Bell Gully" w:date="2018-08-12T10:21:00Z">
        <w:r w:rsidR="004E34B8">
          <w:rPr>
            <w:i/>
            <w:snapToGrid w:val="0"/>
            <w:lang w:val="en-AU"/>
          </w:rPr>
          <w:t>1</w:t>
        </w:r>
      </w:ins>
      <w:del w:id="2026" w:author="Bell Gully" w:date="2018-08-12T10:21:00Z">
        <w:r w:rsidDel="004E34B8">
          <w:rPr>
            <w:i/>
            <w:snapToGrid w:val="0"/>
            <w:lang w:val="en-AU"/>
          </w:rPr>
          <w:delText>0</w:delText>
        </w:r>
      </w:del>
      <w:r w:rsidRPr="007F64C8">
        <w:rPr>
          <w:snapToGrid w:val="0"/>
          <w:lang w:val="en-AU"/>
        </w:rPr>
        <w:t xml:space="preserve"> based on a contingent liability until the contingent liability becomes an actual liability and is due and payable</w:t>
      </w:r>
      <w:r>
        <w:rPr>
          <w:snapToGrid w:val="0"/>
          <w:lang w:val="en-AU"/>
        </w:rPr>
        <w:t xml:space="preserve">. </w:t>
      </w:r>
    </w:p>
    <w:p w14:paraId="0B458D79" w14:textId="5C55A106" w:rsidR="007F64C8" w:rsidRPr="005C640A" w:rsidDel="000A2EC2" w:rsidRDefault="007F64C8" w:rsidP="007F64C8">
      <w:pPr>
        <w:numPr>
          <w:ilvl w:val="1"/>
          <w:numId w:val="4"/>
        </w:numPr>
        <w:rPr>
          <w:del w:id="2027" w:author="Bell Gully" w:date="2018-07-23T17:10:00Z"/>
        </w:rPr>
      </w:pPr>
      <w:del w:id="2028" w:author="Bell Gully" w:date="2018-07-23T17:10:00Z">
        <w:r w:rsidRPr="005C640A" w:rsidDel="000A2EC2">
          <w:delText xml:space="preserve">If </w:delText>
        </w:r>
        <w:r w:rsidDel="000A2EC2">
          <w:delText>the Interconnected Party (</w:delText>
        </w:r>
        <w:r w:rsidRPr="00FA2320" w:rsidDel="000A2EC2">
          <w:rPr>
            <w:i/>
          </w:rPr>
          <w:delText>Claiming Party</w:delText>
        </w:r>
        <w:r w:rsidDel="000A2EC2">
          <w:delText>) suffers a Loss arising from an act or omission of a Shipper in breach of its TSA or another interconnected party in breach of its interconnection agreement</w:delText>
        </w:r>
        <w:r w:rsidRPr="00087E9B" w:rsidDel="000A2EC2">
          <w:delText xml:space="preserve"> </w:delText>
        </w:r>
        <w:r w:rsidDel="000A2EC2">
          <w:delText>(</w:delText>
        </w:r>
        <w:r w:rsidRPr="009A73EB" w:rsidDel="000A2EC2">
          <w:delText xml:space="preserve">each such Shipper or </w:delText>
        </w:r>
        <w:r w:rsidDel="000A2EC2">
          <w:delText>i</w:delText>
        </w:r>
        <w:r w:rsidRPr="009A73EB" w:rsidDel="000A2EC2">
          <w:delText xml:space="preserve">nterconnected </w:delText>
        </w:r>
        <w:r w:rsidDel="000A2EC2">
          <w:delText>p</w:delText>
        </w:r>
        <w:r w:rsidRPr="009A73EB" w:rsidDel="000A2EC2">
          <w:delText>arty being</w:delText>
        </w:r>
        <w:r w:rsidDel="000A2EC2">
          <w:delText xml:space="preserve"> a </w:delText>
        </w:r>
        <w:r w:rsidRPr="00087E9B" w:rsidDel="000A2EC2">
          <w:rPr>
            <w:i/>
          </w:rPr>
          <w:delText>Breaching Party</w:delText>
        </w:r>
        <w:r w:rsidDel="000A2EC2">
          <w:delText>) then</w:delText>
        </w:r>
        <w:r w:rsidRPr="005C640A" w:rsidDel="000A2EC2">
          <w:delText>:</w:delText>
        </w:r>
      </w:del>
    </w:p>
    <w:p w14:paraId="06511BA0" w14:textId="59675769" w:rsidR="007F64C8" w:rsidRPr="005C640A" w:rsidDel="000A2EC2" w:rsidRDefault="007F64C8" w:rsidP="007F64C8">
      <w:pPr>
        <w:numPr>
          <w:ilvl w:val="2"/>
          <w:numId w:val="51"/>
        </w:numPr>
        <w:rPr>
          <w:del w:id="2029" w:author="Bell Gully" w:date="2018-07-23T17:10:00Z"/>
          <w:snapToGrid w:val="0"/>
          <w:lang w:val="en-AU"/>
        </w:rPr>
      </w:pPr>
      <w:bookmarkStart w:id="2030" w:name="_Ref499641914"/>
      <w:del w:id="2031" w:author="Bell Gully" w:date="2018-07-23T17:10:00Z">
        <w:r w:rsidRPr="005C640A" w:rsidDel="000A2EC2">
          <w:rPr>
            <w:snapToGrid w:val="0"/>
            <w:lang w:val="en-AU"/>
          </w:rPr>
          <w:delText xml:space="preserve">the </w:delText>
        </w:r>
        <w:r w:rsidDel="000A2EC2">
          <w:rPr>
            <w:snapToGrid w:val="0"/>
            <w:lang w:val="en-AU"/>
          </w:rPr>
          <w:delText>Interconnected Party</w:delText>
        </w:r>
        <w:r w:rsidRPr="005C640A" w:rsidDel="000A2EC2">
          <w:rPr>
            <w:snapToGrid w:val="0"/>
            <w:lang w:val="en-AU"/>
          </w:rPr>
          <w:delText xml:space="preserve"> may elect to </w:delText>
        </w:r>
        <w:r w:rsidDel="000A2EC2">
          <w:rPr>
            <w:snapToGrid w:val="0"/>
            <w:lang w:val="en-AU"/>
          </w:rPr>
          <w:delText>pursue its claim</w:delText>
        </w:r>
        <w:r w:rsidRPr="005C640A" w:rsidDel="000A2EC2">
          <w:rPr>
            <w:snapToGrid w:val="0"/>
            <w:lang w:val="en-AU"/>
          </w:rPr>
          <w:delText xml:space="preserve"> in the name of First Gas. The </w:delText>
        </w:r>
        <w:r w:rsidDel="000A2EC2">
          <w:rPr>
            <w:snapToGrid w:val="0"/>
            <w:lang w:val="en-AU"/>
          </w:rPr>
          <w:delText>Interconnected Party</w:delText>
        </w:r>
        <w:r w:rsidRPr="005C640A" w:rsidDel="000A2EC2">
          <w:rPr>
            <w:snapToGrid w:val="0"/>
            <w:lang w:val="en-AU"/>
          </w:rPr>
          <w:delText xml:space="preserve"> must notify First Gas of its election. First Gas shall provide or procure to be provided such assistance as the </w:delText>
        </w:r>
        <w:r w:rsidDel="000A2EC2">
          <w:rPr>
            <w:snapToGrid w:val="0"/>
            <w:lang w:val="en-AU"/>
          </w:rPr>
          <w:delText>Interconnected Party</w:delText>
        </w:r>
        <w:r w:rsidRPr="005C640A" w:rsidDel="000A2EC2">
          <w:rPr>
            <w:snapToGrid w:val="0"/>
            <w:lang w:val="en-AU"/>
          </w:rPr>
          <w:delText xml:space="preserve"> may require provided that</w:delText>
        </w:r>
        <w:r w:rsidRPr="005C640A" w:rsidDel="000A2EC2">
          <w:delText xml:space="preserve"> the </w:delText>
        </w:r>
        <w:r w:rsidDel="000A2EC2">
          <w:delText>Interconnected Party</w:delText>
        </w:r>
        <w:r w:rsidRPr="005C640A" w:rsidDel="000A2EC2">
          <w:delText xml:space="preserve"> first agrees in writing to</w:delText>
        </w:r>
        <w:r w:rsidRPr="005C640A" w:rsidDel="000A2EC2">
          <w:rPr>
            <w:snapToGrid w:val="0"/>
            <w:lang w:val="en-AU"/>
          </w:rPr>
          <w:delText>:</w:delText>
        </w:r>
        <w:bookmarkEnd w:id="2030"/>
      </w:del>
    </w:p>
    <w:p w14:paraId="709D733B" w14:textId="5FE1F7DE" w:rsidR="007F64C8" w:rsidRPr="005C640A" w:rsidDel="000A2EC2" w:rsidRDefault="007F64C8" w:rsidP="007F64C8">
      <w:pPr>
        <w:numPr>
          <w:ilvl w:val="3"/>
          <w:numId w:val="4"/>
        </w:numPr>
        <w:tabs>
          <w:tab w:val="right" w:pos="8590"/>
        </w:tabs>
        <w:spacing w:after="290"/>
        <w:rPr>
          <w:del w:id="2032" w:author="Bell Gully" w:date="2018-07-23T17:10:00Z"/>
          <w:snapToGrid w:val="0"/>
          <w:lang w:val="en-AU"/>
        </w:rPr>
      </w:pPr>
      <w:del w:id="2033" w:author="Bell Gully" w:date="2018-07-23T17:10:00Z">
        <w:r w:rsidRPr="005C640A" w:rsidDel="000A2EC2">
          <w:delText xml:space="preserve">indemnify First Gas against any liabilities resulting from that claim and/or </w:delText>
        </w:r>
        <w:r w:rsidDel="000A2EC2">
          <w:delText>pursuit</w:delText>
        </w:r>
        <w:r w:rsidRPr="005C640A" w:rsidDel="000A2EC2">
          <w:delText xml:space="preserve"> of that claim except to the extent that First Gas has </w:delText>
        </w:r>
        <w:r w:rsidDel="000A2EC2">
          <w:delText xml:space="preserve">directly </w:delText>
        </w:r>
        <w:r w:rsidRPr="005C640A" w:rsidDel="000A2EC2">
          <w:delText>caused those liabilities; and</w:delText>
        </w:r>
        <w:r w:rsidRPr="005C640A" w:rsidDel="000A2EC2">
          <w:rPr>
            <w:snapToGrid w:val="0"/>
            <w:lang w:val="en-AU"/>
          </w:rPr>
          <w:delText xml:space="preserve"> </w:delText>
        </w:r>
      </w:del>
    </w:p>
    <w:p w14:paraId="635AA1C8" w14:textId="078A4B24" w:rsidR="007F64C8" w:rsidRPr="005C640A" w:rsidDel="000A2EC2" w:rsidRDefault="007F64C8" w:rsidP="007F64C8">
      <w:pPr>
        <w:numPr>
          <w:ilvl w:val="3"/>
          <w:numId w:val="4"/>
        </w:numPr>
        <w:tabs>
          <w:tab w:val="right" w:pos="8590"/>
        </w:tabs>
        <w:spacing w:after="290"/>
        <w:rPr>
          <w:del w:id="2034" w:author="Bell Gully" w:date="2018-07-23T17:10:00Z"/>
        </w:rPr>
      </w:pPr>
      <w:del w:id="2035" w:author="Bell Gully" w:date="2018-07-23T17:10:00Z">
        <w:r w:rsidRPr="005C640A" w:rsidDel="000A2EC2">
          <w:lastRenderedPageBreak/>
          <w:delText xml:space="preserve">pay any reasonable costs </w:delText>
        </w:r>
        <w:r w:rsidDel="000A2EC2">
          <w:delText xml:space="preserve">directly </w:delText>
        </w:r>
        <w:r w:rsidRPr="005C640A" w:rsidDel="000A2EC2">
          <w:delText xml:space="preserve">incurred by First Gas in providing assistance in </w:delText>
        </w:r>
        <w:r w:rsidDel="000A2EC2">
          <w:delText>pursuing</w:delText>
        </w:r>
        <w:r w:rsidRPr="005C640A" w:rsidDel="000A2EC2">
          <w:delText xml:space="preserve"> the claim, </w:delText>
        </w:r>
      </w:del>
    </w:p>
    <w:p w14:paraId="26FD5F88" w14:textId="6850B1CC" w:rsidR="007F64C8" w:rsidRPr="005C640A" w:rsidDel="000A2EC2" w:rsidRDefault="007F64C8" w:rsidP="007F64C8">
      <w:pPr>
        <w:ind w:left="1247"/>
        <w:rPr>
          <w:del w:id="2036" w:author="Bell Gully" w:date="2018-07-23T17:10:00Z"/>
          <w:snapToGrid w:val="0"/>
          <w:lang w:val="en-AU"/>
        </w:rPr>
      </w:pPr>
      <w:del w:id="2037" w:author="Bell Gully" w:date="2018-07-23T17:10:00Z">
        <w:r w:rsidRPr="005C640A" w:rsidDel="000A2EC2">
          <w:rPr>
            <w:snapToGrid w:val="0"/>
            <w:lang w:val="en-AU"/>
          </w:rPr>
          <w:delText xml:space="preserve">except that First Gas shall not be required to render any assistance to the </w:delText>
        </w:r>
        <w:r w:rsidDel="000A2EC2">
          <w:rPr>
            <w:snapToGrid w:val="0"/>
            <w:lang w:val="en-AU"/>
          </w:rPr>
          <w:delText>Interconnected Party</w:delText>
        </w:r>
        <w:r w:rsidRPr="005C640A" w:rsidDel="000A2EC2">
          <w:rPr>
            <w:snapToGrid w:val="0"/>
            <w:lang w:val="en-AU"/>
          </w:rPr>
          <w:delText xml:space="preserve"> pursuant to this </w:delText>
        </w:r>
        <w:r w:rsidRPr="005C640A" w:rsidDel="000A2EC2">
          <w:rPr>
            <w:i/>
            <w:snapToGrid w:val="0"/>
            <w:lang w:val="en-AU"/>
          </w:rPr>
          <w:delText>section </w:delText>
        </w:r>
        <w:r w:rsidDel="000A2EC2">
          <w:rPr>
            <w:i/>
            <w:snapToGrid w:val="0"/>
            <w:lang w:val="en-AU"/>
          </w:rPr>
          <w:delText>16.11(a)</w:delText>
        </w:r>
        <w:r w:rsidRPr="005C640A" w:rsidDel="000A2EC2">
          <w:rPr>
            <w:snapToGrid w:val="0"/>
            <w:lang w:val="en-AU"/>
          </w:rPr>
          <w:delText xml:space="preserve"> (other than allowing </w:delText>
        </w:r>
        <w:r w:rsidDel="000A2EC2">
          <w:rPr>
            <w:snapToGrid w:val="0"/>
            <w:lang w:val="en-AU"/>
          </w:rPr>
          <w:delText>proceedings to be commenced and prosecuted</w:delText>
        </w:r>
        <w:r w:rsidRPr="005C640A" w:rsidDel="000A2EC2">
          <w:rPr>
            <w:snapToGrid w:val="0"/>
            <w:lang w:val="en-AU"/>
          </w:rPr>
          <w:delText xml:space="preserve"> in First Gas’ name) in circumstances where First Gas </w:delText>
        </w:r>
        <w:r w:rsidRPr="003327FF" w:rsidDel="000A2EC2">
          <w:rPr>
            <w:iCs/>
            <w:snapToGrid w:val="0"/>
            <w:lang w:val="en-AU"/>
          </w:rPr>
          <w:delText xml:space="preserve">has reasonable grounds to refuse </w:delText>
        </w:r>
        <w:r w:rsidRPr="00D02E0E" w:rsidDel="000A2EC2">
          <w:rPr>
            <w:iCs/>
            <w:snapToGrid w:val="0"/>
            <w:lang w:val="en-AU"/>
          </w:rPr>
          <w:delText>such</w:delText>
        </w:r>
        <w:r w:rsidRPr="00D02E0E" w:rsidDel="000A2EC2">
          <w:rPr>
            <w:i/>
            <w:iCs/>
            <w:snapToGrid w:val="0"/>
            <w:lang w:val="en-AU"/>
          </w:rPr>
          <w:delText xml:space="preserve"> </w:delText>
        </w:r>
        <w:r w:rsidRPr="005C640A" w:rsidDel="000A2EC2">
          <w:rPr>
            <w:snapToGrid w:val="0"/>
            <w:lang w:val="en-AU"/>
          </w:rPr>
          <w:delText xml:space="preserve">assistance; </w:delText>
        </w:r>
      </w:del>
    </w:p>
    <w:p w14:paraId="6146B122" w14:textId="66DEA7F7" w:rsidR="007F64C8" w:rsidDel="000A2EC2" w:rsidRDefault="007F64C8" w:rsidP="007F64C8">
      <w:pPr>
        <w:numPr>
          <w:ilvl w:val="2"/>
          <w:numId w:val="51"/>
        </w:numPr>
        <w:rPr>
          <w:del w:id="2038" w:author="Bell Gully" w:date="2018-07-23T17:10:00Z"/>
          <w:snapToGrid w:val="0"/>
          <w:lang w:val="en-AU"/>
        </w:rPr>
      </w:pPr>
      <w:del w:id="2039" w:author="Bell Gully" w:date="2018-07-23T17:10:00Z">
        <w:r w:rsidRPr="005C640A" w:rsidDel="000A2EC2">
          <w:rPr>
            <w:snapToGrid w:val="0"/>
            <w:lang w:val="en-AU"/>
          </w:rPr>
          <w:delText xml:space="preserve">if the </w:delText>
        </w:r>
        <w:r w:rsidDel="000A2EC2">
          <w:rPr>
            <w:snapToGrid w:val="0"/>
            <w:lang w:val="en-AU"/>
          </w:rPr>
          <w:delText>Interconnected Party</w:delText>
        </w:r>
        <w:r w:rsidRPr="005C640A" w:rsidDel="000A2EC2">
          <w:rPr>
            <w:snapToGrid w:val="0"/>
            <w:lang w:val="en-AU"/>
          </w:rPr>
          <w:delText xml:space="preserve"> elects to </w:delText>
        </w:r>
        <w:r w:rsidDel="000A2EC2">
          <w:rPr>
            <w:snapToGrid w:val="0"/>
            <w:lang w:val="en-AU"/>
          </w:rPr>
          <w:delText>pursue</w:delText>
        </w:r>
        <w:r w:rsidRPr="005C640A" w:rsidDel="000A2EC2">
          <w:rPr>
            <w:snapToGrid w:val="0"/>
            <w:lang w:val="en-AU"/>
          </w:rPr>
          <w:delText xml:space="preserve"> a claim under </w:delText>
        </w:r>
        <w:r w:rsidRPr="005C640A" w:rsidDel="000A2EC2">
          <w:rPr>
            <w:i/>
            <w:snapToGrid w:val="0"/>
            <w:lang w:val="en-AU"/>
          </w:rPr>
          <w:delText>section </w:delText>
        </w:r>
        <w:r w:rsidRPr="00FA2320" w:rsidDel="000A2EC2">
          <w:rPr>
            <w:i/>
            <w:snapToGrid w:val="0"/>
            <w:lang w:val="en-AU"/>
          </w:rPr>
          <w:delText>16.1</w:delText>
        </w:r>
        <w:r w:rsidDel="000A2EC2">
          <w:rPr>
            <w:i/>
            <w:snapToGrid w:val="0"/>
            <w:lang w:val="en-AU"/>
          </w:rPr>
          <w:delText>1</w:delText>
        </w:r>
        <w:r w:rsidRPr="00FA2320" w:rsidDel="000A2EC2">
          <w:rPr>
            <w:i/>
            <w:snapToGrid w:val="0"/>
            <w:lang w:val="en-AU"/>
          </w:rPr>
          <w:delText xml:space="preserve">(a) </w:delText>
        </w:r>
        <w:r w:rsidRPr="005C640A" w:rsidDel="000A2EC2">
          <w:rPr>
            <w:snapToGrid w:val="0"/>
            <w:lang w:val="en-AU"/>
          </w:rPr>
          <w:delText xml:space="preserve">then it may choose its own counsel. The costs of counsel will be met by the </w:delText>
        </w:r>
        <w:r w:rsidDel="000A2EC2">
          <w:rPr>
            <w:snapToGrid w:val="0"/>
            <w:lang w:val="en-AU"/>
          </w:rPr>
          <w:delText>Interconnected Party</w:delText>
        </w:r>
        <w:r w:rsidRPr="005C640A" w:rsidDel="000A2EC2">
          <w:rPr>
            <w:snapToGrid w:val="0"/>
            <w:lang w:val="en-AU"/>
          </w:rPr>
          <w:delText>;</w:delText>
        </w:r>
        <w:r w:rsidDel="000A2EC2">
          <w:rPr>
            <w:snapToGrid w:val="0"/>
            <w:lang w:val="en-AU"/>
          </w:rPr>
          <w:delText xml:space="preserve"> </w:delText>
        </w:r>
      </w:del>
    </w:p>
    <w:p w14:paraId="70063F30" w14:textId="143BE9D7" w:rsidR="007F64C8" w:rsidDel="000A2EC2" w:rsidRDefault="007F64C8" w:rsidP="007F64C8">
      <w:pPr>
        <w:numPr>
          <w:ilvl w:val="2"/>
          <w:numId w:val="51"/>
        </w:numPr>
        <w:rPr>
          <w:del w:id="2040" w:author="Bell Gully" w:date="2018-07-23T17:10:00Z"/>
          <w:snapToGrid w:val="0"/>
          <w:lang w:val="en-AU"/>
        </w:rPr>
      </w:pPr>
      <w:del w:id="2041" w:author="Bell Gully" w:date="2018-07-23T17:10:00Z">
        <w:r w:rsidDel="000A2EC2">
          <w:rPr>
            <w:snapToGrid w:val="0"/>
            <w:lang w:val="en-AU"/>
          </w:rPr>
          <w:delText>the Interconnected Party’s Loss shall be deemed to be First Gas’ Loss for the purposes of the TSA or interconnection agreement between First Gas and the Breaching Party;</w:delText>
        </w:r>
      </w:del>
    </w:p>
    <w:p w14:paraId="3AB30C79" w14:textId="09FBF33F" w:rsidR="007F64C8" w:rsidDel="000A2EC2" w:rsidRDefault="007F64C8" w:rsidP="007F64C8">
      <w:pPr>
        <w:numPr>
          <w:ilvl w:val="2"/>
          <w:numId w:val="51"/>
        </w:numPr>
        <w:rPr>
          <w:del w:id="2042" w:author="Bell Gully" w:date="2018-07-23T17:10:00Z"/>
          <w:snapToGrid w:val="0"/>
          <w:lang w:val="en-AU"/>
        </w:rPr>
      </w:pPr>
      <w:del w:id="2043" w:author="Bell Gully" w:date="2018-07-23T17:10:00Z">
        <w:r w:rsidRPr="00F90C8E" w:rsidDel="000A2EC2">
          <w:rPr>
            <w:snapToGrid w:val="0"/>
            <w:lang w:val="en-AU"/>
          </w:rPr>
          <w:delText xml:space="preserve">a breach of the Breaching Party’s obligations under its TSA or </w:delText>
        </w:r>
        <w:r w:rsidDel="000A2EC2">
          <w:rPr>
            <w:snapToGrid w:val="0"/>
            <w:lang w:val="en-AU"/>
          </w:rPr>
          <w:delText>interconnection agreement</w:delText>
        </w:r>
        <w:r w:rsidRPr="00F90C8E" w:rsidDel="000A2EC2">
          <w:rPr>
            <w:snapToGrid w:val="0"/>
            <w:lang w:val="en-AU"/>
          </w:rPr>
          <w:delText xml:space="preserve"> shall be deemed to be a breach by First Gas of </w:delText>
        </w:r>
        <w:r w:rsidDel="000A2EC2">
          <w:rPr>
            <w:snapToGrid w:val="0"/>
            <w:lang w:val="en-AU"/>
          </w:rPr>
          <w:delText>this Agreement</w:delText>
        </w:r>
        <w:r w:rsidRPr="00F90C8E" w:rsidDel="000A2EC2">
          <w:rPr>
            <w:snapToGrid w:val="0"/>
            <w:lang w:val="en-AU"/>
          </w:rPr>
          <w:delText>;</w:delText>
        </w:r>
        <w:r w:rsidDel="000A2EC2">
          <w:rPr>
            <w:snapToGrid w:val="0"/>
            <w:lang w:val="en-AU"/>
          </w:rPr>
          <w:delText xml:space="preserve"> and</w:delText>
        </w:r>
      </w:del>
    </w:p>
    <w:p w14:paraId="5BD9DA42" w14:textId="43D9B562" w:rsidR="001F4E6A" w:rsidRPr="007F64C8" w:rsidDel="000A2EC2" w:rsidRDefault="007F64C8" w:rsidP="007F64C8">
      <w:pPr>
        <w:numPr>
          <w:ilvl w:val="2"/>
          <w:numId w:val="51"/>
        </w:numPr>
        <w:rPr>
          <w:del w:id="2044" w:author="Bell Gully" w:date="2018-07-23T17:10:00Z"/>
          <w:snapToGrid w:val="0"/>
          <w:lang w:val="en-AU"/>
        </w:rPr>
      </w:pPr>
      <w:del w:id="2045" w:author="Bell Gully" w:date="2018-07-23T17:10:00Z">
        <w:r w:rsidRPr="007F64C8" w:rsidDel="000A2EC2">
          <w:rPr>
            <w:snapToGrid w:val="0"/>
            <w:lang w:val="en-AU"/>
          </w:rPr>
          <w:delText xml:space="preserve">First Gas will not take any active steps which could be expected to directly result in the occurrence of an event for which an indemnity is payable under </w:delText>
        </w:r>
        <w:r w:rsidRPr="007F64C8" w:rsidDel="000A2EC2">
          <w:rPr>
            <w:i/>
            <w:snapToGrid w:val="0"/>
            <w:lang w:val="en-AU"/>
          </w:rPr>
          <w:delText>section 16.1</w:delText>
        </w:r>
        <w:r w:rsidDel="000A2EC2">
          <w:rPr>
            <w:i/>
            <w:snapToGrid w:val="0"/>
            <w:lang w:val="en-AU"/>
          </w:rPr>
          <w:delText>1</w:delText>
        </w:r>
        <w:r w:rsidRPr="007F64C8" w:rsidDel="000A2EC2">
          <w:rPr>
            <w:i/>
            <w:snapToGrid w:val="0"/>
            <w:lang w:val="en-AU"/>
          </w:rPr>
          <w:delText>(a)(i)</w:delText>
        </w:r>
        <w:r w:rsidDel="000A2EC2">
          <w:rPr>
            <w:snapToGrid w:val="0"/>
            <w:lang w:val="en-AU"/>
          </w:rPr>
          <w:delText>.</w:delText>
        </w:r>
      </w:del>
    </w:p>
    <w:p w14:paraId="7DCFA85D" w14:textId="5CFF0FF9" w:rsidR="007F64C8" w:rsidRDefault="007F64C8" w:rsidP="007F64C8">
      <w:pPr>
        <w:numPr>
          <w:ilvl w:val="1"/>
          <w:numId w:val="4"/>
        </w:numPr>
        <w:rPr>
          <w:snapToGrid w:val="0"/>
          <w:lang w:val="en-AU"/>
        </w:rPr>
      </w:pPr>
      <w:r>
        <w:t>The Interconnected Party</w:t>
      </w:r>
      <w:r w:rsidRPr="00CE26DC">
        <w:t xml:space="preserve"> shall not make any claim, demand or commence proceedings directly against </w:t>
      </w:r>
      <w:r>
        <w:t xml:space="preserve">any </w:t>
      </w:r>
      <w:r w:rsidRPr="00CE26DC">
        <w:t xml:space="preserve">Shipper </w:t>
      </w:r>
      <w:ins w:id="2046" w:author="Bell Gully" w:date="2018-07-23T17:10:00Z">
        <w:r w:rsidR="000A2EC2">
          <w:t>or another Interconnected Party</w:t>
        </w:r>
        <w:r w:rsidR="000A2EC2" w:rsidRPr="00CE26DC">
          <w:t xml:space="preserve"> </w:t>
        </w:r>
      </w:ins>
      <w:r w:rsidRPr="00CE26DC">
        <w:t xml:space="preserve">in relation to that Shipper’s </w:t>
      </w:r>
      <w:ins w:id="2047" w:author="Bell Gully" w:date="2018-07-23T17:10:00Z">
        <w:r w:rsidR="000A2EC2">
          <w:t xml:space="preserve">or other Interconnected Party’s </w:t>
        </w:r>
      </w:ins>
      <w:r w:rsidRPr="00CE26DC">
        <w:t xml:space="preserve">breach of </w:t>
      </w:r>
      <w:r>
        <w:t>its TSA</w:t>
      </w:r>
      <w:r w:rsidRPr="00CE26DC">
        <w:t xml:space="preserve"> </w:t>
      </w:r>
      <w:ins w:id="2048" w:author="Bell Gully" w:date="2018-07-23T17:11:00Z">
        <w:r w:rsidR="000A2EC2">
          <w:t xml:space="preserve">or ICA (as applicable) </w:t>
        </w:r>
      </w:ins>
      <w:r w:rsidRPr="00CE26DC">
        <w:t xml:space="preserve">or negligence in relation to any matter pertaining to or dealt with in </w:t>
      </w:r>
      <w:r>
        <w:t>the Code</w:t>
      </w:r>
      <w:ins w:id="2049" w:author="Bell Gully" w:date="2018-08-09T16:39:00Z">
        <w:r w:rsidR="003F1EC0">
          <w:t>, a TSA or ICA</w:t>
        </w:r>
      </w:ins>
      <w:del w:id="2050" w:author="Bell Gully" w:date="2018-08-09T16:39:00Z">
        <w:r w:rsidDel="003F1EC0">
          <w:delText>, or against any other interconnected party</w:delText>
        </w:r>
        <w:r w:rsidRPr="008F6169" w:rsidDel="003F1EC0">
          <w:delText xml:space="preserve"> </w:delText>
        </w:r>
        <w:r w:rsidRPr="00CE26DC" w:rsidDel="003F1EC0">
          <w:delText xml:space="preserve">in relation to that </w:delText>
        </w:r>
        <w:r w:rsidDel="003F1EC0">
          <w:delText>party’s</w:delText>
        </w:r>
        <w:r w:rsidRPr="00CE26DC" w:rsidDel="003F1EC0">
          <w:delText xml:space="preserve"> breach of </w:delText>
        </w:r>
        <w:r w:rsidDel="003F1EC0">
          <w:delText>its interconnection agreement</w:delText>
        </w:r>
      </w:del>
      <w:r w:rsidRPr="00CE26DC">
        <w:t xml:space="preserve">. Neither </w:t>
      </w:r>
      <w:r>
        <w:t xml:space="preserve">the Interconnected Party </w:t>
      </w:r>
      <w:r w:rsidRPr="00CE26DC">
        <w:t xml:space="preserve">nor </w:t>
      </w:r>
      <w:r>
        <w:t>First Gas</w:t>
      </w:r>
      <w:r w:rsidRPr="00CE26DC">
        <w:t xml:space="preserve"> shall make any claims, demands or commence proceedings against each other in relation to any matter dealt with by </w:t>
      </w:r>
      <w:r>
        <w:t xml:space="preserve">this Agreement </w:t>
      </w:r>
      <w:r w:rsidRPr="00CE26DC">
        <w:t xml:space="preserve">(including a claim </w:t>
      </w:r>
      <w:r>
        <w:t>by either Party that the other Party</w:t>
      </w:r>
      <w:r w:rsidRPr="00CE26DC">
        <w:t xml:space="preserve"> has been negligent in relation to any </w:t>
      </w:r>
      <w:r>
        <w:t xml:space="preserve">such </w:t>
      </w:r>
      <w:r w:rsidRPr="00CE26DC">
        <w:t xml:space="preserve">matter) except in accordance with </w:t>
      </w:r>
      <w:r>
        <w:t>this Agreement</w:t>
      </w:r>
      <w:r w:rsidRPr="00CE26DC">
        <w:t xml:space="preserve">. </w:t>
      </w:r>
      <w:r>
        <w:t>N</w:t>
      </w:r>
      <w:r w:rsidRPr="00CE26DC">
        <w:t>othing shall prevent</w:t>
      </w:r>
      <w:r>
        <w:t xml:space="preserve"> </w:t>
      </w:r>
      <w:r w:rsidRPr="00C06D29">
        <w:rPr>
          <w:snapToGrid w:val="0"/>
          <w:lang w:val="en-AU"/>
        </w:rPr>
        <w:t>First Gas from exercising its rights and remedies under any TSA</w:t>
      </w:r>
      <w:ins w:id="2051" w:author="Bell Gully" w:date="2018-07-23T17:11:00Z">
        <w:r w:rsidR="000A2EC2">
          <w:rPr>
            <w:snapToGrid w:val="0"/>
            <w:lang w:val="en-AU"/>
          </w:rPr>
          <w:t>, GTA or Allocation Agreement</w:t>
        </w:r>
      </w:ins>
      <w:r>
        <w:rPr>
          <w:snapToGrid w:val="0"/>
          <w:lang w:val="en-AU"/>
        </w:rPr>
        <w:t xml:space="preserve">. </w:t>
      </w:r>
    </w:p>
    <w:p w14:paraId="227B045A" w14:textId="20D194E7" w:rsidR="007F64C8" w:rsidRPr="00CE26DC" w:rsidRDefault="007F64C8" w:rsidP="007F64C8">
      <w:pPr>
        <w:numPr>
          <w:ilvl w:val="1"/>
          <w:numId w:val="4"/>
        </w:numPr>
      </w:pPr>
      <w:r w:rsidRPr="00CE26DC">
        <w:t xml:space="preserve">Prior to </w:t>
      </w:r>
      <w:r>
        <w:t>First Gas</w:t>
      </w:r>
      <w:r w:rsidRPr="00CE26DC">
        <w:t xml:space="preserve"> making any claim against any Liable Third </w:t>
      </w:r>
      <w:r>
        <w:t>Party</w:t>
      </w:r>
      <w:r w:rsidRPr="00CE26DC">
        <w:t xml:space="preserve">, </w:t>
      </w:r>
      <w:r>
        <w:t>First Gas</w:t>
      </w:r>
      <w:r w:rsidRPr="00CE26DC">
        <w:t xml:space="preserve"> shall first consult </w:t>
      </w:r>
      <w:r>
        <w:t>the Interconnected Party</w:t>
      </w:r>
      <w:r w:rsidRPr="00CE26DC">
        <w:t xml:space="preserve"> and provide an opportunity for </w:t>
      </w:r>
      <w:r>
        <w:t>the Interconnected Party</w:t>
      </w:r>
      <w:r w:rsidRPr="00CE26DC">
        <w:t xml:space="preserve"> to have </w:t>
      </w:r>
      <w:del w:id="2052" w:author="Bell Gully" w:date="2018-08-09T16:40:00Z">
        <w:r w:rsidRPr="00CE26DC" w:rsidDel="003F1EC0">
          <w:delText xml:space="preserve">its </w:delText>
        </w:r>
      </w:del>
      <w:ins w:id="2053" w:author="Bell Gully" w:date="2018-08-09T16:40:00Z">
        <w:r w:rsidR="003F1EC0">
          <w:t>any</w:t>
        </w:r>
        <w:r w:rsidR="003F1EC0" w:rsidRPr="00CE26DC">
          <w:t xml:space="preserve"> </w:t>
        </w:r>
      </w:ins>
      <w:r w:rsidRPr="00CE26DC">
        <w:t xml:space="preserve">Loss included in </w:t>
      </w:r>
      <w:r>
        <w:t>First Gas’</w:t>
      </w:r>
      <w:r w:rsidRPr="00CE26DC">
        <w:t xml:space="preserve"> claim(s)</w:t>
      </w:r>
      <w:ins w:id="2054" w:author="Bell Gully" w:date="2018-08-09T16:40:00Z">
        <w:r w:rsidR="003F1EC0">
          <w:t xml:space="preserve"> if applicable</w:t>
        </w:r>
      </w:ins>
      <w:r w:rsidRPr="00CE26DC">
        <w:t>.</w:t>
      </w:r>
      <w:del w:id="2055" w:author="Bell Gully" w:date="2018-07-23T17:11:00Z">
        <w:r w:rsidDel="000A2EC2">
          <w:delText xml:space="preserve"> The Interconnected Party’s Loss shall be deemed to be First Gas’ Loss for the purposes of any claim against a Liable Third Party.</w:delText>
        </w:r>
      </w:del>
      <w:r>
        <w:t xml:space="preserve"> </w:t>
      </w:r>
    </w:p>
    <w:p w14:paraId="6462C13E" w14:textId="77777777" w:rsidR="007F64C8" w:rsidRDefault="007F64C8" w:rsidP="007F64C8">
      <w:pPr>
        <w:numPr>
          <w:ilvl w:val="1"/>
          <w:numId w:val="4"/>
        </w:numPr>
      </w:pPr>
      <w:r w:rsidRPr="00B67BF9">
        <w:rPr>
          <w:snapToGrid w:val="0"/>
          <w:lang w:val="en-AU"/>
        </w:rPr>
        <w:t>If requested by</w:t>
      </w:r>
      <w:r>
        <w:t xml:space="preserve"> either Party in writing,</w:t>
      </w:r>
      <w:r w:rsidRPr="00F27205">
        <w:t xml:space="preserve"> the </w:t>
      </w:r>
      <w:r>
        <w:t>other</w:t>
      </w:r>
      <w:r w:rsidRPr="00F27205">
        <w:t xml:space="preserve"> Party </w:t>
      </w:r>
      <w:r>
        <w:t>will</w:t>
      </w:r>
      <w:r w:rsidRPr="00F27205">
        <w:t xml:space="preserve"> show </w:t>
      </w:r>
      <w:r>
        <w:t>evidence of</w:t>
      </w:r>
      <w:r w:rsidRPr="00F27205">
        <w:t xml:space="preserve"> comprehensive liability insurance </w:t>
      </w:r>
      <w:r>
        <w:t xml:space="preserve">cover </w:t>
      </w:r>
      <w:r w:rsidRPr="00F27205">
        <w:t xml:space="preserve">with a reputable insurer covering third party property damage and personal liability for which the </w:t>
      </w:r>
      <w:r>
        <w:t>other</w:t>
      </w:r>
      <w:r w:rsidRPr="00F27205">
        <w:t xml:space="preserve"> Party may be legally liable under or in relation to this Agreement, up to the Capped Amounts</w:t>
      </w:r>
      <w:r w:rsidRPr="00F27205">
        <w:rPr>
          <w:i/>
        </w:rPr>
        <w:t xml:space="preserve">, </w:t>
      </w:r>
      <w:r w:rsidRPr="00F27205">
        <w:t>except to the extent that such insurance is not permitted by law</w:t>
      </w:r>
      <w:r>
        <w:t xml:space="preserve">. </w:t>
      </w:r>
    </w:p>
    <w:p w14:paraId="0B0AC089" w14:textId="77777777" w:rsidR="000A2EC2" w:rsidRDefault="000A2EC2" w:rsidP="000A2EC2">
      <w:pPr>
        <w:numPr>
          <w:ilvl w:val="1"/>
          <w:numId w:val="4"/>
        </w:numPr>
        <w:rPr>
          <w:ins w:id="2056" w:author="Bell Gully" w:date="2018-07-23T16:40:00Z"/>
        </w:rPr>
      </w:pPr>
      <w:bookmarkStart w:id="2057" w:name="_Toc501620035"/>
      <w:bookmarkStart w:id="2058" w:name="_Toc501621067"/>
      <w:bookmarkStart w:id="2059" w:name="_Toc501626397"/>
      <w:bookmarkStart w:id="2060" w:name="_Toc501637336"/>
      <w:bookmarkStart w:id="2061" w:name="_Toc501639493"/>
      <w:bookmarkStart w:id="2062" w:name="_Toc501691767"/>
      <w:bookmarkStart w:id="2063" w:name="_Toc501704802"/>
      <w:bookmarkStart w:id="2064" w:name="_Toc501707968"/>
      <w:bookmarkStart w:id="2065" w:name="_Toc57649820"/>
      <w:bookmarkEnd w:id="2057"/>
      <w:bookmarkEnd w:id="2058"/>
      <w:bookmarkEnd w:id="2059"/>
      <w:bookmarkEnd w:id="2060"/>
      <w:bookmarkEnd w:id="2061"/>
      <w:bookmarkEnd w:id="2062"/>
      <w:bookmarkEnd w:id="2063"/>
      <w:bookmarkEnd w:id="2064"/>
      <w:r>
        <w:lastRenderedPageBreak/>
        <w:t xml:space="preserve">For the purposes of this </w:t>
      </w:r>
      <w:r w:rsidRPr="007F64C8">
        <w:rPr>
          <w:i/>
        </w:rPr>
        <w:t>section 16</w:t>
      </w:r>
      <w:r>
        <w:t>, any reference to</w:t>
      </w:r>
      <w:ins w:id="2066" w:author="Bell Gully" w:date="2018-07-23T16:39:00Z">
        <w:r>
          <w:t>:</w:t>
        </w:r>
      </w:ins>
      <w:r>
        <w:t xml:space="preserve"> </w:t>
      </w:r>
    </w:p>
    <w:p w14:paraId="3688F387" w14:textId="6EC465AC" w:rsidR="000A2EC2" w:rsidRDefault="000A2EC2" w:rsidP="000A2EC2">
      <w:pPr>
        <w:numPr>
          <w:ilvl w:val="2"/>
          <w:numId w:val="4"/>
        </w:numPr>
        <w:rPr>
          <w:ins w:id="2067" w:author="Bell Gully" w:date="2018-07-23T16:40:00Z"/>
        </w:rPr>
      </w:pPr>
      <w:ins w:id="2068" w:author="Bell Gully" w:date="2018-07-23T16:40:00Z">
        <w:r>
          <w:t xml:space="preserve">a TSA shall include </w:t>
        </w:r>
      </w:ins>
      <w:ins w:id="2069" w:author="Bell Gully" w:date="2018-08-12T10:21:00Z">
        <w:r w:rsidR="004E34B8">
          <w:t xml:space="preserve">a </w:t>
        </w:r>
      </w:ins>
      <w:ins w:id="2070" w:author="Bell Gully" w:date="2018-07-23T16:40:00Z">
        <w:r>
          <w:t>reference to any Supplementary Agreement, Existing Supplementary Agreement or Interruptible Agreement (and a reference to a Shipper shall include a reference to a shipper under any such agreement);</w:t>
        </w:r>
      </w:ins>
    </w:p>
    <w:p w14:paraId="3EF35EE1" w14:textId="796DECCE" w:rsidR="000A2EC2" w:rsidRDefault="000A2EC2" w:rsidP="000A2EC2">
      <w:pPr>
        <w:numPr>
          <w:ilvl w:val="2"/>
          <w:numId w:val="4"/>
        </w:numPr>
        <w:rPr>
          <w:ins w:id="2071" w:author="Bell Gully" w:date="2018-07-23T16:41:00Z"/>
        </w:rPr>
      </w:pPr>
      <w:r>
        <w:t>a breach of, or liability under</w:t>
      </w:r>
      <w:ins w:id="2072" w:author="Bell Gully" w:date="2018-07-23T16:40:00Z">
        <w:r>
          <w:t>,</w:t>
        </w:r>
      </w:ins>
      <w:r>
        <w:t xml:space="preserve"> a TSA shall include any breach of, or liability under</w:t>
      </w:r>
      <w:ins w:id="2073" w:author="Bell Gully" w:date="2018-08-12T10:21:00Z">
        <w:r w:rsidR="004E34B8">
          <w:t>,</w:t>
        </w:r>
      </w:ins>
      <w:r>
        <w:t xml:space="preserve"> a Supplementary Agreement</w:t>
      </w:r>
      <w:ins w:id="2074" w:author="Bell Gully" w:date="2018-07-23T16:41:00Z">
        <w:r>
          <w:t>, Existing Supplementary Agreement</w:t>
        </w:r>
      </w:ins>
      <w:r>
        <w:t xml:space="preserve"> or Interruptible Agreement</w:t>
      </w:r>
      <w:ins w:id="2075" w:author="Bell Gully" w:date="2018-07-23T16:41:00Z">
        <w:r>
          <w:t>;</w:t>
        </w:r>
      </w:ins>
    </w:p>
    <w:p w14:paraId="198BB99A" w14:textId="77777777" w:rsidR="000A2EC2" w:rsidRDefault="000A2EC2" w:rsidP="000A2EC2">
      <w:pPr>
        <w:numPr>
          <w:ilvl w:val="2"/>
          <w:numId w:val="4"/>
        </w:numPr>
        <w:rPr>
          <w:ins w:id="2076" w:author="Bell Gully" w:date="2018-07-23T16:42:00Z"/>
        </w:rPr>
      </w:pPr>
      <w:ins w:id="2077" w:author="Bell Gully" w:date="2018-07-23T16:41:00Z">
        <w:r>
          <w:t>an ICA or Interconnection Agreement shall include a reference to this Agreement, any Existing Interconnection Agreement and any other interconnection agreem</w:t>
        </w:r>
      </w:ins>
      <w:ins w:id="2078" w:author="Bell Gully" w:date="2018-07-23T16:42:00Z">
        <w:r>
          <w:t>ent (and a reference to an Interconnected Party shall include a reference to an interconnected party under any such agreement); and</w:t>
        </w:r>
      </w:ins>
    </w:p>
    <w:p w14:paraId="205C16F3" w14:textId="77777777" w:rsidR="000A2EC2" w:rsidRPr="00530C8E" w:rsidRDefault="000A2EC2" w:rsidP="000A2EC2">
      <w:pPr>
        <w:numPr>
          <w:ilvl w:val="2"/>
          <w:numId w:val="4"/>
        </w:numPr>
      </w:pPr>
      <w:ins w:id="2079" w:author="Bell Gully" w:date="2018-07-23T16:42:00Z">
        <w:r>
          <w:t>a breach of, or liability under, an ICA or Interconnection Agreement shall include any breach of, or liability under, this Agreement, any Existing Interconnection Agreement and any other interconnection agreement</w:t>
        </w:r>
      </w:ins>
      <w:r>
        <w:t xml:space="preserve">. </w:t>
      </w:r>
    </w:p>
    <w:p w14:paraId="564E06EB" w14:textId="77777777" w:rsidR="0002461E" w:rsidRDefault="0002461E" w:rsidP="009871BE">
      <w:pPr>
        <w:pStyle w:val="Heading1"/>
        <w:numPr>
          <w:ilvl w:val="0"/>
          <w:numId w:val="4"/>
        </w:numPr>
      </w:pPr>
      <w:bookmarkStart w:id="2080" w:name="_Toc521675270"/>
      <w:r>
        <w:t>regulatory change</w:t>
      </w:r>
      <w:bookmarkEnd w:id="2080"/>
    </w:p>
    <w:p w14:paraId="0A6C4BE0" w14:textId="3E0DFCE1" w:rsidR="0002461E" w:rsidRPr="00EC214A" w:rsidRDefault="0002461E" w:rsidP="0002461E">
      <w:pPr>
        <w:numPr>
          <w:ilvl w:val="1"/>
          <w:numId w:val="4"/>
        </w:numPr>
      </w:pPr>
      <w:bookmarkStart w:id="2081" w:name="_Ref431378761"/>
      <w:r w:rsidRPr="00EC214A">
        <w:t xml:space="preserve">If a </w:t>
      </w:r>
      <w:r>
        <w:t>P</w:t>
      </w:r>
      <w:r w:rsidRPr="00EC214A">
        <w:t xml:space="preserve">arty </w:t>
      </w:r>
      <w:ins w:id="2082" w:author="Bell Gully" w:date="2018-06-29T14:48:00Z">
        <w:r w:rsidR="00E5036E">
          <w:t>(</w:t>
        </w:r>
        <w:r w:rsidR="00E5036E" w:rsidRPr="00810427">
          <w:rPr>
            <w:i/>
          </w:rPr>
          <w:t>Submitting Party</w:t>
        </w:r>
        <w:r w:rsidR="00E5036E">
          <w:t xml:space="preserve">) </w:t>
        </w:r>
      </w:ins>
      <w:r w:rsidRPr="00EC214A">
        <w:t xml:space="preserve">becomes aware of, or anticipates the introduction of, a Regulatory Change that necessitates a change to this Agreement, that </w:t>
      </w:r>
      <w:r>
        <w:t>P</w:t>
      </w:r>
      <w:r w:rsidRPr="00EC214A">
        <w:t xml:space="preserve">arty may submit a </w:t>
      </w:r>
      <w:r>
        <w:t>change request</w:t>
      </w:r>
      <w:r w:rsidRPr="00EC214A">
        <w:t xml:space="preserve"> requesting one or more</w:t>
      </w:r>
      <w:r w:rsidR="00FA00C7">
        <w:t xml:space="preserve"> of those</w:t>
      </w:r>
      <w:r w:rsidRPr="00EC214A">
        <w:t xml:space="preserve"> changes (a </w:t>
      </w:r>
      <w:r w:rsidRPr="00FD0851">
        <w:rPr>
          <w:i/>
        </w:rPr>
        <w:t>Regulatory Change Request</w:t>
      </w:r>
      <w:r w:rsidRPr="00EC214A">
        <w:t>).</w:t>
      </w:r>
      <w:bookmarkEnd w:id="2081"/>
      <w:r w:rsidRPr="00EC214A">
        <w:t xml:space="preserve">  </w:t>
      </w:r>
    </w:p>
    <w:p w14:paraId="77A7966E" w14:textId="272D8CDA" w:rsidR="0002461E" w:rsidRPr="00EC214A" w:rsidRDefault="0002461E" w:rsidP="0002461E">
      <w:pPr>
        <w:numPr>
          <w:ilvl w:val="1"/>
          <w:numId w:val="4"/>
        </w:numPr>
      </w:pPr>
      <w:del w:id="2083" w:author="Bell Gully" w:date="2018-06-29T14:48:00Z">
        <w:r w:rsidRPr="00EC214A" w:rsidDel="00E5036E">
          <w:delText xml:space="preserve">Neither </w:delText>
        </w:r>
      </w:del>
      <w:ins w:id="2084" w:author="Bell Gully" w:date="2018-06-29T14:48:00Z">
        <w:r w:rsidR="00E5036E">
          <w:t>The other</w:t>
        </w:r>
        <w:r w:rsidR="00E5036E" w:rsidRPr="00EC214A">
          <w:t xml:space="preserve"> </w:t>
        </w:r>
      </w:ins>
      <w:r>
        <w:t>Party</w:t>
      </w:r>
      <w:r w:rsidRPr="00EC214A">
        <w:t xml:space="preserve"> (</w:t>
      </w:r>
      <w:r w:rsidRPr="00FD0851">
        <w:rPr>
          <w:i/>
        </w:rPr>
        <w:t>Approving Party</w:t>
      </w:r>
      <w:r w:rsidRPr="00EC214A">
        <w:t xml:space="preserve">) will </w:t>
      </w:r>
      <w:ins w:id="2085" w:author="Bell Gully" w:date="2018-06-29T14:49:00Z">
        <w:r w:rsidR="00E5036E">
          <w:t xml:space="preserve">not </w:t>
        </w:r>
      </w:ins>
      <w:r w:rsidRPr="00EC214A">
        <w:t xml:space="preserve">withhold approval of any Regulatory Change Request submitted by the </w:t>
      </w:r>
      <w:del w:id="2086" w:author="Bell Gully" w:date="2018-06-29T14:49:00Z">
        <w:r w:rsidRPr="00EC214A" w:rsidDel="00E5036E">
          <w:delText xml:space="preserve">other </w:delText>
        </w:r>
      </w:del>
      <w:ins w:id="2087" w:author="Bell Gully" w:date="2018-06-29T14:49:00Z">
        <w:r w:rsidR="00E5036E">
          <w:t>Submitting</w:t>
        </w:r>
        <w:r w:rsidR="00E5036E" w:rsidRPr="00EC214A">
          <w:t xml:space="preserve"> </w:t>
        </w:r>
      </w:ins>
      <w:r>
        <w:t>P</w:t>
      </w:r>
      <w:r w:rsidRPr="00EC214A">
        <w:t xml:space="preserve">arty, so long as: </w:t>
      </w:r>
    </w:p>
    <w:p w14:paraId="7342F3CB" w14:textId="7F2BE3AB" w:rsidR="0002461E" w:rsidRPr="00EC214A" w:rsidRDefault="0002461E" w:rsidP="0002461E">
      <w:pPr>
        <w:numPr>
          <w:ilvl w:val="2"/>
          <w:numId w:val="4"/>
        </w:numPr>
      </w:pPr>
      <w:r w:rsidRPr="00EC214A">
        <w:t xml:space="preserve">the changes </w:t>
      </w:r>
      <w:r w:rsidR="00D87011">
        <w:t xml:space="preserve">requested </w:t>
      </w:r>
      <w:r w:rsidRPr="00EC214A">
        <w:t>are reasonably necessary to enable the</w:t>
      </w:r>
      <w:r w:rsidR="00833D92">
        <w:t xml:space="preserve"> </w:t>
      </w:r>
      <w:ins w:id="2088" w:author="Bell Gully" w:date="2018-06-29T14:49:00Z">
        <w:r w:rsidR="00E5036E">
          <w:t xml:space="preserve">Submitting </w:t>
        </w:r>
      </w:ins>
      <w:r w:rsidR="00833D92">
        <w:t>Party</w:t>
      </w:r>
      <w:r w:rsidR="00D87011">
        <w:t xml:space="preserve"> </w:t>
      </w:r>
      <w:del w:id="2089" w:author="Bell Gully" w:date="2018-06-29T14:49:00Z">
        <w:r w:rsidR="00D87011" w:rsidDel="00E5036E">
          <w:delText>requesting them</w:delText>
        </w:r>
        <w:r w:rsidR="00833D92" w:rsidDel="00E5036E">
          <w:delText xml:space="preserve"> </w:delText>
        </w:r>
      </w:del>
      <w:r w:rsidRPr="00EC214A">
        <w:t>to comply with the relevant Regulatory Change while continuing to perform its obligations under, and receive the intended benefit of, this Agreement;</w:t>
      </w:r>
    </w:p>
    <w:p w14:paraId="6A8F9A12" w14:textId="77777777" w:rsidR="0002461E" w:rsidRPr="00EC214A" w:rsidRDefault="0002461E" w:rsidP="0002461E">
      <w:pPr>
        <w:numPr>
          <w:ilvl w:val="2"/>
          <w:numId w:val="4"/>
        </w:numPr>
      </w:pPr>
      <w:r w:rsidRPr="00EC214A">
        <w:t>the Approving Party is technically and operationally capable of implementing the associated changes;</w:t>
      </w:r>
    </w:p>
    <w:p w14:paraId="221690F6" w14:textId="3A2D59E0" w:rsidR="0002461E" w:rsidRPr="00EC214A" w:rsidRDefault="0002461E" w:rsidP="0002461E">
      <w:pPr>
        <w:numPr>
          <w:ilvl w:val="2"/>
          <w:numId w:val="4"/>
        </w:numPr>
      </w:pPr>
      <w:r>
        <w:t xml:space="preserve">any </w:t>
      </w:r>
      <w:r w:rsidRPr="00EC214A">
        <w:t xml:space="preserve">costs to be charged to </w:t>
      </w:r>
      <w:r w:rsidR="009B56C3">
        <w:t xml:space="preserve">either </w:t>
      </w:r>
      <w:r>
        <w:t>Party</w:t>
      </w:r>
      <w:r w:rsidRPr="00EC214A">
        <w:t xml:space="preserve"> </w:t>
      </w:r>
      <w:r w:rsidR="009B56C3">
        <w:t>pursuant to</w:t>
      </w:r>
      <w:r w:rsidR="009B56C3" w:rsidRPr="00EC214A">
        <w:t xml:space="preserve"> </w:t>
      </w:r>
      <w:r w:rsidRPr="00EC214A">
        <w:t>the Regulatory Change Request are reasonable in the circumstances; and</w:t>
      </w:r>
    </w:p>
    <w:p w14:paraId="56C400D6" w14:textId="77777777" w:rsidR="0002461E" w:rsidRPr="00EC214A" w:rsidRDefault="0002461E" w:rsidP="0002461E">
      <w:pPr>
        <w:numPr>
          <w:ilvl w:val="2"/>
          <w:numId w:val="4"/>
        </w:numPr>
      </w:pPr>
      <w:proofErr w:type="gramStart"/>
      <w:r w:rsidRPr="00EC214A">
        <w:t>the</w:t>
      </w:r>
      <w:proofErr w:type="gramEnd"/>
      <w:r w:rsidRPr="00EC214A">
        <w:t xml:space="preserve"> Regulatory Change Request is otherwise reasonable.</w:t>
      </w:r>
    </w:p>
    <w:p w14:paraId="3860F8EB" w14:textId="0A627FF3" w:rsidR="0002461E" w:rsidRDefault="0002461E" w:rsidP="0002461E">
      <w:pPr>
        <w:numPr>
          <w:ilvl w:val="1"/>
          <w:numId w:val="4"/>
        </w:numPr>
        <w:rPr>
          <w:ins w:id="2090" w:author="Bell Gully" w:date="2018-06-29T14:50:00Z"/>
        </w:rPr>
      </w:pPr>
      <w:r>
        <w:t>Each Party</w:t>
      </w:r>
      <w:r w:rsidRPr="00EC214A">
        <w:t xml:space="preserve"> will use commercially reasonable endeavours to prevent or mitigate (as applicable) the cost and impact of any Regulatory Change for which it seeks </w:t>
      </w:r>
      <w:r>
        <w:t>a change to this Agreement</w:t>
      </w:r>
      <w:r w:rsidRPr="00EC214A">
        <w:t xml:space="preserve">.  </w:t>
      </w:r>
    </w:p>
    <w:p w14:paraId="7FD34026" w14:textId="73A8CDD3" w:rsidR="00E5036E" w:rsidRPr="00EC214A" w:rsidRDefault="00E5036E" w:rsidP="00E5036E">
      <w:pPr>
        <w:numPr>
          <w:ilvl w:val="1"/>
          <w:numId w:val="4"/>
        </w:numPr>
      </w:pPr>
      <w:ins w:id="2091" w:author="Bell Gully" w:date="2018-06-29T14:50:00Z">
        <w:r>
          <w:t xml:space="preserve">The Parties shall enter into and execute an amendment or variation agreement in respect of this Agreement which records and gives effect to an approved </w:t>
        </w:r>
        <w:r w:rsidRPr="00EC214A">
          <w:t>Regulatory Change Request</w:t>
        </w:r>
        <w:r>
          <w:t>.</w:t>
        </w:r>
      </w:ins>
    </w:p>
    <w:p w14:paraId="7B3A2DC7" w14:textId="77BDBFC6" w:rsidR="005F14B5" w:rsidRDefault="005F14B5" w:rsidP="009871BE">
      <w:pPr>
        <w:pStyle w:val="Heading1"/>
        <w:numPr>
          <w:ilvl w:val="0"/>
          <w:numId w:val="4"/>
        </w:numPr>
      </w:pPr>
      <w:bookmarkStart w:id="2092" w:name="_Toc521675271"/>
      <w:bookmarkStart w:id="2093" w:name="_GoBack"/>
      <w:r>
        <w:lastRenderedPageBreak/>
        <w:t>dispute</w:t>
      </w:r>
      <w:r w:rsidR="005F21C2">
        <w:t xml:space="preserve"> resolution</w:t>
      </w:r>
      <w:bookmarkEnd w:id="2092"/>
    </w:p>
    <w:p w14:paraId="01FB2667" w14:textId="483C2E90" w:rsidR="005F14B5" w:rsidRPr="00F27205" w:rsidRDefault="005F21C2" w:rsidP="009871BE">
      <w:pPr>
        <w:numPr>
          <w:ilvl w:val="1"/>
          <w:numId w:val="4"/>
        </w:numPr>
      </w:pPr>
      <w:r>
        <w:t xml:space="preserve">Subject to </w:t>
      </w:r>
      <w:r w:rsidRPr="005F21C2">
        <w:rPr>
          <w:i/>
        </w:rPr>
        <w:t>sections 12.6</w:t>
      </w:r>
      <w:r>
        <w:t xml:space="preserve"> and </w:t>
      </w:r>
      <w:r w:rsidR="008C7DFD">
        <w:rPr>
          <w:i/>
        </w:rPr>
        <w:t>12.8</w:t>
      </w:r>
      <w:r>
        <w:t xml:space="preserve">, in the event of </w:t>
      </w:r>
      <w:r w:rsidR="005F14B5" w:rsidRPr="00F27205">
        <w:t>any dispute of whatever nature arising between the Parties</w:t>
      </w:r>
      <w:r>
        <w:t xml:space="preserve"> </w:t>
      </w:r>
      <w:r w:rsidR="005F14B5" w:rsidRPr="00F27205">
        <w:t xml:space="preserve">the disputing Party </w:t>
      </w:r>
      <w:r w:rsidR="009105E4">
        <w:t xml:space="preserve">shall notify </w:t>
      </w:r>
      <w:r w:rsidR="005F14B5" w:rsidRPr="00F27205">
        <w:t>the other Party</w:t>
      </w:r>
      <w:r w:rsidR="009105E4">
        <w:t xml:space="preserve"> of that dispute in writing</w:t>
      </w:r>
      <w:r w:rsidR="005F14B5" w:rsidRPr="00F27205">
        <w:t xml:space="preserve"> (</w:t>
      </w:r>
      <w:r w:rsidR="005F14B5" w:rsidRPr="00F27205">
        <w:rPr>
          <w:i/>
        </w:rPr>
        <w:t>Dispute Notice</w:t>
      </w:r>
      <w:r w:rsidR="005F14B5" w:rsidRPr="00F27205">
        <w:t xml:space="preserve">). On receipt of a Dispute Notice, </w:t>
      </w:r>
      <w:r w:rsidR="009105E4">
        <w:t>the Parties</w:t>
      </w:r>
      <w:r w:rsidR="005F14B5" w:rsidRPr="00F27205">
        <w:t xml:space="preserve"> shall use reasonable endeavours to resolve the dispute by </w:t>
      </w:r>
      <w:r w:rsidR="009105E4">
        <w:t>negotiation</w:t>
      </w:r>
      <w:r w:rsidR="005F14B5" w:rsidRPr="00F27205">
        <w:t>.</w:t>
      </w:r>
    </w:p>
    <w:p w14:paraId="5824D993" w14:textId="5B40EC0D" w:rsidR="009105E4" w:rsidRDefault="005F14B5" w:rsidP="009871BE">
      <w:pPr>
        <w:numPr>
          <w:ilvl w:val="1"/>
          <w:numId w:val="4"/>
        </w:numPr>
      </w:pPr>
      <w:r w:rsidRPr="00F27205">
        <w:t xml:space="preserve">If the dispute is not resolved </w:t>
      </w:r>
      <w:r w:rsidR="009105E4">
        <w:t>by negotiation</w:t>
      </w:r>
      <w:r w:rsidRPr="00F27205">
        <w:t xml:space="preserve"> within 15 Business Days </w:t>
      </w:r>
      <w:r w:rsidR="009105E4">
        <w:t xml:space="preserve">(or such other period as the Parties may agree in writing) </w:t>
      </w:r>
      <w:r w:rsidRPr="00F27205">
        <w:t>of the date of the Dispute Notice, then the Parties shall submit the dispute to</w:t>
      </w:r>
      <w:r w:rsidR="009105E4">
        <w:t>:</w:t>
      </w:r>
    </w:p>
    <w:p w14:paraId="3DAC08ED" w14:textId="77777777" w:rsidR="009105E4" w:rsidRDefault="009105E4" w:rsidP="00DB3B9A">
      <w:pPr>
        <w:numPr>
          <w:ilvl w:val="2"/>
          <w:numId w:val="4"/>
        </w:numPr>
      </w:pPr>
      <w:r>
        <w:t>resolution by an independent expert agreeable to both parties; or</w:t>
      </w:r>
    </w:p>
    <w:p w14:paraId="1AFD01AE" w14:textId="4E669B4A" w:rsidR="005F14B5" w:rsidRDefault="009105E4" w:rsidP="00DB3B9A">
      <w:pPr>
        <w:numPr>
          <w:ilvl w:val="2"/>
          <w:numId w:val="4"/>
        </w:numPr>
      </w:pPr>
      <w:proofErr w:type="gramStart"/>
      <w:r>
        <w:t>where</w:t>
      </w:r>
      <w:proofErr w:type="gramEnd"/>
      <w:r>
        <w:t xml:space="preserve"> the Parties cannot agree upon an independent expert within 5 Business Days after the expiry of the negotiation period referred to above, </w:t>
      </w:r>
      <w:r w:rsidR="005F14B5" w:rsidRPr="00F27205">
        <w:t xml:space="preserve">arbitration pursuant to the Arbitration Act 1996 (excluding paragraphs 4 and 5 of the Second Schedule to </w:t>
      </w:r>
      <w:r w:rsidR="00FA00C7">
        <w:t>that</w:t>
      </w:r>
      <w:r w:rsidR="005F14B5" w:rsidRPr="00F27205">
        <w:t xml:space="preserve"> Act).</w:t>
      </w:r>
    </w:p>
    <w:p w14:paraId="773635E5" w14:textId="77777777" w:rsidR="00257E94" w:rsidRDefault="00257E94" w:rsidP="00257E94">
      <w:pPr>
        <w:numPr>
          <w:ilvl w:val="1"/>
          <w:numId w:val="4"/>
        </w:numPr>
      </w:pPr>
      <w:r>
        <w:t>The arbitration will be conducted by an arbitrator appointed:</w:t>
      </w:r>
    </w:p>
    <w:p w14:paraId="75BE802F" w14:textId="77777777" w:rsidR="00257E94" w:rsidRDefault="00257E94" w:rsidP="00257E94">
      <w:pPr>
        <w:numPr>
          <w:ilvl w:val="2"/>
          <w:numId w:val="4"/>
        </w:numPr>
      </w:pPr>
      <w:r>
        <w:t xml:space="preserve">jointly by the Parties; or </w:t>
      </w:r>
    </w:p>
    <w:p w14:paraId="28487DCB" w14:textId="77777777" w:rsidR="00257E94" w:rsidRPr="00F27205" w:rsidRDefault="00257E94" w:rsidP="00257E94">
      <w:pPr>
        <w:numPr>
          <w:ilvl w:val="2"/>
          <w:numId w:val="4"/>
        </w:numPr>
      </w:pPr>
      <w:r>
        <w:t>if the Parties cannot agree on an arbitrator within 25 Business Days of the date of the Dispute Notice, by the President of the Arbitrators and Mediators’ Institute of New Zealand upon the application of either Party</w:t>
      </w:r>
      <w:r w:rsidRPr="00F27205">
        <w:t>.</w:t>
      </w:r>
    </w:p>
    <w:p w14:paraId="000E8BD3" w14:textId="77777777" w:rsidR="005F14B5" w:rsidRPr="00F27205" w:rsidRDefault="00257E94" w:rsidP="009871BE">
      <w:pPr>
        <w:numPr>
          <w:ilvl w:val="1"/>
          <w:numId w:val="4"/>
        </w:numPr>
      </w:pPr>
      <w:r w:rsidRPr="00257E94">
        <w:t>Nothing in this</w:t>
      </w:r>
      <w:r>
        <w:rPr>
          <w:i/>
        </w:rPr>
        <w:t xml:space="preserve"> s</w:t>
      </w:r>
      <w:r w:rsidR="005F14B5" w:rsidRPr="00F27205">
        <w:rPr>
          <w:i/>
        </w:rPr>
        <w:t xml:space="preserve">ection </w:t>
      </w:r>
      <w:r w:rsidR="00885EF3">
        <w:rPr>
          <w:i/>
        </w:rPr>
        <w:t>18</w:t>
      </w:r>
      <w:r w:rsidR="005F14B5" w:rsidRPr="00F27205">
        <w:t xml:space="preserve"> affect</w:t>
      </w:r>
      <w:r>
        <w:t>s</w:t>
      </w:r>
      <w:r w:rsidR="005F14B5" w:rsidRPr="00F27205">
        <w:t xml:space="preserve"> either Party’s right to seek urgent interlocutory relief. </w:t>
      </w:r>
    </w:p>
    <w:p w14:paraId="4916BE2C" w14:textId="77777777" w:rsidR="00C6575C" w:rsidRPr="00530C8E" w:rsidRDefault="005604F6" w:rsidP="009871BE">
      <w:pPr>
        <w:pStyle w:val="Heading1"/>
        <w:numPr>
          <w:ilvl w:val="0"/>
          <w:numId w:val="4"/>
        </w:numPr>
      </w:pPr>
      <w:bookmarkStart w:id="2094" w:name="_Toc521675272"/>
      <w:bookmarkEnd w:id="2065"/>
      <w:bookmarkEnd w:id="2093"/>
      <w:r>
        <w:rPr>
          <w:snapToGrid w:val="0"/>
        </w:rPr>
        <w:t>general</w:t>
      </w:r>
      <w:r w:rsidR="00822F96">
        <w:rPr>
          <w:snapToGrid w:val="0"/>
        </w:rPr>
        <w:t xml:space="preserve"> AND LEGAL</w:t>
      </w:r>
      <w:bookmarkEnd w:id="2094"/>
    </w:p>
    <w:p w14:paraId="088A7162" w14:textId="77777777" w:rsidR="005604F6" w:rsidRPr="00D23D4C" w:rsidRDefault="005604F6" w:rsidP="00E923DE">
      <w:pPr>
        <w:pStyle w:val="Heading2"/>
        <w:rPr>
          <w:snapToGrid w:val="0"/>
          <w:lang w:val="en-AU"/>
        </w:rPr>
      </w:pPr>
      <w:r w:rsidRPr="00D23D4C">
        <w:rPr>
          <w:snapToGrid w:val="0"/>
          <w:lang w:val="en-AU"/>
        </w:rPr>
        <w:t>Notices</w:t>
      </w:r>
    </w:p>
    <w:p w14:paraId="422C8415" w14:textId="2123B208" w:rsidR="00137C79" w:rsidRPr="00B93DE6" w:rsidRDefault="00137C79" w:rsidP="00137C79">
      <w:pPr>
        <w:numPr>
          <w:ilvl w:val="1"/>
          <w:numId w:val="4"/>
        </w:numPr>
        <w:rPr>
          <w:i/>
        </w:rPr>
      </w:pPr>
      <w:r w:rsidRPr="00530C8E">
        <w:t xml:space="preserve">Subject to </w:t>
      </w:r>
      <w:r w:rsidRPr="00530C8E">
        <w:rPr>
          <w:i/>
        </w:rPr>
        <w:t>section</w:t>
      </w:r>
      <w:r w:rsidRPr="00530C8E">
        <w:t xml:space="preserve"> </w:t>
      </w:r>
      <w:r w:rsidR="00E516C6">
        <w:rPr>
          <w:i/>
        </w:rPr>
        <w:t>19.2</w:t>
      </w:r>
      <w:r>
        <w:t>,</w:t>
      </w:r>
      <w:r w:rsidRPr="00530C8E">
        <w:rPr>
          <w:i/>
        </w:rPr>
        <w:t xml:space="preserve"> </w:t>
      </w:r>
      <w:r w:rsidRPr="00530C8E">
        <w:t xml:space="preserve">all </w:t>
      </w:r>
      <w:r w:rsidR="007C0C67">
        <w:t xml:space="preserve">legal </w:t>
      </w:r>
      <w:r w:rsidRPr="00530C8E">
        <w:t>notices</w:t>
      </w:r>
      <w:r>
        <w:t xml:space="preserve"> </w:t>
      </w:r>
      <w:r w:rsidR="007C0C67">
        <w:t>to be</w:t>
      </w:r>
      <w:r>
        <w:t xml:space="preserve"> provided under</w:t>
      </w:r>
      <w:r w:rsidRPr="00530C8E">
        <w:t xml:space="preserve"> this </w:t>
      </w:r>
      <w:r w:rsidR="00E516C6">
        <w:t>Agreement</w:t>
      </w:r>
      <w:r>
        <w:t xml:space="preserve"> </w:t>
      </w:r>
      <w:r w:rsidR="00960970">
        <w:t>(</w:t>
      </w:r>
      <w:r w:rsidR="00854E36">
        <w:t>which excludes all notifications of an operational nature required to be provided under this Agreement via OATIS)</w:t>
      </w:r>
      <w:r w:rsidR="00960970">
        <w:t xml:space="preserve"> </w:t>
      </w:r>
      <w:r>
        <w:t>must</w:t>
      </w:r>
      <w:r w:rsidRPr="00530C8E">
        <w:t xml:space="preserve"> be in writing and shall be deemed </w:t>
      </w:r>
      <w:r>
        <w:t>served</w:t>
      </w:r>
      <w:r w:rsidRPr="00530C8E">
        <w:t xml:space="preserve"> if personally delivered</w:t>
      </w:r>
      <w:r>
        <w:t xml:space="preserve"> or</w:t>
      </w:r>
      <w:r w:rsidRPr="00530C8E">
        <w:t xml:space="preserve"> sent by registered mail</w:t>
      </w:r>
      <w:r>
        <w:t xml:space="preserve"> or email to:</w:t>
      </w:r>
    </w:p>
    <w:p w14:paraId="40D3FE68" w14:textId="7B122741" w:rsidR="00137C79" w:rsidRPr="00530C8E" w:rsidRDefault="00137C79" w:rsidP="00137C79">
      <w:pPr>
        <w:numPr>
          <w:ilvl w:val="2"/>
          <w:numId w:val="4"/>
        </w:numPr>
        <w:rPr>
          <w:i/>
        </w:rPr>
      </w:pPr>
      <w:r>
        <w:t>in the case of First Gas, the contact</w:t>
      </w:r>
      <w:r w:rsidRPr="00530C8E">
        <w:t xml:space="preserve"> set </w:t>
      </w:r>
      <w:r>
        <w:t>out</w:t>
      </w:r>
      <w:r w:rsidRPr="00530C8E">
        <w:t xml:space="preserve"> below</w:t>
      </w:r>
      <w:r>
        <w:t xml:space="preserve"> (</w:t>
      </w:r>
      <w:r w:rsidRPr="00530C8E">
        <w:t xml:space="preserve">or other </w:t>
      </w:r>
      <w:r>
        <w:t>contact First Gas</w:t>
      </w:r>
      <w:r w:rsidRPr="00530C8E">
        <w:t xml:space="preserve"> </w:t>
      </w:r>
      <w:r>
        <w:t>may notify in writing):</w:t>
      </w:r>
    </w:p>
    <w:p w14:paraId="1FD3C163" w14:textId="738411EF" w:rsidR="00137C79" w:rsidRDefault="00137C79" w:rsidP="00137C79">
      <w:pPr>
        <w:spacing w:after="0"/>
        <w:ind w:left="1248" w:hanging="1"/>
      </w:pPr>
      <w:r>
        <w:t xml:space="preserve">Transmission </w:t>
      </w:r>
      <w:r w:rsidRPr="00530C8E">
        <w:t xml:space="preserve">Manager – </w:t>
      </w:r>
      <w:r>
        <w:t>Commercial</w:t>
      </w:r>
      <w:r w:rsidRPr="00530C8E">
        <w:br/>
      </w:r>
      <w:r>
        <w:t xml:space="preserve">First </w:t>
      </w:r>
      <w:r w:rsidRPr="00530C8E">
        <w:t>Gas Limited</w:t>
      </w:r>
      <w:r w:rsidRPr="00530C8E">
        <w:br/>
      </w:r>
      <w:r>
        <w:t>Level 6,</w:t>
      </w:r>
      <w:del w:id="2095" w:author="Bell Gully" w:date="2018-08-14T20:49:00Z">
        <w:r w:rsidDel="003601D7">
          <w:delText xml:space="preserve"> Resimac House</w:delText>
        </w:r>
      </w:del>
      <w:ins w:id="2096" w:author="Bell Gully" w:date="2018-08-14T20:49:00Z">
        <w:r w:rsidR="003601D7">
          <w:t xml:space="preserve"> Midland Chambers</w:t>
        </w:r>
      </w:ins>
    </w:p>
    <w:p w14:paraId="19AEB222" w14:textId="77777777" w:rsidR="00137C79" w:rsidRDefault="00137C79" w:rsidP="00137C79">
      <w:pPr>
        <w:ind w:left="1248" w:hanging="1"/>
      </w:pPr>
      <w:r>
        <w:t>45 Johnston Street</w:t>
      </w:r>
      <w:r w:rsidRPr="00530C8E">
        <w:br/>
        <w:t xml:space="preserve">PO Box </w:t>
      </w:r>
      <w:r>
        <w:t>865</w:t>
      </w:r>
      <w:r w:rsidRPr="00530C8E">
        <w:br/>
      </w:r>
      <w:r>
        <w:t>Wellington 6011,</w:t>
      </w:r>
    </w:p>
    <w:p w14:paraId="5DF47A8C" w14:textId="77777777" w:rsidR="00137C79" w:rsidRDefault="00137C79" w:rsidP="00137C79">
      <w:pPr>
        <w:ind w:left="624" w:firstLine="623"/>
      </w:pPr>
      <w:r>
        <w:t xml:space="preserve">Email: [    </w:t>
      </w:r>
      <w:proofErr w:type="gramStart"/>
      <w:r>
        <w:t>]@firstgas.co.nz</w:t>
      </w:r>
      <w:proofErr w:type="gramEnd"/>
      <w:r>
        <w:t>; and</w:t>
      </w:r>
    </w:p>
    <w:p w14:paraId="070E2F8B" w14:textId="616436B8" w:rsidR="00137C79" w:rsidRPr="00B879E6" w:rsidRDefault="00137C79" w:rsidP="00137C79">
      <w:pPr>
        <w:numPr>
          <w:ilvl w:val="2"/>
          <w:numId w:val="4"/>
        </w:numPr>
      </w:pPr>
      <w:proofErr w:type="gramStart"/>
      <w:r>
        <w:lastRenderedPageBreak/>
        <w:t>in</w:t>
      </w:r>
      <w:proofErr w:type="gramEnd"/>
      <w:r>
        <w:t xml:space="preserve"> the case of </w:t>
      </w:r>
      <w:r w:rsidR="00E516C6">
        <w:t>the Interconnected Party</w:t>
      </w:r>
      <w:r>
        <w:t xml:space="preserve">, the </w:t>
      </w:r>
      <w:r w:rsidR="00E516C6">
        <w:rPr>
          <w:snapToGrid w:val="0"/>
        </w:rPr>
        <w:t>contact set out below</w:t>
      </w:r>
      <w:r>
        <w:rPr>
          <w:snapToGrid w:val="0"/>
        </w:rPr>
        <w:t xml:space="preserve"> (</w:t>
      </w:r>
      <w:r w:rsidRPr="00F32953">
        <w:rPr>
          <w:snapToGrid w:val="0"/>
        </w:rPr>
        <w:t>or other contact</w:t>
      </w:r>
      <w:r>
        <w:rPr>
          <w:snapToGrid w:val="0"/>
        </w:rPr>
        <w:t xml:space="preserve"> the </w:t>
      </w:r>
      <w:r w:rsidR="00E516C6">
        <w:rPr>
          <w:snapToGrid w:val="0"/>
        </w:rPr>
        <w:t>Interconnected Party</w:t>
      </w:r>
      <w:r w:rsidRPr="00F32953">
        <w:rPr>
          <w:snapToGrid w:val="0"/>
        </w:rPr>
        <w:t xml:space="preserve"> may </w:t>
      </w:r>
      <w:r>
        <w:rPr>
          <w:snapToGrid w:val="0"/>
        </w:rPr>
        <w:t>notify to First Gas</w:t>
      </w:r>
      <w:r w:rsidRPr="00F32953">
        <w:rPr>
          <w:snapToGrid w:val="0"/>
        </w:rPr>
        <w:t xml:space="preserve"> in writing</w:t>
      </w:r>
      <w:r>
        <w:rPr>
          <w:snapToGrid w:val="0"/>
        </w:rPr>
        <w:t>).</w:t>
      </w:r>
    </w:p>
    <w:p w14:paraId="4642A370" w14:textId="77777777" w:rsidR="00E516C6" w:rsidRDefault="00E516C6" w:rsidP="00B879E6">
      <w:pPr>
        <w:pStyle w:val="ListParagraph"/>
        <w:spacing w:after="0"/>
        <w:ind w:left="1247"/>
      </w:pPr>
      <w:r>
        <w:t>[                        ]</w:t>
      </w:r>
      <w:r w:rsidRPr="00530C8E">
        <w:br/>
      </w:r>
      <w:r>
        <w:t>[                        ]</w:t>
      </w:r>
      <w:r w:rsidRPr="00530C8E">
        <w:br/>
      </w:r>
      <w:r>
        <w:t>[                        ]</w:t>
      </w:r>
    </w:p>
    <w:p w14:paraId="0584E585" w14:textId="77777777" w:rsidR="00E516C6" w:rsidRDefault="00E516C6" w:rsidP="00B879E6">
      <w:pPr>
        <w:pStyle w:val="ListParagraph"/>
        <w:ind w:left="1247"/>
      </w:pPr>
      <w:r>
        <w:t>[                        ]</w:t>
      </w:r>
      <w:r w:rsidRPr="00530C8E">
        <w:br/>
      </w:r>
      <w:r>
        <w:t>[                        ]</w:t>
      </w:r>
      <w:r w:rsidRPr="00530C8E">
        <w:br/>
      </w:r>
      <w:r>
        <w:t>[                        ],</w:t>
      </w:r>
    </w:p>
    <w:p w14:paraId="5665CD06" w14:textId="5C940F07" w:rsidR="00E516C6" w:rsidRDefault="00E516C6" w:rsidP="00B879E6">
      <w:pPr>
        <w:pStyle w:val="ListParagraph"/>
        <w:ind w:left="624" w:firstLine="623"/>
      </w:pPr>
      <w:r>
        <w:t xml:space="preserve">Email: [    </w:t>
      </w:r>
      <w:proofErr w:type="gramStart"/>
      <w:r>
        <w:t>]@</w:t>
      </w:r>
      <w:r w:rsidR="007C0C67">
        <w:t>abcde</w:t>
      </w:r>
      <w:r>
        <w:t>.co.nz</w:t>
      </w:r>
      <w:proofErr w:type="gramEnd"/>
    </w:p>
    <w:p w14:paraId="1A773161" w14:textId="7783BCE1" w:rsidR="00137C79" w:rsidRPr="00530C8E" w:rsidRDefault="007828B0" w:rsidP="00137C79">
      <w:pPr>
        <w:numPr>
          <w:ilvl w:val="1"/>
          <w:numId w:val="4"/>
        </w:numPr>
        <w:rPr>
          <w:snapToGrid w:val="0"/>
        </w:rPr>
      </w:pPr>
      <w:r>
        <w:t>Any</w:t>
      </w:r>
      <w:r w:rsidR="00137C79" w:rsidRPr="00530C8E">
        <w:t xml:space="preserve"> </w:t>
      </w:r>
      <w:r w:rsidR="00DE00E4">
        <w:t xml:space="preserve">legal </w:t>
      </w:r>
      <w:r w:rsidR="00137C79" w:rsidRPr="00530C8E">
        <w:t>notice</w:t>
      </w:r>
      <w:r w:rsidR="00137C79">
        <w:t xml:space="preserve"> sent</w:t>
      </w:r>
      <w:r w:rsidR="00137C79" w:rsidRPr="00530C8E">
        <w:t xml:space="preserve">: </w:t>
      </w:r>
    </w:p>
    <w:p w14:paraId="117AD1AE" w14:textId="7B7990BF" w:rsidR="00D8753C" w:rsidRPr="0035376D" w:rsidDel="00E5036E" w:rsidRDefault="007C0C67" w:rsidP="00EE41DB">
      <w:pPr>
        <w:numPr>
          <w:ilvl w:val="2"/>
          <w:numId w:val="4"/>
        </w:numPr>
        <w:rPr>
          <w:del w:id="2097" w:author="Bell Gully" w:date="2018-06-29T14:52:00Z"/>
          <w:snapToGrid w:val="0"/>
        </w:rPr>
      </w:pPr>
      <w:del w:id="2098" w:author="Bell Gully" w:date="2018-06-29T14:52:00Z">
        <w:r w:rsidDel="00E5036E">
          <w:delText>via OATIS</w:delText>
        </w:r>
        <w:r w:rsidR="00D8753C" w:rsidDel="00E5036E">
          <w:delText>;</w:delText>
        </w:r>
        <w:r w:rsidDel="00E5036E">
          <w:delText xml:space="preserve"> or</w:delText>
        </w:r>
        <w:r w:rsidR="00EE41DB" w:rsidDel="00E5036E">
          <w:delText xml:space="preserve"> </w:delText>
        </w:r>
      </w:del>
    </w:p>
    <w:p w14:paraId="5635D1F3" w14:textId="1F1DB5BB" w:rsidR="00137C79" w:rsidRPr="00EE41DB" w:rsidRDefault="00137C79" w:rsidP="00EE41DB">
      <w:pPr>
        <w:numPr>
          <w:ilvl w:val="2"/>
          <w:numId w:val="4"/>
        </w:numPr>
        <w:rPr>
          <w:snapToGrid w:val="0"/>
        </w:rPr>
      </w:pPr>
      <w:r>
        <w:t>by</w:t>
      </w:r>
      <w:r w:rsidRPr="00530C8E">
        <w:t xml:space="preserve"> email shall</w:t>
      </w:r>
      <w:r>
        <w:t xml:space="preserve"> </w:t>
      </w:r>
      <w:ins w:id="2099" w:author="Bell Gully" w:date="2018-06-29T14:52:00Z">
        <w:r w:rsidR="00E5036E">
          <w:t xml:space="preserve">expressly and prominently state that it is a formal notice for the purposes of this </w:t>
        </w:r>
        <w:r w:rsidR="00E5036E" w:rsidRPr="00CB5E2F">
          <w:rPr>
            <w:i/>
          </w:rPr>
          <w:t>section 19</w:t>
        </w:r>
        <w:r w:rsidR="00E5036E">
          <w:t xml:space="preserve"> and </w:t>
        </w:r>
      </w:ins>
      <w:r>
        <w:t>(</w:t>
      </w:r>
      <w:r w:rsidRPr="00EE41DB">
        <w:rPr>
          <w:snapToGrid w:val="0"/>
        </w:rPr>
        <w:t xml:space="preserve">unless the sender receives an automatic response stating that the recipient’s email address does not exist or </w:t>
      </w:r>
      <w:r w:rsidR="00EE41DB">
        <w:rPr>
          <w:snapToGrid w:val="0"/>
        </w:rPr>
        <w:t xml:space="preserve">that </w:t>
      </w:r>
      <w:r w:rsidRPr="00EE41DB">
        <w:rPr>
          <w:snapToGrid w:val="0"/>
        </w:rPr>
        <w:t>the email has not been successfully sent):</w:t>
      </w:r>
    </w:p>
    <w:p w14:paraId="69C44C03" w14:textId="7D0C34C1" w:rsidR="00137C79" w:rsidRPr="00B93DE6" w:rsidRDefault="00137C79" w:rsidP="00137C79">
      <w:pPr>
        <w:pStyle w:val="ListParagraph"/>
        <w:numPr>
          <w:ilvl w:val="3"/>
          <w:numId w:val="4"/>
        </w:numPr>
        <w:rPr>
          <w:snapToGrid w:val="0"/>
        </w:rPr>
      </w:pPr>
      <w:r w:rsidRPr="00530C8E">
        <w:t xml:space="preserve">if sent prior to </w:t>
      </w:r>
      <w:r w:rsidR="007C0C67">
        <w:t>1600</w:t>
      </w:r>
      <w:r w:rsidRPr="00530C8E">
        <w:t xml:space="preserve"> on any Business Day, be deemed served on that Business Day</w:t>
      </w:r>
      <w:r>
        <w:t>; or</w:t>
      </w:r>
    </w:p>
    <w:p w14:paraId="67E2B3A0" w14:textId="5850C7B3" w:rsidR="00D80647" w:rsidRPr="00DB3B9A" w:rsidRDefault="00137C79" w:rsidP="00137C79">
      <w:pPr>
        <w:pStyle w:val="ListParagraph"/>
        <w:numPr>
          <w:ilvl w:val="3"/>
          <w:numId w:val="4"/>
        </w:numPr>
        <w:rPr>
          <w:snapToGrid w:val="0"/>
        </w:rPr>
      </w:pPr>
      <w:r>
        <w:t>i</w:t>
      </w:r>
      <w:r w:rsidRPr="00530C8E">
        <w:t xml:space="preserve">f sent after </w:t>
      </w:r>
      <w:r w:rsidR="007C0C67">
        <w:t>1600</w:t>
      </w:r>
      <w:r w:rsidRPr="00530C8E">
        <w:t xml:space="preserve"> on any Business Day, shall be deemed served on the next Business Day</w:t>
      </w:r>
      <w:r w:rsidR="00D80647">
        <w:t>; or</w:t>
      </w:r>
    </w:p>
    <w:p w14:paraId="2AA50F25" w14:textId="799C52A8" w:rsidR="00137C79" w:rsidRPr="00D8753C" w:rsidRDefault="00D80647" w:rsidP="00DE00E4">
      <w:pPr>
        <w:numPr>
          <w:ilvl w:val="2"/>
          <w:numId w:val="4"/>
        </w:numPr>
        <w:rPr>
          <w:snapToGrid w:val="0"/>
        </w:rPr>
      </w:pPr>
      <w:proofErr w:type="gramStart"/>
      <w:r w:rsidRPr="00530C8E">
        <w:t>by</w:t>
      </w:r>
      <w:proofErr w:type="gramEnd"/>
      <w:r w:rsidRPr="00530C8E">
        <w:t xml:space="preserve"> registered mail shall be deemed served on the earlier of the date of </w:t>
      </w:r>
      <w:r>
        <w:t>receipt</w:t>
      </w:r>
      <w:r w:rsidRPr="00530C8E">
        <w:t xml:space="preserve"> or on the second Business Day after the </w:t>
      </w:r>
      <w:r>
        <w:t>notice</w:t>
      </w:r>
      <w:r w:rsidRPr="00530C8E">
        <w:t xml:space="preserve"> was committed to post</w:t>
      </w:r>
      <w:r w:rsidR="00137C79" w:rsidRPr="00530C8E">
        <w:t>.</w:t>
      </w:r>
    </w:p>
    <w:p w14:paraId="7D1BED6A" w14:textId="5901B61D" w:rsidR="00D8753C" w:rsidRPr="00B93DE6" w:rsidRDefault="00D8753C" w:rsidP="00D8753C">
      <w:pPr>
        <w:ind w:left="624"/>
        <w:rPr>
          <w:snapToGrid w:val="0"/>
        </w:rPr>
      </w:pPr>
      <w:bookmarkStart w:id="2100" w:name="_Hlk501609908"/>
      <w:r w:rsidRPr="0002774D">
        <w:rPr>
          <w:snapToGrid w:val="0"/>
        </w:rPr>
        <w:t xml:space="preserve">A notice concerning breach of this </w:t>
      </w:r>
      <w:r>
        <w:rPr>
          <w:snapToGrid w:val="0"/>
        </w:rPr>
        <w:t>Agreement</w:t>
      </w:r>
      <w:r w:rsidRPr="0002774D">
        <w:rPr>
          <w:snapToGrid w:val="0"/>
        </w:rPr>
        <w:t xml:space="preserve"> must be sent by email</w:t>
      </w:r>
      <w:r>
        <w:rPr>
          <w:snapToGrid w:val="0"/>
        </w:rPr>
        <w:t>.</w:t>
      </w:r>
      <w:bookmarkEnd w:id="2100"/>
    </w:p>
    <w:p w14:paraId="1942C22E" w14:textId="5AF1D66F" w:rsidR="00137C79" w:rsidRPr="00DE00E4" w:rsidRDefault="00811365" w:rsidP="00137C79">
      <w:pPr>
        <w:pStyle w:val="Heading2"/>
        <w:rPr>
          <w:snapToGrid w:val="0"/>
        </w:rPr>
      </w:pPr>
      <w:bookmarkStart w:id="2101" w:name="_Toc57649821"/>
      <w:ins w:id="2102" w:author="Bell Gully" w:date="2018-07-07T20:18:00Z">
        <w:r>
          <w:rPr>
            <w:snapToGrid w:val="0"/>
            <w:lang w:val="en-AU"/>
          </w:rPr>
          <w:t xml:space="preserve">Confidential Information and </w:t>
        </w:r>
      </w:ins>
      <w:r w:rsidR="00137C79" w:rsidRPr="00D23D4C">
        <w:rPr>
          <w:snapToGrid w:val="0"/>
          <w:lang w:val="en-AU"/>
        </w:rPr>
        <w:t>Disclosure of Agreement</w:t>
      </w:r>
    </w:p>
    <w:p w14:paraId="30A80C57" w14:textId="63764BB8" w:rsidR="00811365" w:rsidRDefault="00811365" w:rsidP="00811365">
      <w:pPr>
        <w:numPr>
          <w:ilvl w:val="1"/>
          <w:numId w:val="4"/>
        </w:numPr>
        <w:rPr>
          <w:ins w:id="2103" w:author="Bell Gully" w:date="2018-07-07T20:18:00Z"/>
        </w:rPr>
      </w:pPr>
      <w:ins w:id="2104" w:author="Bell Gully" w:date="2018-07-07T20:18:00Z">
        <w:r>
          <w:t xml:space="preserve">Subject to </w:t>
        </w:r>
        <w:r>
          <w:rPr>
            <w:i/>
          </w:rPr>
          <w:t>section</w:t>
        </w:r>
        <w:r w:rsidRPr="0004672C">
          <w:rPr>
            <w:i/>
          </w:rPr>
          <w:t xml:space="preserve"> 19.4</w:t>
        </w:r>
        <w:r>
          <w:t xml:space="preserve"> and </w:t>
        </w:r>
        <w:r w:rsidRPr="0004672C">
          <w:rPr>
            <w:i/>
          </w:rPr>
          <w:t>section 19.5</w:t>
        </w:r>
        <w:r>
          <w:t xml:space="preserve">, each Party shall keep confidential and not disclose any information made available to it by, on behalf of, or at the request of, the other Party in relation to this Agreement or that relates to the business or operations of such other Party. </w:t>
        </w:r>
      </w:ins>
    </w:p>
    <w:p w14:paraId="39EE2EE3" w14:textId="77777777" w:rsidR="00811365" w:rsidRDefault="00811365" w:rsidP="00811365">
      <w:pPr>
        <w:numPr>
          <w:ilvl w:val="1"/>
          <w:numId w:val="4"/>
        </w:numPr>
        <w:rPr>
          <w:ins w:id="2105" w:author="Bell Gully" w:date="2018-07-07T20:18:00Z"/>
        </w:rPr>
      </w:pPr>
      <w:ins w:id="2106" w:author="Bell Gully" w:date="2018-07-07T20:18:00Z">
        <w:r>
          <w:t>A Party may disclose such information to the extent that:</w:t>
        </w:r>
      </w:ins>
    </w:p>
    <w:p w14:paraId="018986AC" w14:textId="77777777" w:rsidR="00811365" w:rsidRPr="00A400FB" w:rsidRDefault="00811365" w:rsidP="00811365">
      <w:pPr>
        <w:numPr>
          <w:ilvl w:val="2"/>
          <w:numId w:val="4"/>
        </w:numPr>
        <w:rPr>
          <w:ins w:id="2107" w:author="Bell Gully" w:date="2018-07-07T20:18:00Z"/>
        </w:rPr>
      </w:pPr>
      <w:ins w:id="2108" w:author="Bell Gully" w:date="2018-07-07T20:18:00Z">
        <w:r w:rsidRPr="00A400FB">
          <w:t xml:space="preserve">the information </w:t>
        </w:r>
        <w:r>
          <w:t xml:space="preserve">is in the </w:t>
        </w:r>
        <w:r w:rsidRPr="00A400FB">
          <w:t xml:space="preserve">public </w:t>
        </w:r>
        <w:r>
          <w:t>domain, other than by a breach of this Agreement by such Party;</w:t>
        </w:r>
        <w:r w:rsidRPr="00A400FB">
          <w:t xml:space="preserve"> </w:t>
        </w:r>
      </w:ins>
    </w:p>
    <w:p w14:paraId="14001D8C" w14:textId="77777777" w:rsidR="00811365" w:rsidRPr="00A400FB" w:rsidRDefault="00811365" w:rsidP="00811365">
      <w:pPr>
        <w:numPr>
          <w:ilvl w:val="2"/>
          <w:numId w:val="4"/>
        </w:numPr>
        <w:rPr>
          <w:ins w:id="2109" w:author="Bell Gully" w:date="2018-07-07T20:18:00Z"/>
        </w:rPr>
      </w:pPr>
      <w:ins w:id="2110" w:author="Bell Gully" w:date="2018-07-07T20:18:00Z">
        <w:r w:rsidRPr="00A400FB">
          <w:t xml:space="preserve">the information was </w:t>
        </w:r>
        <w:r>
          <w:t xml:space="preserve">already </w:t>
        </w:r>
        <w:r w:rsidRPr="00A400FB">
          <w:t xml:space="preserve">known to </w:t>
        </w:r>
        <w:r>
          <w:t>the Party</w:t>
        </w:r>
        <w:r w:rsidRPr="00A400FB">
          <w:t xml:space="preserve"> and was not </w:t>
        </w:r>
        <w:r>
          <w:t xml:space="preserve">then </w:t>
        </w:r>
        <w:r w:rsidRPr="00A400FB">
          <w:t>subject to any obligation of confidentiality;</w:t>
        </w:r>
      </w:ins>
    </w:p>
    <w:p w14:paraId="637A4C04" w14:textId="77777777" w:rsidR="00811365" w:rsidRDefault="00811365" w:rsidP="00811365">
      <w:pPr>
        <w:numPr>
          <w:ilvl w:val="2"/>
          <w:numId w:val="4"/>
        </w:numPr>
        <w:rPr>
          <w:ins w:id="2111" w:author="Bell Gully" w:date="2018-07-07T20:18:00Z"/>
        </w:rPr>
      </w:pPr>
      <w:ins w:id="2112" w:author="Bell Gully" w:date="2018-07-07T20:18:00Z">
        <w:r>
          <w:t xml:space="preserve">disclosure to such Party’s </w:t>
        </w:r>
        <w:r w:rsidRPr="004D1EC2">
          <w:t>professional advisor(s) or consultant(s) on a need to know basis</w:t>
        </w:r>
        <w:r w:rsidRPr="00A400FB">
          <w:t xml:space="preserve"> </w:t>
        </w:r>
        <w:r>
          <w:t>is required;</w:t>
        </w:r>
      </w:ins>
    </w:p>
    <w:p w14:paraId="65C317B8" w14:textId="19493CB9" w:rsidR="00811365" w:rsidRDefault="00811365" w:rsidP="00811365">
      <w:pPr>
        <w:numPr>
          <w:ilvl w:val="2"/>
          <w:numId w:val="4"/>
        </w:numPr>
        <w:rPr>
          <w:ins w:id="2113" w:author="Bell Gully" w:date="2018-07-07T20:18:00Z"/>
        </w:rPr>
      </w:pPr>
      <w:ins w:id="2114" w:author="Bell Gully" w:date="2018-07-07T20:18:00Z">
        <w:r>
          <w:lastRenderedPageBreak/>
          <w:t xml:space="preserve">disclosure is necessary by First Gas </w:t>
        </w:r>
        <w:r w:rsidRPr="00A400FB">
          <w:t xml:space="preserve">to maintain the safety and reliability of the Transmission System, or is required to give effect to the </w:t>
        </w:r>
        <w:r>
          <w:t>Code, a</w:t>
        </w:r>
        <w:r w:rsidRPr="00A400FB">
          <w:t xml:space="preserve"> TSA</w:t>
        </w:r>
      </w:ins>
      <w:ins w:id="2115" w:author="Bell Gully" w:date="2018-07-13T13:45:00Z">
        <w:r w:rsidR="005D257A" w:rsidRPr="005D257A">
          <w:t>, a supplementary agreement</w:t>
        </w:r>
      </w:ins>
      <w:ins w:id="2116" w:author="Bell Gully" w:date="2018-07-07T20:18:00Z">
        <w:r w:rsidRPr="00A400FB">
          <w:t xml:space="preserve"> </w:t>
        </w:r>
        <w:r>
          <w:t>or an interconnection agreement</w:t>
        </w:r>
        <w:r w:rsidRPr="00A400FB">
          <w:t>;</w:t>
        </w:r>
      </w:ins>
    </w:p>
    <w:p w14:paraId="0871E356" w14:textId="278BD6E2" w:rsidR="00811365" w:rsidRPr="00A400FB" w:rsidRDefault="00811365" w:rsidP="00811365">
      <w:pPr>
        <w:numPr>
          <w:ilvl w:val="2"/>
          <w:numId w:val="4"/>
        </w:numPr>
        <w:rPr>
          <w:ins w:id="2117" w:author="Bell Gully" w:date="2018-07-07T20:18:00Z"/>
        </w:rPr>
      </w:pPr>
      <w:ins w:id="2118" w:author="Bell Gully" w:date="2018-07-07T20:18:00Z">
        <w:r>
          <w:t>this Agreement or the Code contemplates or requires the disclosure or provision of the information (or information or analysis derived from such information) on OATIS</w:t>
        </w:r>
      </w:ins>
      <w:ins w:id="2119" w:author="Bell Gully" w:date="2018-07-07T20:22:00Z">
        <w:r w:rsidR="0025596B">
          <w:t xml:space="preserve"> or otherwise contemplates or requires the disclosure of such information</w:t>
        </w:r>
      </w:ins>
      <w:ins w:id="2120" w:author="Bell Gully" w:date="2018-07-07T20:18:00Z">
        <w:r>
          <w:t>;</w:t>
        </w:r>
      </w:ins>
    </w:p>
    <w:p w14:paraId="142B0687" w14:textId="77777777" w:rsidR="00811365" w:rsidRPr="00496455" w:rsidRDefault="00811365" w:rsidP="00811365">
      <w:pPr>
        <w:numPr>
          <w:ilvl w:val="2"/>
          <w:numId w:val="4"/>
        </w:numPr>
        <w:rPr>
          <w:ins w:id="2121" w:author="Bell Gully" w:date="2018-07-07T20:18:00Z"/>
        </w:rPr>
      </w:pPr>
      <w:ins w:id="2122" w:author="Bell Gully" w:date="2018-07-07T20:18:00Z">
        <w:r w:rsidRPr="00A400FB">
          <w:t>use or disclosure is required by law (including information disclosure requirements and/or the listing rules of a recognised stock exchange) or any order of a competent court;</w:t>
        </w:r>
      </w:ins>
    </w:p>
    <w:p w14:paraId="51A629EE" w14:textId="77777777" w:rsidR="00811365" w:rsidRPr="00770CD7" w:rsidRDefault="00811365" w:rsidP="00811365">
      <w:pPr>
        <w:numPr>
          <w:ilvl w:val="2"/>
          <w:numId w:val="4"/>
        </w:numPr>
        <w:rPr>
          <w:ins w:id="2123" w:author="Bell Gully" w:date="2018-07-07T20:18:00Z"/>
        </w:rPr>
      </w:pPr>
      <w:ins w:id="2124" w:author="Bell Gully" w:date="2018-07-07T20:18:00Z">
        <w:r w:rsidRPr="0044473B">
          <w:t xml:space="preserve">the other Party has consented in writing to the use or disclosure; </w:t>
        </w:r>
      </w:ins>
    </w:p>
    <w:p w14:paraId="6EA374D6" w14:textId="77777777" w:rsidR="00811365" w:rsidRPr="00496455" w:rsidRDefault="00811365" w:rsidP="00811365">
      <w:pPr>
        <w:numPr>
          <w:ilvl w:val="2"/>
          <w:numId w:val="4"/>
        </w:numPr>
        <w:rPr>
          <w:ins w:id="2125" w:author="Bell Gully" w:date="2018-07-07T20:18:00Z"/>
        </w:rPr>
      </w:pPr>
      <w:ins w:id="2126" w:author="Bell Gully" w:date="2018-07-07T20:18:00Z">
        <w:r w:rsidRPr="004D2311">
          <w:t>the information is obtained from a third party, who</w:t>
        </w:r>
        <w:r>
          <w:t>m such Party</w:t>
        </w:r>
        <w:r w:rsidRPr="00496455">
          <w:t xml:space="preserve"> believes, in good faith, to be under no obligation of confidentiality; </w:t>
        </w:r>
      </w:ins>
    </w:p>
    <w:p w14:paraId="0FC62CBB" w14:textId="77777777" w:rsidR="00811365" w:rsidRPr="00A400FB" w:rsidRDefault="00811365" w:rsidP="00811365">
      <w:pPr>
        <w:numPr>
          <w:ilvl w:val="2"/>
          <w:numId w:val="4"/>
        </w:numPr>
        <w:rPr>
          <w:ins w:id="2127" w:author="Bell Gully" w:date="2018-07-07T20:18:00Z"/>
        </w:rPr>
      </w:pPr>
      <w:bookmarkStart w:id="2128" w:name="_Ref177369715"/>
      <w:ins w:id="2129" w:author="Bell Gully" w:date="2018-07-07T20:18:00Z">
        <w:r w:rsidRPr="00496455">
          <w:t xml:space="preserve">disclosure is to </w:t>
        </w:r>
        <w:r>
          <w:t>such Party’s auditors</w:t>
        </w:r>
        <w:r w:rsidRPr="00A400FB">
          <w:t>; or</w:t>
        </w:r>
      </w:ins>
    </w:p>
    <w:p w14:paraId="40AEC67E" w14:textId="273EE5EF" w:rsidR="00811365" w:rsidRDefault="00811365" w:rsidP="00811365">
      <w:pPr>
        <w:numPr>
          <w:ilvl w:val="2"/>
          <w:numId w:val="4"/>
        </w:numPr>
      </w:pPr>
      <w:proofErr w:type="gramStart"/>
      <w:ins w:id="2130" w:author="Bell Gully" w:date="2018-07-07T20:18:00Z">
        <w:r w:rsidRPr="00A400FB">
          <w:t>disclosure</w:t>
        </w:r>
        <w:proofErr w:type="gramEnd"/>
        <w:r w:rsidRPr="00A400FB">
          <w:t xml:space="preserve"> is </w:t>
        </w:r>
        <w:r>
          <w:t xml:space="preserve">required pursuant to the resolution of any dispute under this </w:t>
        </w:r>
        <w:bookmarkEnd w:id="2128"/>
        <w:r>
          <w:t xml:space="preserve">Agreement. </w:t>
        </w:r>
      </w:ins>
    </w:p>
    <w:p w14:paraId="60FEEB5D" w14:textId="7AD300EB" w:rsidR="00EA6C4F" w:rsidRDefault="00EA6C4F" w:rsidP="00EA6C4F">
      <w:pPr>
        <w:pStyle w:val="ListParagraph"/>
        <w:ind w:left="624"/>
        <w:rPr>
          <w:ins w:id="2131" w:author="Bell Gully" w:date="2018-08-07T19:32:00Z"/>
        </w:rPr>
      </w:pPr>
      <w:ins w:id="2132" w:author="Bell Gully" w:date="2018-08-07T19:32:00Z">
        <w:r>
          <w:t xml:space="preserve">Notwithstanding anything in this Agreement to the contrary, no Party shall be required to disclose information that it is precluded from disclosing by law or </w:t>
        </w:r>
      </w:ins>
      <w:ins w:id="2133" w:author="Bell Gully" w:date="2018-08-10T14:37:00Z">
        <w:r w:rsidR="00255539">
          <w:t xml:space="preserve">third party </w:t>
        </w:r>
      </w:ins>
      <w:ins w:id="2134" w:author="Bell Gully" w:date="2018-08-07T19:32:00Z">
        <w:r>
          <w:t>contractual confidentiality obligations.</w:t>
        </w:r>
      </w:ins>
    </w:p>
    <w:p w14:paraId="312019FB" w14:textId="346B5570" w:rsidR="00137C79" w:rsidRDefault="00137C79" w:rsidP="00137C79">
      <w:pPr>
        <w:numPr>
          <w:ilvl w:val="1"/>
          <w:numId w:val="4"/>
        </w:numPr>
      </w:pPr>
      <w:r w:rsidRPr="005D1C02">
        <w:t xml:space="preserve">The Parties agree that </w:t>
      </w:r>
      <w:ins w:id="2135" w:author="Bell Gully" w:date="2018-06-29T14:52:00Z">
        <w:r w:rsidR="00E5036E">
          <w:t xml:space="preserve">the </w:t>
        </w:r>
      </w:ins>
      <w:ins w:id="2136" w:author="Bell Gully" w:date="2018-08-05T15:31:00Z">
        <w:r w:rsidR="00751CD2">
          <w:t xml:space="preserve">existence and </w:t>
        </w:r>
      </w:ins>
      <w:ins w:id="2137" w:author="Bell Gully" w:date="2018-06-29T14:52:00Z">
        <w:r w:rsidR="00E5036E">
          <w:t xml:space="preserve">terms of </w:t>
        </w:r>
      </w:ins>
      <w:r w:rsidRPr="005D1C02">
        <w:t xml:space="preserve">this Agreement </w:t>
      </w:r>
      <w:del w:id="2138" w:author="Bell Gully" w:date="2018-06-29T14:52:00Z">
        <w:r w:rsidRPr="005D1C02" w:rsidDel="00E5036E">
          <w:delText xml:space="preserve">is </w:delText>
        </w:r>
      </w:del>
      <w:ins w:id="2139" w:author="Bell Gully" w:date="2018-06-29T14:52:00Z">
        <w:r w:rsidR="00E5036E">
          <w:t>a</w:t>
        </w:r>
      </w:ins>
      <w:ins w:id="2140" w:author="Bell Gully" w:date="2018-06-29T14:53:00Z">
        <w:r w:rsidR="00E5036E">
          <w:t>re</w:t>
        </w:r>
      </w:ins>
      <w:ins w:id="2141" w:author="Bell Gully" w:date="2018-06-29T14:52:00Z">
        <w:r w:rsidR="00E5036E" w:rsidRPr="005D1C02">
          <w:t xml:space="preserve"> </w:t>
        </w:r>
      </w:ins>
      <w:r w:rsidRPr="005D1C02">
        <w:t>not Confidential Information</w:t>
      </w:r>
      <w:ins w:id="2142" w:author="Bell Gully" w:date="2018-06-29T14:53:00Z">
        <w:r w:rsidR="00E5036E">
          <w:t xml:space="preserve"> (and are not otherwise confidential)</w:t>
        </w:r>
      </w:ins>
      <w:ins w:id="2143" w:author="Bell Gully" w:date="2018-07-12T20:48:00Z">
        <w:r w:rsidR="00B30DF5">
          <w:t>.</w:t>
        </w:r>
      </w:ins>
      <w:del w:id="2144" w:author="Bell Gully" w:date="2018-07-12T20:48:00Z">
        <w:r w:rsidR="00D80647" w:rsidDel="00B30DF5">
          <w:delText>,</w:delText>
        </w:r>
        <w:r w:rsidRPr="005D1C02" w:rsidDel="00B30DF5">
          <w:delText xml:space="preserve"> that either Party may disclose </w:delText>
        </w:r>
      </w:del>
      <w:del w:id="2145" w:author="Bell Gully" w:date="2018-06-29T14:53:00Z">
        <w:r w:rsidR="00D80647" w:rsidDel="00E5036E">
          <w:delText>it</w:delText>
        </w:r>
        <w:r w:rsidRPr="005D1C02" w:rsidDel="00E5036E">
          <w:delText xml:space="preserve"> </w:delText>
        </w:r>
      </w:del>
      <w:del w:id="2146" w:author="Bell Gully" w:date="2018-07-12T20:48:00Z">
        <w:r w:rsidDel="00B30DF5">
          <w:delText xml:space="preserve">in full </w:delText>
        </w:r>
        <w:r w:rsidRPr="005D1C02" w:rsidDel="00B30DF5">
          <w:delText>to any other person</w:delText>
        </w:r>
        <w:r w:rsidR="00D80647" w:rsidDel="00B30DF5">
          <w:delText xml:space="preserve"> and that</w:delText>
        </w:r>
      </w:del>
      <w:r>
        <w:t xml:space="preserve"> First Gas</w:t>
      </w:r>
      <w:r w:rsidR="00D80647">
        <w:t xml:space="preserve"> </w:t>
      </w:r>
      <w:del w:id="2147" w:author="Bell Gully" w:date="2018-08-05T15:31:00Z">
        <w:r w:rsidR="00D80647" w:rsidDel="00751CD2">
          <w:delText xml:space="preserve">will </w:delText>
        </w:r>
      </w:del>
      <w:ins w:id="2148" w:author="Bell Gully" w:date="2018-07-07T20:19:00Z">
        <w:r w:rsidR="00811365">
          <w:t xml:space="preserve">may </w:t>
        </w:r>
      </w:ins>
      <w:ins w:id="2149" w:author="Bell Gully" w:date="2018-08-05T15:31:00Z">
        <w:r w:rsidR="00751CD2">
          <w:t>make available this Agreement (and any amendment) in full on OATIS and may otherwise disclose such ICA (and any amendment) to any other person.</w:t>
        </w:r>
      </w:ins>
      <w:del w:id="2150" w:author="Bell Gully" w:date="2018-08-05T15:31:00Z">
        <w:r w:rsidR="00D80647" w:rsidDel="00751CD2">
          <w:delText>publish</w:delText>
        </w:r>
        <w:r w:rsidDel="00751CD2">
          <w:delText xml:space="preserve"> th</w:delText>
        </w:r>
      </w:del>
      <w:del w:id="2151" w:author="Bell Gully" w:date="2018-06-29T14:54:00Z">
        <w:r w:rsidDel="00E5036E">
          <w:delText>e</w:delText>
        </w:r>
      </w:del>
      <w:del w:id="2152" w:author="Bell Gully" w:date="2018-08-05T15:31:00Z">
        <w:r w:rsidDel="00751CD2">
          <w:delText xml:space="preserve"> Agreement on OATIS.</w:delText>
        </w:r>
      </w:del>
    </w:p>
    <w:p w14:paraId="09DCBBA2" w14:textId="77777777" w:rsidR="007D5CE2" w:rsidRPr="002D3C9B" w:rsidRDefault="007D5CE2" w:rsidP="007D5CE2">
      <w:pPr>
        <w:pStyle w:val="Heading2"/>
        <w:ind w:left="623"/>
        <w:rPr>
          <w:ins w:id="2153" w:author="Bell Gully" w:date="2018-08-08T16:21:00Z"/>
        </w:rPr>
      </w:pPr>
      <w:ins w:id="2154" w:author="Bell Gully" w:date="2018-08-08T16:21:00Z">
        <w:r w:rsidRPr="002D3C9B">
          <w:rPr>
            <w:bCs w:val="0"/>
          </w:rPr>
          <w:t>Records</w:t>
        </w:r>
      </w:ins>
    </w:p>
    <w:p w14:paraId="7416ED98" w14:textId="77777777" w:rsidR="007D5CE2" w:rsidRPr="00530C8E" w:rsidRDefault="007D5CE2" w:rsidP="007D5CE2">
      <w:pPr>
        <w:numPr>
          <w:ilvl w:val="1"/>
          <w:numId w:val="4"/>
        </w:numPr>
        <w:rPr>
          <w:ins w:id="2155" w:author="Bell Gully" w:date="2018-08-08T16:21:00Z"/>
        </w:rPr>
      </w:pPr>
      <w:ins w:id="2156" w:author="Bell Gully" w:date="2018-08-08T16:21:00Z">
        <w:r>
          <w:t>Each Party shall maintain proper books and records in relation to matters which are the subject of this Agreement for a period of not less than seven years (including test results and monitoring data for a period of not less than seven years after the date it was collected).</w:t>
        </w:r>
      </w:ins>
    </w:p>
    <w:p w14:paraId="37917FA9" w14:textId="77777777" w:rsidR="00ED40A2" w:rsidRPr="00E923DE" w:rsidRDefault="00ED40A2" w:rsidP="00E923DE">
      <w:pPr>
        <w:pStyle w:val="Heading2"/>
        <w:rPr>
          <w:snapToGrid w:val="0"/>
          <w:lang w:val="en-AU"/>
        </w:rPr>
      </w:pPr>
      <w:r w:rsidRPr="00E923DE">
        <w:rPr>
          <w:snapToGrid w:val="0"/>
          <w:lang w:val="en-AU"/>
        </w:rPr>
        <w:t>Waiver</w:t>
      </w:r>
    </w:p>
    <w:bookmarkEnd w:id="2101"/>
    <w:p w14:paraId="63DB4930" w14:textId="77777777" w:rsidR="00C6575C" w:rsidRDefault="00E516C6" w:rsidP="009871BE">
      <w:pPr>
        <w:numPr>
          <w:ilvl w:val="1"/>
          <w:numId w:val="4"/>
        </w:numPr>
      </w:pPr>
      <w:r w:rsidRPr="008627C6">
        <w:rPr>
          <w:snapToGrid w:val="0"/>
        </w:rPr>
        <w:t xml:space="preserve">No failure, delay or indulgence by </w:t>
      </w:r>
      <w:r>
        <w:rPr>
          <w:snapToGrid w:val="0"/>
        </w:rPr>
        <w:t>a</w:t>
      </w:r>
      <w:r w:rsidRPr="008627C6">
        <w:rPr>
          <w:snapToGrid w:val="0"/>
        </w:rPr>
        <w:t xml:space="preserve"> Party in exercising any power or right conferred on that Party by </w:t>
      </w:r>
      <w:r>
        <w:rPr>
          <w:snapToGrid w:val="0"/>
        </w:rPr>
        <w:t>this Agreement</w:t>
      </w:r>
      <w:r w:rsidRPr="008627C6">
        <w:rPr>
          <w:snapToGrid w:val="0"/>
        </w:rPr>
        <w:t xml:space="preserve"> will operate as a waiver of that power or right</w:t>
      </w:r>
      <w:r w:rsidR="00C6575C" w:rsidRPr="00530C8E">
        <w:t>.</w:t>
      </w:r>
      <w:bookmarkStart w:id="2157" w:name="_Toc57649822"/>
    </w:p>
    <w:p w14:paraId="6E93AB9F" w14:textId="77777777" w:rsidR="00ED40A2" w:rsidRPr="00E923DE" w:rsidRDefault="00ED40A2" w:rsidP="00E923DE">
      <w:pPr>
        <w:pStyle w:val="Heading2"/>
        <w:rPr>
          <w:snapToGrid w:val="0"/>
          <w:lang w:val="en-AU"/>
        </w:rPr>
      </w:pPr>
      <w:r w:rsidRPr="00E923DE">
        <w:rPr>
          <w:snapToGrid w:val="0"/>
          <w:lang w:val="en-AU"/>
        </w:rPr>
        <w:t>Entire Agreement</w:t>
      </w:r>
    </w:p>
    <w:bookmarkEnd w:id="2157"/>
    <w:p w14:paraId="322BF643" w14:textId="1359E8E3" w:rsidR="00C6575C" w:rsidRDefault="00C6575C" w:rsidP="009871BE">
      <w:pPr>
        <w:numPr>
          <w:ilvl w:val="1"/>
          <w:numId w:val="4"/>
        </w:numPr>
      </w:pPr>
      <w:r w:rsidRPr="00530C8E">
        <w:t xml:space="preserve">This Agreement constitutes the entire agreement between the Parties </w:t>
      </w:r>
      <w:r w:rsidR="00E516C6">
        <w:t>in relation to</w:t>
      </w:r>
      <w:r w:rsidRPr="00530C8E">
        <w:t xml:space="preserve"> the subject matter of this Agreement and supersedes all prior negotiations, representations and agreements between the Parties</w:t>
      </w:r>
      <w:ins w:id="2158" w:author="Bell Gully" w:date="2018-06-29T16:16:00Z">
        <w:r w:rsidR="008D5053">
          <w:t xml:space="preserve"> in relation to its subject matter</w:t>
        </w:r>
      </w:ins>
      <w:r w:rsidRPr="00530C8E">
        <w:t>.</w:t>
      </w:r>
      <w:bookmarkStart w:id="2159" w:name="_Toc57649823"/>
    </w:p>
    <w:p w14:paraId="5B9339C9" w14:textId="77777777" w:rsidR="00ED40A2" w:rsidRPr="00E923DE" w:rsidRDefault="00ED40A2" w:rsidP="00E923DE">
      <w:pPr>
        <w:pStyle w:val="Heading2"/>
        <w:rPr>
          <w:snapToGrid w:val="0"/>
          <w:lang w:val="en-AU"/>
        </w:rPr>
      </w:pPr>
      <w:r w:rsidRPr="00E923DE">
        <w:rPr>
          <w:snapToGrid w:val="0"/>
          <w:lang w:val="en-AU"/>
        </w:rPr>
        <w:lastRenderedPageBreak/>
        <w:t>Amendment</w:t>
      </w:r>
    </w:p>
    <w:bookmarkEnd w:id="2159"/>
    <w:p w14:paraId="3A1CBEDE" w14:textId="77777777" w:rsidR="00EB4B5E" w:rsidRDefault="00C6575C" w:rsidP="009871BE">
      <w:pPr>
        <w:numPr>
          <w:ilvl w:val="1"/>
          <w:numId w:val="4"/>
        </w:numPr>
      </w:pPr>
      <w:r w:rsidRPr="00530C8E">
        <w:t>Except as otherwise expressly set out in this Agreement, no variation, modification or waiver of any provision of this Agreement shall be of any force or effect unless it is in writing and signed by both Parties.</w:t>
      </w:r>
    </w:p>
    <w:p w14:paraId="7BD3253C" w14:textId="77777777" w:rsidR="00667EFB" w:rsidRPr="00D23D4C" w:rsidRDefault="00667EFB" w:rsidP="00E923DE">
      <w:pPr>
        <w:pStyle w:val="Heading2"/>
        <w:rPr>
          <w:snapToGrid w:val="0"/>
          <w:lang w:val="en-AU"/>
        </w:rPr>
      </w:pPr>
      <w:r w:rsidRPr="00D23D4C">
        <w:rPr>
          <w:snapToGrid w:val="0"/>
          <w:lang w:val="en-AU"/>
        </w:rPr>
        <w:t>Severability</w:t>
      </w:r>
    </w:p>
    <w:p w14:paraId="6E485FC9" w14:textId="4C28E3E2" w:rsidR="00C6575C" w:rsidRDefault="00C6575C" w:rsidP="009871BE">
      <w:pPr>
        <w:numPr>
          <w:ilvl w:val="1"/>
          <w:numId w:val="4"/>
        </w:numPr>
      </w:pPr>
      <w:r w:rsidRPr="00530C8E">
        <w:t xml:space="preserve">If any section or provision of this Agreement shall be held </w:t>
      </w:r>
      <w:r w:rsidR="00E516C6">
        <w:t xml:space="preserve">to be </w:t>
      </w:r>
      <w:r w:rsidRPr="00530C8E">
        <w:t xml:space="preserve">illegal or unenforceable by any judgment of any Court or tribunal having competent jurisdiction, </w:t>
      </w:r>
      <w:r w:rsidR="00E516C6">
        <w:t>that</w:t>
      </w:r>
      <w:r w:rsidRPr="00530C8E">
        <w:t xml:space="preserve"> judgment shall not affect the remaining provisions of this Agreement</w:t>
      </w:r>
      <w:r w:rsidR="00D80647">
        <w:t>,</w:t>
      </w:r>
      <w:r w:rsidRPr="00530C8E">
        <w:t xml:space="preserve"> which shall remain in full force and effect as if</w:t>
      </w:r>
      <w:r w:rsidR="00E516C6">
        <w:t xml:space="preserve"> that</w:t>
      </w:r>
      <w:r w:rsidRPr="00530C8E">
        <w:t xml:space="preserve"> illegal or unenforceable </w:t>
      </w:r>
      <w:r w:rsidR="00E516C6">
        <w:t xml:space="preserve">section or provision </w:t>
      </w:r>
      <w:r w:rsidRPr="00530C8E">
        <w:t>had not been included in this Agreement</w:t>
      </w:r>
      <w:r w:rsidR="00E516C6">
        <w:t>,</w:t>
      </w:r>
      <w:r w:rsidRPr="00530C8E">
        <w:t xml:space="preserve"> but only if severance does not materially affect the purpose o</w:t>
      </w:r>
      <w:bookmarkStart w:id="2160" w:name="_Toc57649825"/>
      <w:r w:rsidRPr="00530C8E">
        <w:t>f, or frustrate, this Agreement</w:t>
      </w:r>
      <w:del w:id="2161" w:author="Bell Gully" w:date="2018-06-29T16:17:00Z">
        <w:r w:rsidR="00D80647" w:rsidDel="008D5053">
          <w:delText>, in which case</w:delText>
        </w:r>
        <w:r w:rsidR="00E516C6" w:rsidDel="008D5053">
          <w:delText xml:space="preserve"> </w:delText>
        </w:r>
      </w:del>
      <w:ins w:id="2162" w:author="Bell Gully" w:date="2018-06-29T16:17:00Z">
        <w:r w:rsidR="008D5053">
          <w:t xml:space="preserve">.  In that event </w:t>
        </w:r>
      </w:ins>
      <w:r w:rsidR="00E516C6">
        <w:t>the</w:t>
      </w:r>
      <w:r w:rsidRPr="00530C8E">
        <w:t xml:space="preserve"> severed </w:t>
      </w:r>
      <w:r w:rsidR="005413CF" w:rsidRPr="00530C8E">
        <w:t>section</w:t>
      </w:r>
      <w:r w:rsidRPr="00530C8E">
        <w:t xml:space="preserve"> or provision shall be modified to the extent necessary to render it legal, valid and enforceable and </w:t>
      </w:r>
      <w:r w:rsidR="006717B3" w:rsidRPr="00530C8E">
        <w:t>to</w:t>
      </w:r>
      <w:r w:rsidRPr="00530C8E">
        <w:t xml:space="preserve"> reflect the economic and operational effect of the severed section or provision to the maximum extent practicable.</w:t>
      </w:r>
    </w:p>
    <w:p w14:paraId="698F9EEC" w14:textId="77777777" w:rsidR="00667EFB" w:rsidRPr="00E923DE" w:rsidRDefault="00667EFB" w:rsidP="00E923DE">
      <w:pPr>
        <w:pStyle w:val="Heading2"/>
        <w:rPr>
          <w:snapToGrid w:val="0"/>
          <w:lang w:val="en-AU"/>
        </w:rPr>
      </w:pPr>
      <w:r w:rsidRPr="00E923DE">
        <w:rPr>
          <w:snapToGrid w:val="0"/>
          <w:lang w:val="en-AU"/>
        </w:rPr>
        <w:t>Exclusion of Implied Terms</w:t>
      </w:r>
    </w:p>
    <w:bookmarkEnd w:id="2160"/>
    <w:p w14:paraId="45D0BC25" w14:textId="77777777" w:rsidR="00C6575C" w:rsidRDefault="00C6575C" w:rsidP="009871BE">
      <w:pPr>
        <w:numPr>
          <w:ilvl w:val="1"/>
          <w:numId w:val="4"/>
        </w:numPr>
      </w:pPr>
      <w:r w:rsidRPr="00530C8E">
        <w:t>All terms and conditions relating to this Agreement that are implied by law or custom are excluded to the maximum extent permitted by law.</w:t>
      </w:r>
      <w:bookmarkStart w:id="2163" w:name="_Toc349465395"/>
      <w:bookmarkStart w:id="2164" w:name="_Toc350326780"/>
      <w:bookmarkStart w:id="2165" w:name="_Toc350679052"/>
      <w:bookmarkStart w:id="2166" w:name="_Toc356615059"/>
      <w:bookmarkStart w:id="2167" w:name="_Toc361741247"/>
      <w:bookmarkStart w:id="2168" w:name="_Toc361742986"/>
      <w:bookmarkStart w:id="2169" w:name="_Toc398958178"/>
      <w:bookmarkStart w:id="2170" w:name="_Toc400266790"/>
      <w:bookmarkStart w:id="2171" w:name="_Toc104362172"/>
    </w:p>
    <w:p w14:paraId="73CEAD4E" w14:textId="77777777" w:rsidR="00667EFB" w:rsidRPr="00947C59" w:rsidRDefault="00667EFB" w:rsidP="00947C59">
      <w:pPr>
        <w:pStyle w:val="Heading2"/>
        <w:rPr>
          <w:snapToGrid w:val="0"/>
          <w:lang w:val="en-AU"/>
        </w:rPr>
      </w:pPr>
      <w:r w:rsidRPr="00E923DE">
        <w:rPr>
          <w:snapToGrid w:val="0"/>
          <w:lang w:val="en-AU"/>
        </w:rPr>
        <w:t>Exclusion of Consumer Legislation</w:t>
      </w:r>
    </w:p>
    <w:p w14:paraId="5ADB8FAE" w14:textId="73D521FC" w:rsidR="00667EFB" w:rsidRPr="00F27205" w:rsidRDefault="00667EFB" w:rsidP="009871BE">
      <w:pPr>
        <w:numPr>
          <w:ilvl w:val="1"/>
          <w:numId w:val="4"/>
        </w:numPr>
      </w:pPr>
      <w:r w:rsidRPr="00F27205">
        <w:t xml:space="preserve">The </w:t>
      </w:r>
      <w:r>
        <w:t>P</w:t>
      </w:r>
      <w:r w:rsidRPr="00F27205">
        <w:t>arties acknowledge and agree that</w:t>
      </w:r>
      <w:r w:rsidR="00D80647">
        <w:t>,</w:t>
      </w:r>
      <w:r w:rsidRPr="00F27205">
        <w:t xml:space="preserve"> </w:t>
      </w:r>
      <w:r w:rsidR="006E7DE6">
        <w:t>in relation to</w:t>
      </w:r>
      <w:r w:rsidRPr="00F27205">
        <w:t xml:space="preserve"> this Agreement: </w:t>
      </w:r>
    </w:p>
    <w:p w14:paraId="3423FA47" w14:textId="77777777" w:rsidR="00667EFB" w:rsidRPr="00F27205" w:rsidRDefault="00667EFB" w:rsidP="009871BE">
      <w:pPr>
        <w:numPr>
          <w:ilvl w:val="2"/>
          <w:numId w:val="4"/>
        </w:numPr>
      </w:pPr>
      <w:r w:rsidRPr="00F27205">
        <w:t xml:space="preserve">the </w:t>
      </w:r>
      <w:r w:rsidR="006E7DE6">
        <w:t xml:space="preserve">Parties are in trade and agree to contract out of the </w:t>
      </w:r>
      <w:r w:rsidRPr="00F27205">
        <w:t>provisions of the Consumer Guarantees Act 1993</w:t>
      </w:r>
      <w:r w:rsidR="006E7DE6">
        <w:t>,</w:t>
      </w:r>
      <w:r w:rsidR="006E7DE6" w:rsidRPr="00F27205">
        <w:t xml:space="preserve"> </w:t>
      </w:r>
      <w:r w:rsidR="006E7DE6" w:rsidRPr="006E17F5">
        <w:rPr>
          <w:snapToGrid w:val="0"/>
        </w:rPr>
        <w:t xml:space="preserve">and it is fair and reasonable </w:t>
      </w:r>
      <w:r w:rsidR="006E7DE6">
        <w:rPr>
          <w:snapToGrid w:val="0"/>
        </w:rPr>
        <w:t>to do so</w:t>
      </w:r>
      <w:r w:rsidRPr="00F27205">
        <w:t>;</w:t>
      </w:r>
      <w:r w:rsidR="006E7DE6">
        <w:t xml:space="preserve"> and</w:t>
      </w:r>
    </w:p>
    <w:p w14:paraId="63453721" w14:textId="6D516367" w:rsidR="00667EFB" w:rsidRPr="00F27205" w:rsidRDefault="00667EFB" w:rsidP="009871BE">
      <w:pPr>
        <w:numPr>
          <w:ilvl w:val="2"/>
          <w:numId w:val="4"/>
        </w:numPr>
        <w:rPr>
          <w:rFonts w:cs="Arial"/>
          <w:color w:val="1F497D"/>
          <w:szCs w:val="20"/>
        </w:rPr>
      </w:pPr>
      <w:proofErr w:type="gramStart"/>
      <w:r w:rsidRPr="00F27205">
        <w:t>the</w:t>
      </w:r>
      <w:proofErr w:type="gramEnd"/>
      <w:r w:rsidRPr="00F27205">
        <w:t xml:space="preserve"> provisions of sections 9, 12A, 13 and 14(1) of the Fair Trading Act 1986 shall not apply to the obligations of the </w:t>
      </w:r>
      <w:r w:rsidR="00D80647">
        <w:t>P</w:t>
      </w:r>
      <w:r w:rsidRPr="00F27205">
        <w:t>arties</w:t>
      </w:r>
      <w:ins w:id="2172" w:author="Bell Gully" w:date="2018-06-29T16:17:00Z">
        <w:r w:rsidR="008D5053">
          <w:t xml:space="preserve"> under this Agreement</w:t>
        </w:r>
      </w:ins>
      <w:r w:rsidRPr="00F27205">
        <w:t xml:space="preserve">, and that it is fair and reasonable that </w:t>
      </w:r>
      <w:r w:rsidR="006E7DE6">
        <w:t xml:space="preserve">the Parties </w:t>
      </w:r>
      <w:r w:rsidRPr="00F27205">
        <w:t xml:space="preserve">contract out of </w:t>
      </w:r>
      <w:r w:rsidR="006E7DE6">
        <w:t>those provisions</w:t>
      </w:r>
      <w:r w:rsidRPr="00F27205">
        <w:t>.</w:t>
      </w:r>
    </w:p>
    <w:p w14:paraId="7160D5CF" w14:textId="77777777" w:rsidR="00667EFB" w:rsidRPr="00E923DE" w:rsidRDefault="006E7DE6" w:rsidP="00E923DE">
      <w:pPr>
        <w:pStyle w:val="Heading2"/>
        <w:rPr>
          <w:snapToGrid w:val="0"/>
          <w:lang w:val="en-AU"/>
        </w:rPr>
      </w:pPr>
      <w:r>
        <w:rPr>
          <w:snapToGrid w:val="0"/>
          <w:lang w:val="en-AU"/>
        </w:rPr>
        <w:t>Contractual</w:t>
      </w:r>
      <w:r w:rsidR="00667EFB" w:rsidRPr="00E923DE">
        <w:rPr>
          <w:snapToGrid w:val="0"/>
          <w:lang w:val="en-AU"/>
        </w:rPr>
        <w:t xml:space="preserve"> </w:t>
      </w:r>
      <w:proofErr w:type="spellStart"/>
      <w:r w:rsidR="00667EFB" w:rsidRPr="00E923DE">
        <w:rPr>
          <w:snapToGrid w:val="0"/>
          <w:lang w:val="en-AU"/>
        </w:rPr>
        <w:t>Privity</w:t>
      </w:r>
      <w:proofErr w:type="spellEnd"/>
    </w:p>
    <w:p w14:paraId="2AF76AD3" w14:textId="66F5B8B9" w:rsidR="00667EFB" w:rsidRDefault="00667EFB" w:rsidP="009871BE">
      <w:pPr>
        <w:numPr>
          <w:ilvl w:val="1"/>
          <w:numId w:val="4"/>
        </w:numPr>
      </w:pPr>
      <w:r w:rsidRPr="00530C8E">
        <w:rPr>
          <w:lang w:val="en-AU"/>
        </w:rPr>
        <w:t>This</w:t>
      </w:r>
      <w:r w:rsidRPr="00530C8E">
        <w:t xml:space="preserve"> Agreement shall not</w:t>
      </w:r>
      <w:r w:rsidR="00D80647">
        <w:t>,</w:t>
      </w:r>
      <w:r w:rsidRPr="00530C8E">
        <w:t xml:space="preserve"> and is not intended to</w:t>
      </w:r>
      <w:ins w:id="2173" w:author="Bell Gully" w:date="2018-08-05T15:32:00Z">
        <w:r w:rsidR="00751CD2">
          <w:t>,</w:t>
        </w:r>
      </w:ins>
      <w:r w:rsidRPr="00530C8E">
        <w:t xml:space="preserve"> confer any benefit on</w:t>
      </w:r>
      <w:del w:id="2174" w:author="Bell Gully" w:date="2018-08-05T15:32:00Z">
        <w:r w:rsidR="005C7423" w:rsidDel="00751CD2">
          <w:delText>,</w:delText>
        </w:r>
      </w:del>
      <w:r w:rsidRPr="00530C8E">
        <w:t xml:space="preserve"> or create any obligation enforceable at the suit of</w:t>
      </w:r>
      <w:r w:rsidR="005C7423">
        <w:t>,</w:t>
      </w:r>
      <w:r w:rsidRPr="00530C8E">
        <w:t xml:space="preserve"> any person </w:t>
      </w:r>
      <w:r w:rsidR="006E7DE6">
        <w:t xml:space="preserve">who is </w:t>
      </w:r>
      <w:r w:rsidRPr="00530C8E">
        <w:t>not a Party to this Agreement.</w:t>
      </w:r>
    </w:p>
    <w:p w14:paraId="70C9E79B" w14:textId="77777777" w:rsidR="00667EFB" w:rsidRPr="00E923DE" w:rsidRDefault="00667EFB" w:rsidP="00E923DE">
      <w:pPr>
        <w:pStyle w:val="Heading2"/>
        <w:rPr>
          <w:snapToGrid w:val="0"/>
          <w:lang w:val="en-AU"/>
        </w:rPr>
      </w:pPr>
      <w:r w:rsidRPr="00E923DE">
        <w:rPr>
          <w:snapToGrid w:val="0"/>
          <w:lang w:val="en-AU"/>
        </w:rPr>
        <w:t>Counterparts</w:t>
      </w:r>
    </w:p>
    <w:p w14:paraId="0CC7260A" w14:textId="77777777" w:rsidR="00667EFB" w:rsidRPr="00E923DE" w:rsidRDefault="00667EFB" w:rsidP="009871BE">
      <w:pPr>
        <w:numPr>
          <w:ilvl w:val="1"/>
          <w:numId w:val="4"/>
        </w:numPr>
      </w:pPr>
      <w:r w:rsidRPr="000913DD">
        <w:rPr>
          <w:color w:val="000000"/>
        </w:rPr>
        <w:t xml:space="preserve">This Agreement may be executed in two counterparts. Once the Parties have executed the counterparts, and each Party has received a copy of </w:t>
      </w:r>
      <w:r>
        <w:rPr>
          <w:color w:val="000000"/>
        </w:rPr>
        <w:t>the</w:t>
      </w:r>
      <w:r w:rsidRPr="000913DD">
        <w:rPr>
          <w:color w:val="000000"/>
        </w:rPr>
        <w:t xml:space="preserve"> signed counterpart which that Party did not execute, each counterpart will be deemed to be as valid and binding on the Party executing it as if it had been executed by both Parties.</w:t>
      </w:r>
    </w:p>
    <w:p w14:paraId="4F0B0381" w14:textId="21F6EB9E" w:rsidR="00901D70" w:rsidRPr="00E923DE" w:rsidRDefault="00D8753C" w:rsidP="00E923DE">
      <w:pPr>
        <w:pStyle w:val="Heading2"/>
        <w:rPr>
          <w:snapToGrid w:val="0"/>
          <w:lang w:val="en-AU"/>
        </w:rPr>
      </w:pPr>
      <w:r>
        <w:rPr>
          <w:snapToGrid w:val="0"/>
          <w:lang w:val="en-AU"/>
        </w:rPr>
        <w:t>Transfers</w:t>
      </w:r>
    </w:p>
    <w:p w14:paraId="2E4B5072" w14:textId="77777777" w:rsidR="00D8753C" w:rsidRPr="00B879E6" w:rsidRDefault="00D8753C" w:rsidP="00D8753C">
      <w:pPr>
        <w:numPr>
          <w:ilvl w:val="1"/>
          <w:numId w:val="4"/>
        </w:numPr>
        <w:rPr>
          <w:bCs/>
          <w:i/>
          <w:iCs/>
        </w:rPr>
      </w:pPr>
      <w:proofErr w:type="gramStart"/>
      <w:r>
        <w:t xml:space="preserve">Neither </w:t>
      </w:r>
      <w:r w:rsidRPr="00530C8E">
        <w:t xml:space="preserve">Party </w:t>
      </w:r>
      <w:r>
        <w:t>shall</w:t>
      </w:r>
      <w:r w:rsidRPr="00530C8E">
        <w:t xml:space="preserve"> transfer</w:t>
      </w:r>
      <w:r>
        <w:t>,</w:t>
      </w:r>
      <w:r w:rsidRPr="00530C8E">
        <w:t xml:space="preserve"> </w:t>
      </w:r>
      <w:r>
        <w:t>whether by way of assignment, novation or</w:t>
      </w:r>
      <w:proofErr w:type="gramEnd"/>
      <w:r>
        <w:t xml:space="preserve"> otherwise,</w:t>
      </w:r>
      <w:r w:rsidRPr="00530C8E">
        <w:t xml:space="preserve"> any of its rights </w:t>
      </w:r>
      <w:r>
        <w:t>or</w:t>
      </w:r>
      <w:r w:rsidRPr="00530C8E">
        <w:t xml:space="preserve"> obligations under this Agreement unless it has obtained </w:t>
      </w:r>
      <w:r>
        <w:t>the other Party’s</w:t>
      </w:r>
      <w:r w:rsidRPr="00530C8E">
        <w:t xml:space="preserve"> prior written consent, </w:t>
      </w:r>
      <w:r>
        <w:t xml:space="preserve">which must </w:t>
      </w:r>
      <w:r w:rsidRPr="00530C8E">
        <w:t>not to be unreasonably withheld or delayed</w:t>
      </w:r>
      <w:r>
        <w:t>.</w:t>
      </w:r>
    </w:p>
    <w:p w14:paraId="1A59E482" w14:textId="18EA528B" w:rsidR="00D8753C" w:rsidRPr="00B0694C" w:rsidRDefault="00D8753C" w:rsidP="00D8753C">
      <w:pPr>
        <w:numPr>
          <w:ilvl w:val="1"/>
          <w:numId w:val="4"/>
        </w:numPr>
        <w:rPr>
          <w:lang w:val="en-AU"/>
        </w:rPr>
      </w:pPr>
      <w:r>
        <w:rPr>
          <w:lang w:val="en-AU"/>
        </w:rPr>
        <w:lastRenderedPageBreak/>
        <w:t>Neither Party shall</w:t>
      </w:r>
      <w:r w:rsidRPr="00B0694C">
        <w:rPr>
          <w:lang w:val="en-AU"/>
        </w:rPr>
        <w:t xml:space="preserve"> transfer</w:t>
      </w:r>
      <w:r>
        <w:t>,</w:t>
      </w:r>
      <w:r w:rsidRPr="00530C8E">
        <w:t xml:space="preserve"> </w:t>
      </w:r>
      <w:r>
        <w:t>whether by way of assignment, novation or otherwise,</w:t>
      </w:r>
      <w:r w:rsidRPr="00B0694C">
        <w:rPr>
          <w:lang w:val="en-AU"/>
        </w:rPr>
        <w:t xml:space="preserve"> any of its rights and obligations under </w:t>
      </w:r>
      <w:r>
        <w:rPr>
          <w:lang w:val="en-AU"/>
        </w:rPr>
        <w:t>this Agreement</w:t>
      </w:r>
      <w:r w:rsidRPr="00B0694C">
        <w:rPr>
          <w:lang w:val="en-AU"/>
        </w:rPr>
        <w:t xml:space="preserve">, unless it believes that the </w:t>
      </w:r>
      <w:r>
        <w:rPr>
          <w:lang w:val="en-AU"/>
        </w:rPr>
        <w:t>transfer</w:t>
      </w:r>
      <w:r w:rsidR="00CD2234">
        <w:rPr>
          <w:lang w:val="en-AU"/>
        </w:rPr>
        <w:t>e</w:t>
      </w:r>
      <w:r>
        <w:rPr>
          <w:lang w:val="en-AU"/>
        </w:rPr>
        <w:t>e</w:t>
      </w:r>
      <w:r w:rsidRPr="00B0694C">
        <w:rPr>
          <w:lang w:val="en-AU"/>
        </w:rPr>
        <w:t xml:space="preserve"> is capable of meeting </w:t>
      </w:r>
      <w:r>
        <w:rPr>
          <w:lang w:val="en-AU"/>
        </w:rPr>
        <w:t>that Party’s</w:t>
      </w:r>
      <w:r w:rsidRPr="00B0694C">
        <w:rPr>
          <w:lang w:val="en-AU"/>
        </w:rPr>
        <w:t xml:space="preserve"> obligations under </w:t>
      </w:r>
      <w:r>
        <w:rPr>
          <w:lang w:val="en-AU"/>
        </w:rPr>
        <w:t>this Agreement</w:t>
      </w:r>
      <w:r w:rsidRPr="00B0694C">
        <w:rPr>
          <w:lang w:val="en-AU"/>
        </w:rPr>
        <w:t>.</w:t>
      </w:r>
    </w:p>
    <w:p w14:paraId="05A00075" w14:textId="77777777" w:rsidR="00D8753C" w:rsidRPr="004B59E9" w:rsidRDefault="00D8753C" w:rsidP="00D8753C">
      <w:pPr>
        <w:pStyle w:val="Heading2"/>
        <w:rPr>
          <w:snapToGrid w:val="0"/>
          <w:lang w:val="en-AU"/>
        </w:rPr>
      </w:pPr>
      <w:r w:rsidRPr="004B59E9">
        <w:rPr>
          <w:snapToGrid w:val="0"/>
          <w:lang w:val="en-AU"/>
        </w:rPr>
        <w:t>Assignment</w:t>
      </w:r>
    </w:p>
    <w:p w14:paraId="663E48F1" w14:textId="1888B9B0" w:rsidR="00D8753C" w:rsidRPr="00B0694C" w:rsidRDefault="00D8753C" w:rsidP="00D8753C">
      <w:pPr>
        <w:numPr>
          <w:ilvl w:val="1"/>
          <w:numId w:val="4"/>
        </w:numPr>
        <w:rPr>
          <w:lang w:val="en-AU"/>
        </w:rPr>
      </w:pPr>
      <w:r>
        <w:rPr>
          <w:lang w:val="en-AU"/>
        </w:rPr>
        <w:t xml:space="preserve">Where this Agreement is transferred </w:t>
      </w:r>
      <w:r w:rsidRPr="00583F6F">
        <w:rPr>
          <w:lang w:val="en-AU"/>
        </w:rPr>
        <w:t xml:space="preserve">by way of assignment </w:t>
      </w:r>
      <w:r>
        <w:rPr>
          <w:lang w:val="en-AU"/>
        </w:rPr>
        <w:t xml:space="preserve">pursuant to </w:t>
      </w:r>
      <w:r w:rsidRPr="004B59E9">
        <w:rPr>
          <w:i/>
          <w:lang w:val="en-AU"/>
        </w:rPr>
        <w:t>section 19.1</w:t>
      </w:r>
      <w:ins w:id="2175" w:author="Bell Gully" w:date="2018-07-07T20:19:00Z">
        <w:r w:rsidR="007D5CE2">
          <w:rPr>
            <w:i/>
            <w:lang w:val="en-AU"/>
          </w:rPr>
          <w:t>5</w:t>
        </w:r>
      </w:ins>
      <w:del w:id="2176" w:author="Bell Gully" w:date="2018-07-07T20:19:00Z">
        <w:r w:rsidRPr="004B59E9" w:rsidDel="00811365">
          <w:rPr>
            <w:i/>
            <w:lang w:val="en-AU"/>
          </w:rPr>
          <w:delText>2</w:delText>
        </w:r>
      </w:del>
      <w:r w:rsidRPr="004B59E9">
        <w:rPr>
          <w:i/>
          <w:lang w:val="en-AU"/>
        </w:rPr>
        <w:t xml:space="preserve"> </w:t>
      </w:r>
      <w:r w:rsidRPr="007710C1">
        <w:rPr>
          <w:lang w:val="en-AU"/>
        </w:rPr>
        <w:t>and</w:t>
      </w:r>
      <w:r w:rsidRPr="004B59E9">
        <w:rPr>
          <w:i/>
          <w:lang w:val="en-AU"/>
        </w:rPr>
        <w:t xml:space="preserve"> 19.1</w:t>
      </w:r>
      <w:ins w:id="2177" w:author="Bell Gully" w:date="2018-07-07T20:19:00Z">
        <w:r w:rsidR="007D5CE2">
          <w:rPr>
            <w:i/>
            <w:lang w:val="en-AU"/>
          </w:rPr>
          <w:t>6</w:t>
        </w:r>
      </w:ins>
      <w:del w:id="2178" w:author="Bell Gully" w:date="2018-07-07T20:19:00Z">
        <w:r w:rsidRPr="004B59E9" w:rsidDel="00811365">
          <w:rPr>
            <w:i/>
            <w:lang w:val="en-AU"/>
          </w:rPr>
          <w:delText>3</w:delText>
        </w:r>
      </w:del>
      <w:r>
        <w:rPr>
          <w:lang w:val="en-AU"/>
        </w:rPr>
        <w:t>, the transferring Party (</w:t>
      </w:r>
      <w:r w:rsidRPr="000B56A5">
        <w:rPr>
          <w:i/>
          <w:lang w:val="en-AU"/>
        </w:rPr>
        <w:t>Assignor</w:t>
      </w:r>
      <w:r>
        <w:rPr>
          <w:lang w:val="en-AU"/>
        </w:rPr>
        <w:t xml:space="preserve">) assigns or transfers this Agreement, </w:t>
      </w:r>
      <w:r w:rsidRPr="00B0694C">
        <w:rPr>
          <w:lang w:val="en-AU"/>
        </w:rPr>
        <w:t xml:space="preserve">the </w:t>
      </w:r>
      <w:r>
        <w:rPr>
          <w:lang w:val="en-AU"/>
        </w:rPr>
        <w:t>A</w:t>
      </w:r>
      <w:r w:rsidRPr="00B0694C">
        <w:rPr>
          <w:lang w:val="en-AU"/>
        </w:rPr>
        <w:t xml:space="preserve">ssignor shall remain liable to the other Party for the due performance of all obligations </w:t>
      </w:r>
      <w:ins w:id="2179" w:author="Bell Gully" w:date="2018-08-05T15:32:00Z">
        <w:r w:rsidR="00751CD2">
          <w:rPr>
            <w:lang w:val="en-AU"/>
          </w:rPr>
          <w:t xml:space="preserve">arising </w:t>
        </w:r>
      </w:ins>
      <w:r w:rsidRPr="00B0694C">
        <w:rPr>
          <w:lang w:val="en-AU"/>
        </w:rPr>
        <w:t xml:space="preserve">under </w:t>
      </w:r>
      <w:r>
        <w:rPr>
          <w:lang w:val="en-AU"/>
        </w:rPr>
        <w:t>this Agreement</w:t>
      </w:r>
      <w:r w:rsidRPr="00B0694C">
        <w:rPr>
          <w:lang w:val="en-AU"/>
        </w:rPr>
        <w:t xml:space="preserve"> </w:t>
      </w:r>
      <w:ins w:id="2180" w:author="Bell Gully" w:date="2018-08-05T15:32:00Z">
        <w:r w:rsidR="00751CD2">
          <w:rPr>
            <w:lang w:val="en-AU"/>
          </w:rPr>
          <w:t xml:space="preserve">prior to the date of assignment </w:t>
        </w:r>
      </w:ins>
      <w:r w:rsidRPr="00B0694C">
        <w:rPr>
          <w:lang w:val="en-AU"/>
        </w:rPr>
        <w:t>as primary obligor and not merely as surety or guarantor only.</w:t>
      </w:r>
      <w:r>
        <w:rPr>
          <w:lang w:val="en-AU"/>
        </w:rPr>
        <w:t xml:space="preserve"> </w:t>
      </w:r>
      <w:r w:rsidRPr="00EE371A">
        <w:rPr>
          <w:lang w:val="en-AU"/>
        </w:rPr>
        <w:t>Where the Assig</w:t>
      </w:r>
      <w:r>
        <w:rPr>
          <w:lang w:val="en-AU"/>
        </w:rPr>
        <w:t>nor is the Interconnected Party</w:t>
      </w:r>
      <w:r w:rsidRPr="00EE371A">
        <w:rPr>
          <w:lang w:val="en-AU"/>
        </w:rPr>
        <w:t xml:space="preserve"> then</w:t>
      </w:r>
      <w:r>
        <w:rPr>
          <w:lang w:val="en-AU"/>
        </w:rPr>
        <w:t>,</w:t>
      </w:r>
      <w:r w:rsidRPr="00EE371A">
        <w:rPr>
          <w:lang w:val="en-AU"/>
        </w:rPr>
        <w:t xml:space="preserve"> notwithstanding </w:t>
      </w:r>
      <w:r>
        <w:rPr>
          <w:lang w:val="en-AU"/>
        </w:rPr>
        <w:t>any other</w:t>
      </w:r>
      <w:r w:rsidRPr="00EE371A">
        <w:rPr>
          <w:lang w:val="en-AU"/>
        </w:rPr>
        <w:t xml:space="preserve"> </w:t>
      </w:r>
      <w:r>
        <w:rPr>
          <w:lang w:val="en-AU"/>
        </w:rPr>
        <w:t xml:space="preserve">term of the </w:t>
      </w:r>
      <w:r w:rsidRPr="00EE371A">
        <w:rPr>
          <w:lang w:val="en-AU"/>
        </w:rPr>
        <w:t xml:space="preserve">assignment, the </w:t>
      </w:r>
      <w:r>
        <w:rPr>
          <w:lang w:val="en-AU"/>
        </w:rPr>
        <w:t>Interconnected Party</w:t>
      </w:r>
      <w:r w:rsidRPr="00EE371A">
        <w:rPr>
          <w:lang w:val="en-AU"/>
        </w:rPr>
        <w:t xml:space="preserve"> shall </w:t>
      </w:r>
      <w:r>
        <w:rPr>
          <w:lang w:val="en-AU"/>
        </w:rPr>
        <w:t>continue to pay directly to First Gas</w:t>
      </w:r>
      <w:r w:rsidRPr="00622638">
        <w:rPr>
          <w:lang w:val="en-AU"/>
        </w:rPr>
        <w:t xml:space="preserve"> </w:t>
      </w:r>
      <w:r>
        <w:rPr>
          <w:lang w:val="en-AU"/>
        </w:rPr>
        <w:t xml:space="preserve">any </w:t>
      </w:r>
      <w:r w:rsidRPr="00EE371A">
        <w:rPr>
          <w:lang w:val="en-AU"/>
        </w:rPr>
        <w:t>amounts payable under this Agreement</w:t>
      </w:r>
      <w:r>
        <w:rPr>
          <w:lang w:val="en-AU"/>
        </w:rPr>
        <w:t xml:space="preserve"> </w:t>
      </w:r>
      <w:r w:rsidRPr="00EE371A">
        <w:rPr>
          <w:lang w:val="en-AU"/>
        </w:rPr>
        <w:t xml:space="preserve">up to </w:t>
      </w:r>
      <w:r>
        <w:rPr>
          <w:lang w:val="en-AU"/>
        </w:rPr>
        <w:t xml:space="preserve">and including </w:t>
      </w:r>
      <w:r w:rsidRPr="00EE371A">
        <w:rPr>
          <w:lang w:val="en-AU"/>
        </w:rPr>
        <w:t xml:space="preserve">the </w:t>
      </w:r>
      <w:r>
        <w:rPr>
          <w:lang w:val="en-AU"/>
        </w:rPr>
        <w:t xml:space="preserve">last Day </w:t>
      </w:r>
      <w:r w:rsidRPr="00EE371A">
        <w:rPr>
          <w:lang w:val="en-AU"/>
        </w:rPr>
        <w:t>of the Month during which the assignment takes effect</w:t>
      </w:r>
      <w:r>
        <w:rPr>
          <w:lang w:val="en-AU"/>
        </w:rPr>
        <w:t xml:space="preserve">. </w:t>
      </w:r>
    </w:p>
    <w:p w14:paraId="7E81277B" w14:textId="77777777" w:rsidR="00D8753C" w:rsidRPr="00B0694C" w:rsidRDefault="00D8753C" w:rsidP="00D8753C">
      <w:pPr>
        <w:numPr>
          <w:ilvl w:val="1"/>
          <w:numId w:val="4"/>
        </w:numPr>
        <w:rPr>
          <w:lang w:val="en-AU"/>
        </w:rPr>
      </w:pPr>
      <w:r w:rsidRPr="00B0694C">
        <w:rPr>
          <w:lang w:val="en-AU"/>
        </w:rPr>
        <w:t>Prior to any assignment</w:t>
      </w:r>
      <w:r>
        <w:rPr>
          <w:lang w:val="en-AU"/>
        </w:rPr>
        <w:t xml:space="preserve"> or transfer of this Agreement</w:t>
      </w:r>
      <w:r w:rsidRPr="00B0694C">
        <w:rPr>
          <w:lang w:val="en-AU"/>
        </w:rPr>
        <w:t xml:space="preserve">, the </w:t>
      </w:r>
      <w:r>
        <w:rPr>
          <w:lang w:val="en-AU"/>
        </w:rPr>
        <w:t>A</w:t>
      </w:r>
      <w:r w:rsidRPr="00B0694C">
        <w:rPr>
          <w:lang w:val="en-AU"/>
        </w:rPr>
        <w:t xml:space="preserve">ssignor </w:t>
      </w:r>
      <w:r>
        <w:rPr>
          <w:lang w:val="en-AU"/>
        </w:rPr>
        <w:t>must</w:t>
      </w:r>
      <w:r w:rsidRPr="00B0694C">
        <w:rPr>
          <w:lang w:val="en-AU"/>
        </w:rPr>
        <w:t xml:space="preserve"> obtain execution by the assignee of a </w:t>
      </w:r>
      <w:r>
        <w:rPr>
          <w:lang w:val="en-AU"/>
        </w:rPr>
        <w:t>deed</w:t>
      </w:r>
      <w:r w:rsidRPr="00B0694C">
        <w:rPr>
          <w:lang w:val="en-AU"/>
        </w:rPr>
        <w:t xml:space="preserve"> of </w:t>
      </w:r>
      <w:r>
        <w:rPr>
          <w:lang w:val="en-AU"/>
        </w:rPr>
        <w:t>c</w:t>
      </w:r>
      <w:r w:rsidRPr="00B0694C">
        <w:rPr>
          <w:lang w:val="en-AU"/>
        </w:rPr>
        <w:t>ovenant</w:t>
      </w:r>
      <w:r>
        <w:rPr>
          <w:lang w:val="en-AU"/>
        </w:rPr>
        <w:t>, in favour of the other Party,</w:t>
      </w:r>
      <w:r w:rsidRPr="00B0694C">
        <w:rPr>
          <w:lang w:val="en-AU"/>
        </w:rPr>
        <w:t xml:space="preserve"> binding the assignee to perform all the </w:t>
      </w:r>
      <w:r>
        <w:rPr>
          <w:lang w:val="en-AU"/>
        </w:rPr>
        <w:t xml:space="preserve">Assignor’s </w:t>
      </w:r>
      <w:r w:rsidRPr="00B0694C">
        <w:rPr>
          <w:lang w:val="en-AU"/>
        </w:rPr>
        <w:t xml:space="preserve">obligations under </w:t>
      </w:r>
      <w:r>
        <w:rPr>
          <w:lang w:val="en-AU"/>
        </w:rPr>
        <w:t>this Agreement</w:t>
      </w:r>
      <w:r w:rsidRPr="00B0694C">
        <w:rPr>
          <w:lang w:val="en-AU"/>
        </w:rPr>
        <w:t>.</w:t>
      </w:r>
    </w:p>
    <w:p w14:paraId="3BD48309" w14:textId="77777777" w:rsidR="00D8753C" w:rsidRPr="007710C1" w:rsidRDefault="00D8753C" w:rsidP="00D8753C">
      <w:pPr>
        <w:pStyle w:val="Heading2"/>
        <w:rPr>
          <w:i/>
          <w:iCs/>
        </w:rPr>
      </w:pPr>
      <w:r w:rsidRPr="007710C1">
        <w:rPr>
          <w:snapToGrid w:val="0"/>
          <w:lang w:val="en-AU"/>
        </w:rPr>
        <w:t>Novation</w:t>
      </w:r>
    </w:p>
    <w:p w14:paraId="62B3B2BB" w14:textId="4CA4E0D0" w:rsidR="00D8753C" w:rsidRPr="007710C1" w:rsidRDefault="00D8753C" w:rsidP="00D8753C">
      <w:pPr>
        <w:numPr>
          <w:ilvl w:val="1"/>
          <w:numId w:val="4"/>
        </w:numPr>
        <w:rPr>
          <w:bCs/>
          <w:i/>
          <w:iCs/>
        </w:rPr>
      </w:pPr>
      <w:r w:rsidRPr="00583F6F">
        <w:rPr>
          <w:lang w:val="en-AU"/>
        </w:rPr>
        <w:t xml:space="preserve">Where this Agreement is transferred by way of </w:t>
      </w:r>
      <w:r>
        <w:rPr>
          <w:lang w:val="en-AU"/>
        </w:rPr>
        <w:t>novation</w:t>
      </w:r>
      <w:r w:rsidRPr="00583F6F">
        <w:rPr>
          <w:lang w:val="en-AU"/>
        </w:rPr>
        <w:t xml:space="preserve"> pursuant to </w:t>
      </w:r>
      <w:r w:rsidRPr="007710C1">
        <w:rPr>
          <w:i/>
          <w:lang w:val="en-AU"/>
        </w:rPr>
        <w:t>sections 19.1</w:t>
      </w:r>
      <w:ins w:id="2181" w:author="Bell Gully" w:date="2018-07-07T20:22:00Z">
        <w:r w:rsidR="007D5CE2">
          <w:rPr>
            <w:i/>
            <w:lang w:val="en-AU"/>
          </w:rPr>
          <w:t>5</w:t>
        </w:r>
      </w:ins>
      <w:del w:id="2182" w:author="Bell Gully" w:date="2018-07-07T20:22:00Z">
        <w:r w:rsidRPr="007710C1" w:rsidDel="0025596B">
          <w:rPr>
            <w:i/>
            <w:lang w:val="en-AU"/>
          </w:rPr>
          <w:delText>2</w:delText>
        </w:r>
      </w:del>
      <w:r w:rsidRPr="007710C1">
        <w:rPr>
          <w:i/>
          <w:lang w:val="en-AU"/>
        </w:rPr>
        <w:t xml:space="preserve"> </w:t>
      </w:r>
      <w:r w:rsidRPr="007710C1">
        <w:rPr>
          <w:lang w:val="en-AU"/>
        </w:rPr>
        <w:t xml:space="preserve">and </w:t>
      </w:r>
      <w:r w:rsidRPr="007710C1">
        <w:rPr>
          <w:i/>
          <w:lang w:val="en-AU"/>
        </w:rPr>
        <w:t>19.1</w:t>
      </w:r>
      <w:ins w:id="2183" w:author="Bell Gully" w:date="2018-07-07T20:22:00Z">
        <w:r w:rsidR="007D5CE2">
          <w:rPr>
            <w:i/>
            <w:lang w:val="en-AU"/>
          </w:rPr>
          <w:t>6</w:t>
        </w:r>
      </w:ins>
      <w:del w:id="2184" w:author="Bell Gully" w:date="2018-07-07T20:22:00Z">
        <w:r w:rsidRPr="007710C1" w:rsidDel="0025596B">
          <w:rPr>
            <w:i/>
            <w:lang w:val="en-AU"/>
          </w:rPr>
          <w:delText>3</w:delText>
        </w:r>
      </w:del>
      <w:r w:rsidRPr="00583F6F">
        <w:rPr>
          <w:lang w:val="en-AU"/>
        </w:rPr>
        <w:t>, the transferring</w:t>
      </w:r>
      <w:r>
        <w:rPr>
          <w:lang w:val="en-AU"/>
        </w:rPr>
        <w:t xml:space="preserve"> Party (</w:t>
      </w:r>
      <w:r>
        <w:rPr>
          <w:i/>
          <w:lang w:val="en-AU"/>
        </w:rPr>
        <w:t>Exiting Party</w:t>
      </w:r>
      <w:r>
        <w:rPr>
          <w:lang w:val="en-AU"/>
        </w:rPr>
        <w:t xml:space="preserve">), the </w:t>
      </w:r>
      <w:r w:rsidRPr="00583F6F">
        <w:rPr>
          <w:lang w:val="en-AU"/>
        </w:rPr>
        <w:t>other Party (</w:t>
      </w:r>
      <w:r w:rsidRPr="00583F6F">
        <w:rPr>
          <w:i/>
          <w:lang w:val="en-AU"/>
        </w:rPr>
        <w:t>Counterparty</w:t>
      </w:r>
      <w:r w:rsidRPr="00583F6F">
        <w:rPr>
          <w:lang w:val="en-AU"/>
        </w:rPr>
        <w:t xml:space="preserve">) </w:t>
      </w:r>
      <w:r>
        <w:rPr>
          <w:lang w:val="en-AU"/>
        </w:rPr>
        <w:t>and the party to whom this Agreement is to be novated (</w:t>
      </w:r>
      <w:r>
        <w:rPr>
          <w:i/>
          <w:lang w:val="en-AU"/>
        </w:rPr>
        <w:t xml:space="preserve">Incoming </w:t>
      </w:r>
      <w:r w:rsidRPr="002F0EAB">
        <w:rPr>
          <w:i/>
          <w:lang w:val="en-AU"/>
        </w:rPr>
        <w:t>Party</w:t>
      </w:r>
      <w:r>
        <w:rPr>
          <w:lang w:val="en-AU"/>
        </w:rPr>
        <w:t>) must enter into a deed of novation, the terms of which shall be agreed between them, but which shall contain as a minimum require</w:t>
      </w:r>
      <w:ins w:id="2185" w:author="Bell Gully" w:date="2018-07-09T10:26:00Z">
        <w:r w:rsidR="00B72AFC">
          <w:rPr>
            <w:lang w:val="en-AU"/>
          </w:rPr>
          <w:t>ment</w:t>
        </w:r>
      </w:ins>
      <w:r>
        <w:rPr>
          <w:lang w:val="en-AU"/>
        </w:rPr>
        <w:t xml:space="preserve"> that:</w:t>
      </w:r>
    </w:p>
    <w:p w14:paraId="22DC8E32" w14:textId="77777777" w:rsidR="00D8753C" w:rsidRPr="007710C1" w:rsidRDefault="00D8753C" w:rsidP="00D8753C">
      <w:pPr>
        <w:numPr>
          <w:ilvl w:val="2"/>
          <w:numId w:val="4"/>
        </w:numPr>
        <w:tabs>
          <w:tab w:val="num" w:pos="1401"/>
        </w:tabs>
      </w:pPr>
      <w:r w:rsidRPr="00647450">
        <w:rPr>
          <w:lang w:val="en-AU"/>
        </w:rPr>
        <w:t>with effect from the date of novation</w:t>
      </w:r>
      <w:r>
        <w:rPr>
          <w:lang w:val="en-AU"/>
        </w:rPr>
        <w:t>:</w:t>
      </w:r>
    </w:p>
    <w:p w14:paraId="0247DAFA" w14:textId="77777777" w:rsidR="00D8753C" w:rsidRPr="007710C1" w:rsidRDefault="00D8753C" w:rsidP="00D8753C">
      <w:pPr>
        <w:numPr>
          <w:ilvl w:val="3"/>
          <w:numId w:val="4"/>
        </w:numPr>
        <w:tabs>
          <w:tab w:val="num" w:pos="2041"/>
        </w:tabs>
      </w:pPr>
      <w:r w:rsidRPr="00647450">
        <w:rPr>
          <w:lang w:val="en-AU"/>
        </w:rPr>
        <w:t>the Incoming Party shall be substituted for the Exiting Party under this Agreement</w:t>
      </w:r>
      <w:r w:rsidRPr="00647450">
        <w:t>;</w:t>
      </w:r>
    </w:p>
    <w:p w14:paraId="19A84EE3" w14:textId="77777777" w:rsidR="00D8753C" w:rsidRDefault="00D8753C" w:rsidP="00D8753C">
      <w:pPr>
        <w:numPr>
          <w:ilvl w:val="3"/>
          <w:numId w:val="4"/>
        </w:numPr>
        <w:tabs>
          <w:tab w:val="num" w:pos="2041"/>
        </w:tabs>
      </w:pPr>
      <w:r w:rsidRPr="00647450">
        <w:t xml:space="preserve">the Exiting </w:t>
      </w:r>
      <w:r>
        <w:t xml:space="preserve">Party shall then be </w:t>
      </w:r>
      <w:r w:rsidRPr="00647450">
        <w:t xml:space="preserve">released from all of its obligations and liabilities under </w:t>
      </w:r>
      <w:r>
        <w:t>this Agreement</w:t>
      </w:r>
      <w:r w:rsidRPr="00647450">
        <w:t xml:space="preserve">; and </w:t>
      </w:r>
    </w:p>
    <w:p w14:paraId="68E7186E" w14:textId="77777777" w:rsidR="00D8753C" w:rsidRPr="00855F8E" w:rsidRDefault="00D8753C" w:rsidP="00D8753C">
      <w:pPr>
        <w:numPr>
          <w:ilvl w:val="3"/>
          <w:numId w:val="4"/>
        </w:numPr>
        <w:tabs>
          <w:tab w:val="clear" w:pos="1871"/>
          <w:tab w:val="num" w:pos="1985"/>
          <w:tab w:val="num" w:pos="2041"/>
        </w:tabs>
      </w:pPr>
      <w:r w:rsidRPr="00647450">
        <w:rPr>
          <w:lang w:val="en-GB"/>
        </w:rPr>
        <w:t>the Incoming Party shall</w:t>
      </w:r>
      <w:r>
        <w:rPr>
          <w:lang w:val="en-GB"/>
        </w:rPr>
        <w:t>:</w:t>
      </w:r>
    </w:p>
    <w:p w14:paraId="04A12D20" w14:textId="77777777" w:rsidR="00D8753C" w:rsidRDefault="00D8753C" w:rsidP="00D8753C">
      <w:pPr>
        <w:pStyle w:val="ListParagraph"/>
        <w:numPr>
          <w:ilvl w:val="0"/>
          <w:numId w:val="52"/>
        </w:numPr>
        <w:ind w:left="2410" w:hanging="539"/>
        <w:rPr>
          <w:lang w:val="en-AU"/>
        </w:rPr>
      </w:pPr>
      <w:r w:rsidRPr="00855F8E">
        <w:rPr>
          <w:lang w:val="en-AU"/>
        </w:rPr>
        <w:t>be bound by, comply with and be liable to the Counterparty under, all the provisions of this Agreement; and</w:t>
      </w:r>
    </w:p>
    <w:p w14:paraId="364CCD16" w14:textId="77777777" w:rsidR="00D8753C" w:rsidRPr="004358DE" w:rsidRDefault="00D8753C" w:rsidP="00D8753C">
      <w:pPr>
        <w:pStyle w:val="ListParagraph"/>
        <w:numPr>
          <w:ilvl w:val="0"/>
          <w:numId w:val="52"/>
        </w:numPr>
        <w:ind w:left="2410" w:hanging="539"/>
        <w:rPr>
          <w:lang w:val="en-AU"/>
        </w:rPr>
      </w:pPr>
      <w:r w:rsidRPr="004358DE">
        <w:rPr>
          <w:lang w:val="en-AU"/>
        </w:rPr>
        <w:t>enjoy all the rights and benefits of the Exiting Party under this Agreement; and</w:t>
      </w:r>
    </w:p>
    <w:p w14:paraId="5274F5A8" w14:textId="257DF09F" w:rsidR="00D8753C" w:rsidRPr="001349C4" w:rsidRDefault="00D8753C" w:rsidP="0035376D">
      <w:pPr>
        <w:numPr>
          <w:ilvl w:val="2"/>
          <w:numId w:val="4"/>
        </w:numPr>
        <w:tabs>
          <w:tab w:val="num" w:pos="1401"/>
        </w:tabs>
        <w:rPr>
          <w:bCs/>
          <w:i/>
          <w:iCs/>
        </w:rPr>
      </w:pPr>
      <w:r w:rsidRPr="00647450">
        <w:t xml:space="preserve">the Exiting Party </w:t>
      </w:r>
      <w:r>
        <w:t>shall</w:t>
      </w:r>
      <w:r w:rsidRPr="00647450">
        <w:t xml:space="preserve"> retain all of its rights</w:t>
      </w:r>
      <w:r>
        <w:t>,</w:t>
      </w:r>
      <w:r w:rsidRPr="00647450">
        <w:t xml:space="preserve"> and </w:t>
      </w:r>
      <w:r>
        <w:t xml:space="preserve">be liable to the Counterparty for all of its </w:t>
      </w:r>
      <w:r w:rsidRPr="00647450">
        <w:t xml:space="preserve">obligations under </w:t>
      </w:r>
      <w:r>
        <w:t>this Agreement</w:t>
      </w:r>
      <w:r w:rsidRPr="00647450">
        <w:t xml:space="preserve"> up to the </w:t>
      </w:r>
      <w:r w:rsidRPr="007C38A9">
        <w:rPr>
          <w:lang w:val="en-AU"/>
        </w:rPr>
        <w:t>date of novation</w:t>
      </w:r>
      <w:r>
        <w:rPr>
          <w:lang w:val="en-AU"/>
        </w:rPr>
        <w:t xml:space="preserve">, </w:t>
      </w:r>
      <w:r w:rsidRPr="00622638">
        <w:t xml:space="preserve">provided that </w:t>
      </w:r>
      <w:r>
        <w:rPr>
          <w:lang w:val="en-AU"/>
        </w:rPr>
        <w:t>w</w:t>
      </w:r>
      <w:r w:rsidRPr="00622638">
        <w:rPr>
          <w:lang w:val="en-AU"/>
        </w:rPr>
        <w:t xml:space="preserve">here the Exiting Party is the Interconnected Party then, notwithstanding any other term of the novation, the Interconnected Party shall </w:t>
      </w:r>
      <w:r>
        <w:rPr>
          <w:lang w:val="en-AU"/>
        </w:rPr>
        <w:t xml:space="preserve">continue to pay directly to First Gas any </w:t>
      </w:r>
      <w:r w:rsidRPr="00EE371A">
        <w:rPr>
          <w:lang w:val="en-AU"/>
        </w:rPr>
        <w:t xml:space="preserve">amounts payable under this Agreement </w:t>
      </w:r>
      <w:r w:rsidRPr="00622638">
        <w:rPr>
          <w:lang w:val="en-AU"/>
        </w:rPr>
        <w:t>up to and including the last Day of the Month during which the novation takes effect</w:t>
      </w:r>
      <w:r w:rsidR="001349C4">
        <w:rPr>
          <w:lang w:val="en-AU"/>
        </w:rPr>
        <w:t xml:space="preserve">. </w:t>
      </w:r>
    </w:p>
    <w:p w14:paraId="1E3D3921" w14:textId="77777777" w:rsidR="00901D70" w:rsidRPr="00D23D4C" w:rsidRDefault="00901D70" w:rsidP="00E923DE">
      <w:pPr>
        <w:pStyle w:val="Heading2"/>
        <w:rPr>
          <w:snapToGrid w:val="0"/>
          <w:lang w:val="en-AU"/>
        </w:rPr>
      </w:pPr>
      <w:r w:rsidRPr="00D23D4C">
        <w:rPr>
          <w:snapToGrid w:val="0"/>
          <w:lang w:val="en-AU"/>
        </w:rPr>
        <w:lastRenderedPageBreak/>
        <w:t>Governing Law</w:t>
      </w:r>
    </w:p>
    <w:p w14:paraId="2DC55DC3" w14:textId="77777777" w:rsidR="00901D70" w:rsidRPr="00530C8E" w:rsidRDefault="00901D70" w:rsidP="009871BE">
      <w:pPr>
        <w:numPr>
          <w:ilvl w:val="1"/>
          <w:numId w:val="4"/>
        </w:numPr>
      </w:pPr>
      <w:r w:rsidRPr="00530C8E">
        <w:t xml:space="preserve">This Agreement shall be construed and interpreted in accordance with the law of </w:t>
      </w:r>
      <w:smartTag w:uri="urn:schemas-microsoft-com:office:smarttags" w:element="country-region">
        <w:r w:rsidRPr="00530C8E">
          <w:t>New Zealand</w:t>
        </w:r>
      </w:smartTag>
      <w:r w:rsidRPr="00530C8E">
        <w:t xml:space="preserve"> and the Parties submit to the non-exclusive jurisdiction of the </w:t>
      </w:r>
      <w:smartTag w:uri="urn:schemas-microsoft-com:office:smarttags" w:element="place">
        <w:smartTag w:uri="urn:schemas-microsoft-com:office:smarttags" w:element="country-region">
          <w:r w:rsidRPr="00530C8E">
            <w:t>New Zealand</w:t>
          </w:r>
        </w:smartTag>
      </w:smartTag>
      <w:r w:rsidRPr="00530C8E">
        <w:t xml:space="preserve"> courts.</w:t>
      </w:r>
    </w:p>
    <w:p w14:paraId="453DBCAB" w14:textId="793DBD7D" w:rsidR="003200FE" w:rsidRPr="00F27205" w:rsidRDefault="0026268C" w:rsidP="0035376D">
      <w:pPr>
        <w:spacing w:after="0" w:line="240" w:lineRule="auto"/>
      </w:pPr>
      <w:bookmarkStart w:id="2186" w:name="_Toc423348073"/>
      <w:bookmarkStart w:id="2187" w:name="_Toc424040139"/>
      <w:bookmarkStart w:id="2188" w:name="_Toc424043197"/>
      <w:bookmarkStart w:id="2189" w:name="_Toc424124679"/>
      <w:bookmarkStart w:id="2190" w:name="_Toc423348078"/>
      <w:bookmarkStart w:id="2191" w:name="_Toc424040144"/>
      <w:bookmarkStart w:id="2192" w:name="_Toc424043202"/>
      <w:bookmarkStart w:id="2193" w:name="_Toc424124684"/>
      <w:bookmarkStart w:id="2194" w:name="_Toc423348080"/>
      <w:bookmarkStart w:id="2195" w:name="_Toc424040146"/>
      <w:bookmarkStart w:id="2196" w:name="_Toc424043204"/>
      <w:bookmarkStart w:id="2197" w:name="_Toc424124686"/>
      <w:bookmarkStart w:id="2198" w:name="_Toc423348082"/>
      <w:bookmarkStart w:id="2199" w:name="_Toc424040148"/>
      <w:bookmarkStart w:id="2200" w:name="_Toc424043206"/>
      <w:bookmarkStart w:id="2201" w:name="_Toc424124688"/>
      <w:bookmarkStart w:id="2202" w:name="_Toc98825938"/>
      <w:bookmarkEnd w:id="2163"/>
      <w:bookmarkEnd w:id="2164"/>
      <w:bookmarkEnd w:id="2165"/>
      <w:bookmarkEnd w:id="2166"/>
      <w:bookmarkEnd w:id="2167"/>
      <w:bookmarkEnd w:id="2168"/>
      <w:bookmarkEnd w:id="2169"/>
      <w:bookmarkEnd w:id="2170"/>
      <w:bookmarkEnd w:id="2171"/>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r>
        <w:rPr>
          <w:b/>
        </w:rPr>
        <w:br w:type="page"/>
      </w:r>
      <w:r w:rsidR="003200FE" w:rsidRPr="003200FE">
        <w:rPr>
          <w:b/>
        </w:rPr>
        <w:lastRenderedPageBreak/>
        <w:t>EXECUTION:</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4536"/>
        <w:gridCol w:w="4185"/>
      </w:tblGrid>
      <w:tr w:rsidR="003200FE" w:rsidRPr="00F27205" w14:paraId="70F6BD3A" w14:textId="77777777" w:rsidTr="00EB4B5E">
        <w:trPr>
          <w:cantSplit/>
        </w:trPr>
        <w:tc>
          <w:tcPr>
            <w:tcW w:w="4536" w:type="dxa"/>
            <w:tcBorders>
              <w:top w:val="nil"/>
              <w:left w:val="nil"/>
              <w:bottom w:val="nil"/>
              <w:right w:val="nil"/>
            </w:tcBorders>
          </w:tcPr>
          <w:p w14:paraId="6C7BB40D" w14:textId="77777777" w:rsidR="003200FE" w:rsidRPr="00F27205" w:rsidRDefault="00A64DF4" w:rsidP="00BC1236">
            <w:pPr>
              <w:rPr>
                <w:b/>
                <w:bCs/>
              </w:rPr>
            </w:pPr>
            <w:r>
              <w:rPr>
                <w:b/>
                <w:bCs/>
              </w:rPr>
              <w:t xml:space="preserve">First </w:t>
            </w:r>
            <w:r w:rsidR="003200FE" w:rsidRPr="00F27205">
              <w:rPr>
                <w:b/>
                <w:bCs/>
              </w:rPr>
              <w:t>Gas Limited</w:t>
            </w:r>
            <w:r w:rsidR="003200FE" w:rsidRPr="00F27205">
              <w:t xml:space="preserve"> by:</w:t>
            </w:r>
          </w:p>
        </w:tc>
        <w:tc>
          <w:tcPr>
            <w:tcW w:w="4185" w:type="dxa"/>
            <w:tcBorders>
              <w:top w:val="nil"/>
              <w:left w:val="nil"/>
              <w:bottom w:val="nil"/>
              <w:right w:val="nil"/>
            </w:tcBorders>
          </w:tcPr>
          <w:p w14:paraId="60B73EF2" w14:textId="77777777" w:rsidR="003200FE" w:rsidRPr="00F27205" w:rsidRDefault="00BC1236" w:rsidP="00BC1236">
            <w:pPr>
              <w:rPr>
                <w:b/>
              </w:rPr>
            </w:pPr>
            <w:r>
              <w:rPr>
                <w:b/>
              </w:rPr>
              <w:t>[    ]</w:t>
            </w:r>
            <w:r w:rsidR="003200FE" w:rsidRPr="00F27205">
              <w:rPr>
                <w:b/>
              </w:rPr>
              <w:t xml:space="preserve"> Limited</w:t>
            </w:r>
            <w:r w:rsidR="003200FE" w:rsidRPr="00F27205">
              <w:t xml:space="preserve"> by:</w:t>
            </w:r>
          </w:p>
        </w:tc>
      </w:tr>
      <w:tr w:rsidR="003200FE" w:rsidRPr="00F27205" w14:paraId="42205A32" w14:textId="77777777" w:rsidTr="00EB4B5E">
        <w:trPr>
          <w:cantSplit/>
        </w:trPr>
        <w:tc>
          <w:tcPr>
            <w:tcW w:w="4536" w:type="dxa"/>
            <w:tcBorders>
              <w:top w:val="nil"/>
              <w:left w:val="nil"/>
              <w:bottom w:val="nil"/>
              <w:right w:val="nil"/>
            </w:tcBorders>
          </w:tcPr>
          <w:p w14:paraId="6C56BC69" w14:textId="4102F982" w:rsidR="003416CC" w:rsidRDefault="003200FE" w:rsidP="00EB4B5E">
            <w:r w:rsidRPr="00F27205">
              <w:t>_</w:t>
            </w:r>
          </w:p>
          <w:p w14:paraId="2A2AC8A5" w14:textId="77777777" w:rsidR="003416CC" w:rsidRDefault="003416CC" w:rsidP="00EB4B5E"/>
          <w:p w14:paraId="44C648D0" w14:textId="6492BC82" w:rsidR="003200FE" w:rsidRPr="00F27205" w:rsidRDefault="003200FE" w:rsidP="00EB4B5E">
            <w:r w:rsidRPr="00F27205">
              <w:t>___________________________</w:t>
            </w:r>
            <w:r w:rsidRPr="00F27205">
              <w:br/>
              <w:t>Signature of authorised signatory</w:t>
            </w:r>
          </w:p>
          <w:p w14:paraId="05E43F63" w14:textId="4B3A67F8" w:rsidR="003200FE" w:rsidRDefault="003200FE" w:rsidP="00EB4B5E"/>
          <w:p w14:paraId="1AB36D5D" w14:textId="77777777" w:rsidR="003416CC" w:rsidRPr="00F27205" w:rsidRDefault="003416CC" w:rsidP="00EB4B5E"/>
          <w:p w14:paraId="45D25AE8" w14:textId="1A90BD51" w:rsidR="003200FE" w:rsidRPr="00F27205" w:rsidRDefault="003200FE" w:rsidP="00EB4B5E">
            <w:r w:rsidRPr="00F27205">
              <w:t>_____________________________</w:t>
            </w:r>
            <w:r w:rsidRPr="00F27205">
              <w:br/>
              <w:t>Name of authorised signatory</w:t>
            </w:r>
          </w:p>
        </w:tc>
        <w:tc>
          <w:tcPr>
            <w:tcW w:w="4185" w:type="dxa"/>
            <w:tcBorders>
              <w:top w:val="nil"/>
              <w:left w:val="nil"/>
              <w:bottom w:val="nil"/>
              <w:right w:val="nil"/>
            </w:tcBorders>
          </w:tcPr>
          <w:p w14:paraId="6B5B56E2" w14:textId="77777777" w:rsidR="003416CC" w:rsidRDefault="003200FE" w:rsidP="00EB4B5E">
            <w:r w:rsidRPr="00F27205">
              <w:t>__</w:t>
            </w:r>
          </w:p>
          <w:p w14:paraId="076F171C" w14:textId="77777777" w:rsidR="003416CC" w:rsidRDefault="003416CC" w:rsidP="00EB4B5E"/>
          <w:p w14:paraId="31F64C86" w14:textId="0E08ECBF" w:rsidR="003200FE" w:rsidRPr="00F27205" w:rsidRDefault="003200FE" w:rsidP="00EB4B5E">
            <w:r w:rsidRPr="00F27205">
              <w:t>________________________</w:t>
            </w:r>
            <w:r w:rsidRPr="00F27205">
              <w:br/>
              <w:t>Signature of authorised signatory</w:t>
            </w:r>
          </w:p>
          <w:p w14:paraId="50E28D24" w14:textId="78893258" w:rsidR="003200FE" w:rsidRDefault="003200FE" w:rsidP="00EB4B5E"/>
          <w:p w14:paraId="425D4FC2" w14:textId="77777777" w:rsidR="003416CC" w:rsidRPr="00F27205" w:rsidRDefault="003416CC" w:rsidP="00EB4B5E"/>
          <w:p w14:paraId="41DFCF4B" w14:textId="619E9F1E" w:rsidR="003200FE" w:rsidRPr="00F27205" w:rsidRDefault="003200FE" w:rsidP="00EB4B5E">
            <w:r w:rsidRPr="00F27205">
              <w:t>_____________________________</w:t>
            </w:r>
            <w:r w:rsidRPr="00F27205">
              <w:br/>
              <w:t>Name of authorised signatory</w:t>
            </w:r>
          </w:p>
        </w:tc>
      </w:tr>
    </w:tbl>
    <w:p w14:paraId="0CB9314B" w14:textId="77777777" w:rsidR="00C1694D" w:rsidRDefault="00C6575C" w:rsidP="00191089">
      <w:pPr>
        <w:pStyle w:val="Heading1"/>
        <w:ind w:left="0"/>
        <w:jc w:val="center"/>
        <w:rPr>
          <w:snapToGrid w:val="0"/>
          <w:lang w:val="en-AU"/>
        </w:rPr>
      </w:pPr>
      <w:r w:rsidRPr="00530C8E">
        <w:rPr>
          <w:snapToGrid w:val="0"/>
          <w:lang w:val="en-AU"/>
        </w:rPr>
        <w:br w:type="page"/>
      </w:r>
      <w:bookmarkStart w:id="2203" w:name="_Toc105394750"/>
      <w:bookmarkStart w:id="2204" w:name="_Toc105394975"/>
      <w:bookmarkStart w:id="2205" w:name="_Toc114469947"/>
    </w:p>
    <w:p w14:paraId="6E3103DB" w14:textId="409D1D00" w:rsidR="00C6575C" w:rsidRDefault="0042491C" w:rsidP="00191089">
      <w:pPr>
        <w:pStyle w:val="Heading1"/>
        <w:ind w:left="0"/>
        <w:jc w:val="center"/>
        <w:rPr>
          <w:snapToGrid w:val="0"/>
          <w:lang w:val="en-AU"/>
        </w:rPr>
      </w:pPr>
      <w:bookmarkStart w:id="2206" w:name="_Toc521675273"/>
      <w:ins w:id="2207" w:author="Bell Gully" w:date="2018-08-08T15:54:00Z">
        <w:r>
          <w:lastRenderedPageBreak/>
          <w:t xml:space="preserve">ICA </w:t>
        </w:r>
      </w:ins>
      <w:r w:rsidR="00C6575C" w:rsidRPr="00530C8E">
        <w:rPr>
          <w:snapToGrid w:val="0"/>
          <w:lang w:val="en-AU"/>
        </w:rPr>
        <w:t xml:space="preserve">schedule </w:t>
      </w:r>
      <w:r w:rsidR="00C13341">
        <w:rPr>
          <w:snapToGrid w:val="0"/>
          <w:lang w:val="en-AU"/>
        </w:rPr>
        <w:t>one</w:t>
      </w:r>
      <w:bookmarkEnd w:id="2203"/>
      <w:bookmarkEnd w:id="2204"/>
      <w:bookmarkEnd w:id="2205"/>
      <w:r w:rsidR="00410622" w:rsidRPr="00530C8E">
        <w:rPr>
          <w:snapToGrid w:val="0"/>
          <w:lang w:val="en-AU"/>
        </w:rPr>
        <w:t>:</w:t>
      </w:r>
      <w:bookmarkStart w:id="2208" w:name="_Toc106707644"/>
      <w:bookmarkStart w:id="2209" w:name="_Toc107197945"/>
      <w:r w:rsidR="00410622" w:rsidRPr="00530C8E">
        <w:rPr>
          <w:snapToGrid w:val="0"/>
          <w:lang w:val="en-AU"/>
        </w:rPr>
        <w:t xml:space="preserve">  </w:t>
      </w:r>
      <w:r w:rsidR="00F05DB3">
        <w:rPr>
          <w:snapToGrid w:val="0"/>
          <w:lang w:val="en-AU"/>
        </w:rPr>
        <w:t>Delivery</w:t>
      </w:r>
      <w:r w:rsidR="00202D86">
        <w:rPr>
          <w:snapToGrid w:val="0"/>
          <w:lang w:val="en-AU"/>
        </w:rPr>
        <w:t xml:space="preserve"> Point</w:t>
      </w:r>
      <w:r w:rsidR="00C13341" w:rsidRPr="00C13341">
        <w:rPr>
          <w:snapToGrid w:val="0"/>
          <w:lang w:val="en-AU"/>
        </w:rPr>
        <w:t xml:space="preserve"> details</w:t>
      </w:r>
      <w:bookmarkStart w:id="2210" w:name="_Toc106508872"/>
      <w:bookmarkStart w:id="2211" w:name="_Toc106707645"/>
      <w:bookmarkStart w:id="2212" w:name="_Toc107197946"/>
      <w:bookmarkStart w:id="2213" w:name="_Toc107311565"/>
      <w:bookmarkStart w:id="2214" w:name="_Toc107311615"/>
      <w:bookmarkStart w:id="2215" w:name="_Toc105394756"/>
      <w:bookmarkStart w:id="2216" w:name="_Toc105394981"/>
      <w:bookmarkEnd w:id="2202"/>
      <w:bookmarkEnd w:id="2208"/>
      <w:bookmarkEnd w:id="2209"/>
      <w:bookmarkEnd w:id="2206"/>
    </w:p>
    <w:p w14:paraId="13AC7E84" w14:textId="77777777" w:rsidR="00C1694D" w:rsidRPr="00C1694D" w:rsidRDefault="00C1694D" w:rsidP="00C1694D">
      <w:pPr>
        <w:rPr>
          <w:lang w:val="en-AU"/>
        </w:rPr>
      </w:pPr>
    </w:p>
    <w:tbl>
      <w:tblPr>
        <w:tblStyle w:val="TableGrid"/>
        <w:tblW w:w="9209" w:type="dxa"/>
        <w:tblLayout w:type="fixed"/>
        <w:tblLook w:val="01E0" w:firstRow="1" w:lastRow="1" w:firstColumn="1" w:lastColumn="1" w:noHBand="0" w:noVBand="0"/>
      </w:tblPr>
      <w:tblGrid>
        <w:gridCol w:w="3114"/>
        <w:gridCol w:w="1559"/>
        <w:gridCol w:w="1512"/>
        <w:gridCol w:w="1512"/>
        <w:gridCol w:w="1512"/>
      </w:tblGrid>
      <w:tr w:rsidR="00FA7CA7" w:rsidRPr="004209D8" w14:paraId="095484FF" w14:textId="77777777" w:rsidTr="00874922">
        <w:tc>
          <w:tcPr>
            <w:tcW w:w="4673" w:type="dxa"/>
            <w:gridSpan w:val="2"/>
          </w:tcPr>
          <w:bookmarkEnd w:id="2210"/>
          <w:bookmarkEnd w:id="2211"/>
          <w:bookmarkEnd w:id="2212"/>
          <w:bookmarkEnd w:id="2213"/>
          <w:bookmarkEnd w:id="2214"/>
          <w:p w14:paraId="696DE4A3" w14:textId="77777777" w:rsidR="00FA7CA7" w:rsidRPr="004209D8" w:rsidRDefault="00FA7CA7" w:rsidP="00FA7CA7">
            <w:pPr>
              <w:spacing w:beforeLines="20" w:before="48" w:afterLines="20" w:after="48"/>
              <w:rPr>
                <w:b/>
              </w:rPr>
            </w:pPr>
            <w:r w:rsidRPr="004209D8">
              <w:rPr>
                <w:b/>
              </w:rPr>
              <w:t>Delivery Point</w:t>
            </w:r>
          </w:p>
        </w:tc>
        <w:tc>
          <w:tcPr>
            <w:tcW w:w="4536" w:type="dxa"/>
            <w:gridSpan w:val="3"/>
            <w:shd w:val="clear" w:color="auto" w:fill="FFFFFF"/>
          </w:tcPr>
          <w:p w14:paraId="37E939A0" w14:textId="4E631C38" w:rsidR="00FA7CA7" w:rsidRPr="004209D8" w:rsidRDefault="00FA7CA7" w:rsidP="00FA7CA7">
            <w:pPr>
              <w:spacing w:beforeLines="20" w:before="48" w:afterLines="20" w:after="48"/>
              <w:jc w:val="center"/>
              <w:rPr>
                <w:b/>
              </w:rPr>
            </w:pPr>
            <w:r>
              <w:rPr>
                <w:b/>
              </w:rPr>
              <w:t>[name]</w:t>
            </w:r>
            <w:r w:rsidRPr="00F27205">
              <w:rPr>
                <w:b/>
              </w:rPr>
              <w:t xml:space="preserve"> (</w:t>
            </w:r>
            <w:r>
              <w:rPr>
                <w:b/>
              </w:rPr>
              <w:t>alpha-numeric ID</w:t>
            </w:r>
            <w:r w:rsidRPr="00F27205">
              <w:rPr>
                <w:b/>
              </w:rPr>
              <w:t>)</w:t>
            </w:r>
          </w:p>
        </w:tc>
      </w:tr>
      <w:tr w:rsidR="00733150" w:rsidRPr="004209D8" w14:paraId="589D45AD" w14:textId="77777777" w:rsidTr="00874922">
        <w:tc>
          <w:tcPr>
            <w:tcW w:w="4673" w:type="dxa"/>
            <w:gridSpan w:val="2"/>
          </w:tcPr>
          <w:p w14:paraId="0A7EE443" w14:textId="77777777" w:rsidR="00733150" w:rsidRPr="004209D8" w:rsidRDefault="00733150" w:rsidP="002A2D5E">
            <w:pPr>
              <w:spacing w:beforeLines="20" w:before="48" w:afterLines="20" w:after="48"/>
              <w:rPr>
                <w:b/>
              </w:rPr>
            </w:pPr>
            <w:r w:rsidRPr="004209D8">
              <w:rPr>
                <w:b/>
              </w:rPr>
              <w:t>Address</w:t>
            </w:r>
          </w:p>
        </w:tc>
        <w:tc>
          <w:tcPr>
            <w:tcW w:w="4536" w:type="dxa"/>
            <w:gridSpan w:val="3"/>
            <w:shd w:val="clear" w:color="auto" w:fill="FFFFFF"/>
          </w:tcPr>
          <w:p w14:paraId="4107859A" w14:textId="318BE034" w:rsidR="00733150" w:rsidRPr="004209D8" w:rsidRDefault="00733150" w:rsidP="002A2D5E">
            <w:pPr>
              <w:spacing w:beforeLines="20" w:before="48" w:afterLines="20" w:after="48"/>
              <w:jc w:val="center"/>
            </w:pPr>
          </w:p>
        </w:tc>
      </w:tr>
      <w:tr w:rsidR="00733150" w:rsidRPr="004209D8" w14:paraId="4564502E" w14:textId="77777777" w:rsidTr="00874922">
        <w:tc>
          <w:tcPr>
            <w:tcW w:w="4673" w:type="dxa"/>
            <w:gridSpan w:val="2"/>
          </w:tcPr>
          <w:p w14:paraId="2486EACC" w14:textId="77777777" w:rsidR="00733150" w:rsidRPr="004209D8" w:rsidRDefault="00733150" w:rsidP="002A2D5E">
            <w:pPr>
              <w:spacing w:beforeLines="20" w:before="48" w:afterLines="20" w:after="48"/>
              <w:rPr>
                <w:b/>
              </w:rPr>
            </w:pPr>
            <w:r w:rsidRPr="004209D8">
              <w:rPr>
                <w:b/>
              </w:rPr>
              <w:t>Status as at Commencement Date</w:t>
            </w:r>
          </w:p>
        </w:tc>
        <w:tc>
          <w:tcPr>
            <w:tcW w:w="4536" w:type="dxa"/>
            <w:gridSpan w:val="3"/>
          </w:tcPr>
          <w:p w14:paraId="66EA4BA1" w14:textId="2AAA5EC2" w:rsidR="00733150" w:rsidRPr="004209D8" w:rsidRDefault="00FA7CA7" w:rsidP="002A2D5E">
            <w:pPr>
              <w:spacing w:beforeLines="20" w:before="48" w:afterLines="20" w:after="48"/>
              <w:jc w:val="center"/>
            </w:pPr>
            <w:r>
              <w:t>Existing</w:t>
            </w:r>
          </w:p>
        </w:tc>
      </w:tr>
      <w:tr w:rsidR="003E1FDC" w:rsidRPr="004209D8" w14:paraId="1C138816" w14:textId="77777777" w:rsidTr="00874922">
        <w:tc>
          <w:tcPr>
            <w:tcW w:w="4673" w:type="dxa"/>
            <w:gridSpan w:val="2"/>
          </w:tcPr>
          <w:p w14:paraId="3464D5BE" w14:textId="77777777" w:rsidR="003E1FDC" w:rsidRPr="004209D8" w:rsidRDefault="003E1FDC" w:rsidP="003E1FDC">
            <w:pPr>
              <w:spacing w:beforeLines="20" w:before="48" w:afterLines="20" w:after="48"/>
            </w:pPr>
            <w:r w:rsidRPr="004209D8">
              <w:rPr>
                <w:b/>
              </w:rPr>
              <w:t>Interconnection Fee</w:t>
            </w:r>
          </w:p>
        </w:tc>
        <w:tc>
          <w:tcPr>
            <w:tcW w:w="4536" w:type="dxa"/>
            <w:gridSpan w:val="3"/>
          </w:tcPr>
          <w:p w14:paraId="1B68BC7B" w14:textId="22540CE1" w:rsidR="003E1FDC" w:rsidRPr="004C3469" w:rsidRDefault="003E1FDC" w:rsidP="004C3469">
            <w:pPr>
              <w:spacing w:beforeLines="20" w:before="48" w:afterLines="20" w:after="48"/>
            </w:pPr>
            <w:del w:id="2217" w:author="Bell Gully" w:date="2018-07-09T11:08:00Z">
              <w:r w:rsidDel="004C3469">
                <w:delText>Determined</w:delText>
              </w:r>
            </w:del>
            <w:ins w:id="2218" w:author="Bell Gully" w:date="2018-07-09T11:08:00Z">
              <w:r w:rsidR="004C3469">
                <w:t xml:space="preserve">[To be </w:t>
              </w:r>
            </w:ins>
            <w:ins w:id="2219" w:author="Bell Gully" w:date="2018-08-14T20:50:00Z">
              <w:r w:rsidR="003601D7">
                <w:t>determined</w:t>
              </w:r>
            </w:ins>
            <w:r>
              <w:t xml:space="preserve"> by First Gas in accordance with </w:t>
            </w:r>
            <w:r w:rsidRPr="0023112B">
              <w:rPr>
                <w:i/>
              </w:rPr>
              <w:t>section 11</w:t>
            </w:r>
            <w:ins w:id="2220" w:author="Bell Gully" w:date="2018-07-09T11:08:00Z">
              <w:r w:rsidR="004C3469">
                <w:t>]</w:t>
              </w:r>
            </w:ins>
          </w:p>
        </w:tc>
      </w:tr>
      <w:tr w:rsidR="008C5444" w:rsidRPr="004209D8" w14:paraId="3D8DD08F" w14:textId="77777777" w:rsidTr="00874922">
        <w:tc>
          <w:tcPr>
            <w:tcW w:w="4673" w:type="dxa"/>
            <w:gridSpan w:val="2"/>
          </w:tcPr>
          <w:p w14:paraId="34587FD2" w14:textId="77777777" w:rsidR="008C5444" w:rsidRPr="004209D8" w:rsidRDefault="008C5444" w:rsidP="008C5444">
            <w:pPr>
              <w:spacing w:beforeLines="20" w:before="48" w:afterLines="20" w:after="48"/>
              <w:rPr>
                <w:b/>
              </w:rPr>
            </w:pPr>
            <w:r w:rsidRPr="004209D8">
              <w:rPr>
                <w:b/>
              </w:rPr>
              <w:t>Termination Fee</w:t>
            </w:r>
          </w:p>
        </w:tc>
        <w:tc>
          <w:tcPr>
            <w:tcW w:w="4536" w:type="dxa"/>
            <w:gridSpan w:val="3"/>
          </w:tcPr>
          <w:p w14:paraId="422C6E3C" w14:textId="79CE326B" w:rsidR="008C5444" w:rsidRPr="004C3469" w:rsidRDefault="008C5444" w:rsidP="003601D7">
            <w:pPr>
              <w:spacing w:beforeLines="20" w:before="48" w:afterLines="20" w:after="48"/>
            </w:pPr>
            <w:del w:id="2221" w:author="Bell Gully" w:date="2018-07-09T11:08:00Z">
              <w:r w:rsidDel="004C3469">
                <w:delText>Determined</w:delText>
              </w:r>
            </w:del>
            <w:ins w:id="2222" w:author="Bell Gully" w:date="2018-07-09T11:08:00Z">
              <w:r w:rsidR="004C3469">
                <w:t xml:space="preserve">[To be </w:t>
              </w:r>
            </w:ins>
            <w:ins w:id="2223" w:author="Bell Gully" w:date="2018-08-14T20:50:00Z">
              <w:r w:rsidR="003601D7">
                <w:t>determined</w:t>
              </w:r>
            </w:ins>
            <w:r>
              <w:t xml:space="preserve"> by First Gas in accordance with </w:t>
            </w:r>
            <w:r w:rsidRPr="0023112B">
              <w:rPr>
                <w:i/>
              </w:rPr>
              <w:t>section 11</w:t>
            </w:r>
            <w:ins w:id="2224" w:author="Bell Gully" w:date="2018-07-09T11:09:00Z">
              <w:r w:rsidR="004C3469">
                <w:t>]</w:t>
              </w:r>
            </w:ins>
          </w:p>
        </w:tc>
      </w:tr>
      <w:tr w:rsidR="008C5444" w:rsidRPr="004209D8" w14:paraId="7492CFB0" w14:textId="77777777" w:rsidTr="00874922">
        <w:tc>
          <w:tcPr>
            <w:tcW w:w="4673" w:type="dxa"/>
            <w:gridSpan w:val="2"/>
          </w:tcPr>
          <w:p w14:paraId="0486D2D9" w14:textId="77777777" w:rsidR="008C5444" w:rsidRPr="004209D8" w:rsidRDefault="008C5444" w:rsidP="008C5444">
            <w:pPr>
              <w:spacing w:beforeLines="20" w:before="48" w:afterLines="20" w:after="48"/>
              <w:rPr>
                <w:b/>
              </w:rPr>
            </w:pPr>
            <w:r w:rsidRPr="004209D8">
              <w:rPr>
                <w:b/>
              </w:rPr>
              <w:t>Metering Location</w:t>
            </w:r>
          </w:p>
        </w:tc>
        <w:tc>
          <w:tcPr>
            <w:tcW w:w="4536" w:type="dxa"/>
            <w:gridSpan w:val="3"/>
          </w:tcPr>
          <w:p w14:paraId="43537A97" w14:textId="77777777" w:rsidR="008C5444" w:rsidRPr="004209D8" w:rsidRDefault="008C5444" w:rsidP="008C5444">
            <w:pPr>
              <w:spacing w:beforeLines="20" w:before="48" w:afterLines="20" w:after="48"/>
              <w:jc w:val="center"/>
            </w:pPr>
            <w:r w:rsidRPr="004209D8">
              <w:t>At the Delivery Point</w:t>
            </w:r>
          </w:p>
        </w:tc>
      </w:tr>
      <w:tr w:rsidR="008C5444" w:rsidRPr="004209D8" w14:paraId="5F9E92ED" w14:textId="77777777" w:rsidTr="00874922">
        <w:tc>
          <w:tcPr>
            <w:tcW w:w="4673" w:type="dxa"/>
            <w:gridSpan w:val="2"/>
          </w:tcPr>
          <w:p w14:paraId="3F36952A" w14:textId="77777777" w:rsidR="008C5444" w:rsidRPr="004209D8" w:rsidRDefault="008C5444" w:rsidP="008C5444">
            <w:pPr>
              <w:spacing w:beforeLines="20" w:before="48" w:afterLines="20" w:after="48"/>
              <w:rPr>
                <w:b/>
              </w:rPr>
            </w:pPr>
            <w:r w:rsidRPr="004209D8">
              <w:rPr>
                <w:b/>
              </w:rPr>
              <w:t>Maximum Design Flow Rate</w:t>
            </w:r>
          </w:p>
        </w:tc>
        <w:tc>
          <w:tcPr>
            <w:tcW w:w="4536" w:type="dxa"/>
            <w:gridSpan w:val="3"/>
          </w:tcPr>
          <w:p w14:paraId="2C053A69" w14:textId="3AE9E0ED" w:rsidR="008C5444" w:rsidRPr="004209D8" w:rsidRDefault="008C5444" w:rsidP="008F0C5A">
            <w:pPr>
              <w:spacing w:beforeLines="20" w:before="48" w:afterLines="20" w:after="48"/>
              <w:jc w:val="center"/>
            </w:pPr>
            <w:r>
              <w:t xml:space="preserve">[    ] </w:t>
            </w:r>
            <w:proofErr w:type="spellStart"/>
            <w:r>
              <w:t>scm</w:t>
            </w:r>
            <w:proofErr w:type="spellEnd"/>
            <w:r>
              <w:t>/</w:t>
            </w:r>
            <w:r w:rsidRPr="00F27205">
              <w:t>hour</w:t>
            </w:r>
          </w:p>
        </w:tc>
      </w:tr>
      <w:tr w:rsidR="008F0C5A" w:rsidRPr="004209D8" w14:paraId="0CD386D3" w14:textId="77777777" w:rsidTr="00874922">
        <w:tc>
          <w:tcPr>
            <w:tcW w:w="4673" w:type="dxa"/>
            <w:gridSpan w:val="2"/>
          </w:tcPr>
          <w:p w14:paraId="64C99D89" w14:textId="1A65E91D" w:rsidR="008F0C5A" w:rsidRPr="004209D8" w:rsidRDefault="008F0C5A" w:rsidP="008F0C5A">
            <w:pPr>
              <w:spacing w:beforeLines="20" w:before="48" w:afterLines="20" w:after="48"/>
              <w:rPr>
                <w:b/>
              </w:rPr>
            </w:pPr>
            <w:r>
              <w:rPr>
                <w:b/>
              </w:rPr>
              <w:t>Physical MHQ</w:t>
            </w:r>
          </w:p>
        </w:tc>
        <w:tc>
          <w:tcPr>
            <w:tcW w:w="4536" w:type="dxa"/>
            <w:gridSpan w:val="3"/>
          </w:tcPr>
          <w:p w14:paraId="25AD84FC" w14:textId="7019C295" w:rsidR="008F0C5A" w:rsidRDefault="008F0C5A" w:rsidP="008F0C5A">
            <w:pPr>
              <w:spacing w:beforeLines="20" w:before="48" w:afterLines="20" w:after="48"/>
              <w:jc w:val="center"/>
            </w:pPr>
            <w:r>
              <w:t>[    ] GJ</w:t>
            </w:r>
          </w:p>
        </w:tc>
      </w:tr>
      <w:tr w:rsidR="008F0C5A" w:rsidRPr="004209D8" w14:paraId="4D735A8B" w14:textId="77777777" w:rsidTr="00874922">
        <w:tc>
          <w:tcPr>
            <w:tcW w:w="4673" w:type="dxa"/>
            <w:gridSpan w:val="2"/>
          </w:tcPr>
          <w:p w14:paraId="6177848F" w14:textId="77777777" w:rsidR="008F0C5A" w:rsidRPr="004209D8" w:rsidRDefault="008F0C5A" w:rsidP="008F0C5A">
            <w:pPr>
              <w:spacing w:beforeLines="20" w:before="48" w:afterLines="20" w:after="48"/>
              <w:rPr>
                <w:b/>
              </w:rPr>
            </w:pPr>
            <w:r w:rsidRPr="004209D8">
              <w:rPr>
                <w:b/>
              </w:rPr>
              <w:t>Minimum Design Flow Rate</w:t>
            </w:r>
          </w:p>
        </w:tc>
        <w:tc>
          <w:tcPr>
            <w:tcW w:w="4536" w:type="dxa"/>
            <w:gridSpan w:val="3"/>
          </w:tcPr>
          <w:p w14:paraId="41254275" w14:textId="479DBB56" w:rsidR="008F0C5A" w:rsidRPr="004209D8" w:rsidRDefault="008F0C5A" w:rsidP="008F0C5A">
            <w:pPr>
              <w:spacing w:beforeLines="20" w:before="48" w:afterLines="20" w:after="48"/>
              <w:jc w:val="center"/>
            </w:pPr>
            <w:r>
              <w:t xml:space="preserve">[    ] </w:t>
            </w:r>
            <w:proofErr w:type="spellStart"/>
            <w:r>
              <w:t>scm</w:t>
            </w:r>
            <w:proofErr w:type="spellEnd"/>
            <w:r>
              <w:t>/</w:t>
            </w:r>
            <w:r w:rsidRPr="00F27205">
              <w:t>hour</w:t>
            </w:r>
          </w:p>
        </w:tc>
      </w:tr>
      <w:tr w:rsidR="008F0C5A" w:rsidRPr="004209D8" w14:paraId="66F34473" w14:textId="77777777" w:rsidTr="00874922">
        <w:tc>
          <w:tcPr>
            <w:tcW w:w="4673" w:type="dxa"/>
            <w:gridSpan w:val="2"/>
          </w:tcPr>
          <w:p w14:paraId="5D6570BE" w14:textId="77777777" w:rsidR="008F0C5A" w:rsidRPr="004209D8" w:rsidRDefault="008F0C5A" w:rsidP="008F0C5A">
            <w:pPr>
              <w:spacing w:beforeLines="20" w:before="48" w:afterLines="20" w:after="48"/>
              <w:rPr>
                <w:b/>
                <w:caps/>
              </w:rPr>
            </w:pPr>
            <w:r w:rsidRPr="004209D8">
              <w:rPr>
                <w:b/>
              </w:rPr>
              <w:t>Delivery Pressure</w:t>
            </w:r>
          </w:p>
        </w:tc>
        <w:tc>
          <w:tcPr>
            <w:tcW w:w="4536" w:type="dxa"/>
            <w:gridSpan w:val="3"/>
          </w:tcPr>
          <w:p w14:paraId="17A31898" w14:textId="30A21F99" w:rsidR="008F0C5A" w:rsidRPr="004209D8" w:rsidRDefault="008F0C5A" w:rsidP="008F0C5A">
            <w:pPr>
              <w:spacing w:beforeLines="20" w:before="48" w:afterLines="20" w:after="48"/>
              <w:jc w:val="center"/>
              <w:rPr>
                <w:caps/>
              </w:rPr>
            </w:pPr>
            <w:r w:rsidRPr="004209D8">
              <w:t>Controlled</w:t>
            </w:r>
            <w:r>
              <w:t xml:space="preserve"> / Uncontrolled</w:t>
            </w:r>
          </w:p>
        </w:tc>
      </w:tr>
      <w:tr w:rsidR="008F0C5A" w:rsidRPr="004209D8" w14:paraId="06E48923" w14:textId="77777777" w:rsidTr="00874922">
        <w:tc>
          <w:tcPr>
            <w:tcW w:w="4673" w:type="dxa"/>
            <w:gridSpan w:val="2"/>
          </w:tcPr>
          <w:p w14:paraId="1D95E9B0" w14:textId="77777777" w:rsidR="008F0C5A" w:rsidRPr="004209D8" w:rsidRDefault="008F0C5A" w:rsidP="008F0C5A">
            <w:pPr>
              <w:spacing w:beforeLines="20" w:before="48" w:afterLines="20" w:after="48"/>
              <w:rPr>
                <w:b/>
                <w:caps/>
              </w:rPr>
            </w:pPr>
            <w:r>
              <w:rPr>
                <w:b/>
              </w:rPr>
              <w:t>Pressure Control Settings:</w:t>
            </w:r>
          </w:p>
        </w:tc>
        <w:tc>
          <w:tcPr>
            <w:tcW w:w="4536" w:type="dxa"/>
            <w:gridSpan w:val="3"/>
          </w:tcPr>
          <w:p w14:paraId="1B32CCB9" w14:textId="77777777" w:rsidR="008F0C5A" w:rsidRPr="004209D8" w:rsidRDefault="008F0C5A" w:rsidP="008F0C5A">
            <w:pPr>
              <w:spacing w:beforeLines="20" w:before="48" w:afterLines="20" w:after="48"/>
              <w:jc w:val="center"/>
              <w:rPr>
                <w:caps/>
              </w:rPr>
            </w:pPr>
          </w:p>
        </w:tc>
      </w:tr>
      <w:tr w:rsidR="008F0C5A" w:rsidRPr="004209D8" w14:paraId="3D29C5EA" w14:textId="77777777" w:rsidTr="00874922">
        <w:tc>
          <w:tcPr>
            <w:tcW w:w="3114" w:type="dxa"/>
          </w:tcPr>
          <w:p w14:paraId="086DB279" w14:textId="77777777" w:rsidR="008F0C5A" w:rsidRPr="004209D8" w:rsidRDefault="008F0C5A" w:rsidP="008F0C5A">
            <w:pPr>
              <w:spacing w:beforeLines="20" w:before="48" w:afterLines="20" w:after="48"/>
              <w:jc w:val="right"/>
              <w:rPr>
                <w:b/>
              </w:rPr>
            </w:pPr>
          </w:p>
        </w:tc>
        <w:tc>
          <w:tcPr>
            <w:tcW w:w="1559" w:type="dxa"/>
          </w:tcPr>
          <w:p w14:paraId="73648C9E" w14:textId="77777777" w:rsidR="008F0C5A" w:rsidRPr="004209D8" w:rsidRDefault="008F0C5A" w:rsidP="008F0C5A">
            <w:pPr>
              <w:spacing w:beforeLines="20" w:before="48" w:afterLines="20" w:after="48"/>
              <w:jc w:val="right"/>
              <w:rPr>
                <w:b/>
              </w:rPr>
            </w:pPr>
            <w:r w:rsidRPr="00E810B8">
              <w:rPr>
                <w:b/>
              </w:rPr>
              <w:t>Active</w:t>
            </w:r>
          </w:p>
        </w:tc>
        <w:tc>
          <w:tcPr>
            <w:tcW w:w="1512" w:type="dxa"/>
          </w:tcPr>
          <w:p w14:paraId="7373803B" w14:textId="77777777" w:rsidR="008F0C5A" w:rsidRPr="004209D8" w:rsidRDefault="008F0C5A" w:rsidP="008F0C5A">
            <w:pPr>
              <w:spacing w:beforeLines="20" w:before="48" w:afterLines="20" w:after="48"/>
              <w:jc w:val="right"/>
            </w:pPr>
            <w:r w:rsidRPr="00E810B8">
              <w:rPr>
                <w:b/>
              </w:rPr>
              <w:t>Monitor</w:t>
            </w:r>
          </w:p>
        </w:tc>
        <w:tc>
          <w:tcPr>
            <w:tcW w:w="1512" w:type="dxa"/>
          </w:tcPr>
          <w:p w14:paraId="310B5AEF" w14:textId="77777777" w:rsidR="008F0C5A" w:rsidRPr="004209D8" w:rsidRDefault="008F0C5A" w:rsidP="008F0C5A">
            <w:pPr>
              <w:spacing w:beforeLines="20" w:before="48" w:afterLines="20" w:after="48"/>
              <w:jc w:val="right"/>
            </w:pPr>
            <w:r w:rsidRPr="00E810B8">
              <w:rPr>
                <w:b/>
              </w:rPr>
              <w:t>Relief</w:t>
            </w:r>
          </w:p>
        </w:tc>
        <w:tc>
          <w:tcPr>
            <w:tcW w:w="1512" w:type="dxa"/>
          </w:tcPr>
          <w:p w14:paraId="1BAC5446" w14:textId="77777777" w:rsidR="008F0C5A" w:rsidRPr="004209D8" w:rsidRDefault="008F0C5A" w:rsidP="008F0C5A">
            <w:pPr>
              <w:spacing w:beforeLines="20" w:before="48" w:afterLines="20" w:after="48"/>
              <w:jc w:val="right"/>
            </w:pPr>
            <w:r w:rsidRPr="00E810B8">
              <w:rPr>
                <w:b/>
              </w:rPr>
              <w:t xml:space="preserve">Slam-shut </w:t>
            </w:r>
          </w:p>
        </w:tc>
      </w:tr>
      <w:tr w:rsidR="008F0C5A" w:rsidRPr="004209D8" w14:paraId="7616FFDA" w14:textId="77777777" w:rsidTr="00874922">
        <w:tc>
          <w:tcPr>
            <w:tcW w:w="3114" w:type="dxa"/>
          </w:tcPr>
          <w:p w14:paraId="069A7C9A" w14:textId="77777777" w:rsidR="008F0C5A" w:rsidRPr="004209D8" w:rsidRDefault="008F0C5A" w:rsidP="008F0C5A">
            <w:pPr>
              <w:spacing w:beforeLines="20" w:before="48" w:afterLines="20" w:after="48"/>
              <w:jc w:val="right"/>
              <w:rPr>
                <w:b/>
              </w:rPr>
            </w:pPr>
            <w:r w:rsidRPr="00E810B8">
              <w:t>Working</w:t>
            </w:r>
            <w:r>
              <w:t xml:space="preserve"> Stream, bar g</w:t>
            </w:r>
          </w:p>
        </w:tc>
        <w:tc>
          <w:tcPr>
            <w:tcW w:w="1559" w:type="dxa"/>
          </w:tcPr>
          <w:p w14:paraId="6FAAC435" w14:textId="26D5E494" w:rsidR="008F0C5A" w:rsidRPr="00250608" w:rsidRDefault="008F0C5A" w:rsidP="008F0C5A">
            <w:pPr>
              <w:spacing w:beforeLines="20" w:before="48" w:afterLines="20" w:after="48"/>
              <w:jc w:val="right"/>
            </w:pPr>
          </w:p>
        </w:tc>
        <w:tc>
          <w:tcPr>
            <w:tcW w:w="1512" w:type="dxa"/>
          </w:tcPr>
          <w:p w14:paraId="0536222A" w14:textId="57B44462" w:rsidR="008F0C5A" w:rsidRPr="00250608" w:rsidRDefault="008F0C5A" w:rsidP="008F0C5A">
            <w:pPr>
              <w:spacing w:beforeLines="20" w:before="48" w:afterLines="20" w:after="48"/>
              <w:jc w:val="right"/>
            </w:pPr>
          </w:p>
        </w:tc>
        <w:tc>
          <w:tcPr>
            <w:tcW w:w="1512" w:type="dxa"/>
          </w:tcPr>
          <w:p w14:paraId="08C950F2" w14:textId="4F49906C" w:rsidR="008F0C5A" w:rsidRPr="00250608" w:rsidRDefault="008F0C5A" w:rsidP="008F0C5A">
            <w:pPr>
              <w:spacing w:beforeLines="20" w:before="48" w:afterLines="20" w:after="48"/>
              <w:jc w:val="right"/>
            </w:pPr>
          </w:p>
        </w:tc>
        <w:tc>
          <w:tcPr>
            <w:tcW w:w="1512" w:type="dxa"/>
          </w:tcPr>
          <w:p w14:paraId="2E33036C" w14:textId="6E0C7C9C" w:rsidR="008F0C5A" w:rsidRPr="00250608" w:rsidRDefault="008F0C5A" w:rsidP="008F0C5A">
            <w:pPr>
              <w:spacing w:beforeLines="20" w:before="48" w:afterLines="20" w:after="48"/>
              <w:jc w:val="right"/>
            </w:pPr>
          </w:p>
        </w:tc>
      </w:tr>
      <w:tr w:rsidR="008F0C5A" w:rsidRPr="004209D8" w14:paraId="127AE7A2" w14:textId="77777777" w:rsidTr="00874922">
        <w:tc>
          <w:tcPr>
            <w:tcW w:w="3114" w:type="dxa"/>
          </w:tcPr>
          <w:p w14:paraId="6B62422F" w14:textId="77777777" w:rsidR="008F0C5A" w:rsidRPr="004209D8" w:rsidRDefault="008F0C5A" w:rsidP="008F0C5A">
            <w:pPr>
              <w:spacing w:beforeLines="20" w:before="48" w:afterLines="20" w:after="48"/>
              <w:jc w:val="right"/>
              <w:rPr>
                <w:b/>
              </w:rPr>
            </w:pPr>
            <w:r w:rsidRPr="00E810B8">
              <w:t>Standby</w:t>
            </w:r>
            <w:r>
              <w:t xml:space="preserve"> Stream, bar g</w:t>
            </w:r>
          </w:p>
        </w:tc>
        <w:tc>
          <w:tcPr>
            <w:tcW w:w="1559" w:type="dxa"/>
          </w:tcPr>
          <w:p w14:paraId="3391E5CF" w14:textId="21D755F6" w:rsidR="008F0C5A" w:rsidRPr="00250608" w:rsidRDefault="008F0C5A" w:rsidP="008F0C5A">
            <w:pPr>
              <w:spacing w:beforeLines="20" w:before="48" w:afterLines="20" w:after="48"/>
              <w:jc w:val="right"/>
            </w:pPr>
          </w:p>
        </w:tc>
        <w:tc>
          <w:tcPr>
            <w:tcW w:w="1512" w:type="dxa"/>
          </w:tcPr>
          <w:p w14:paraId="7F29FCDA" w14:textId="4B66F701" w:rsidR="008F0C5A" w:rsidRPr="00250608" w:rsidRDefault="008F0C5A" w:rsidP="008F0C5A">
            <w:pPr>
              <w:spacing w:beforeLines="20" w:before="48" w:afterLines="20" w:after="48"/>
              <w:jc w:val="right"/>
            </w:pPr>
          </w:p>
        </w:tc>
        <w:tc>
          <w:tcPr>
            <w:tcW w:w="1512" w:type="dxa"/>
          </w:tcPr>
          <w:p w14:paraId="08D6426A" w14:textId="3B9F98B7" w:rsidR="008F0C5A" w:rsidRPr="00250608" w:rsidRDefault="008F0C5A" w:rsidP="008F0C5A">
            <w:pPr>
              <w:spacing w:beforeLines="20" w:before="48" w:afterLines="20" w:after="48"/>
              <w:jc w:val="right"/>
            </w:pPr>
          </w:p>
        </w:tc>
        <w:tc>
          <w:tcPr>
            <w:tcW w:w="1512" w:type="dxa"/>
          </w:tcPr>
          <w:p w14:paraId="1EBEA2DE" w14:textId="36A0F036" w:rsidR="008F0C5A" w:rsidRPr="00250608" w:rsidRDefault="008F0C5A" w:rsidP="008F0C5A">
            <w:pPr>
              <w:spacing w:beforeLines="20" w:before="48" w:afterLines="20" w:after="48"/>
              <w:jc w:val="right"/>
            </w:pPr>
          </w:p>
        </w:tc>
      </w:tr>
      <w:tr w:rsidR="008F0C5A" w:rsidRPr="004209D8" w14:paraId="09AA406C" w14:textId="77777777" w:rsidTr="00874922">
        <w:tc>
          <w:tcPr>
            <w:tcW w:w="4673" w:type="dxa"/>
            <w:gridSpan w:val="2"/>
          </w:tcPr>
          <w:p w14:paraId="1014E22F" w14:textId="77777777" w:rsidR="008F0C5A" w:rsidRPr="004209D8" w:rsidRDefault="008F0C5A" w:rsidP="008F0C5A">
            <w:pPr>
              <w:spacing w:beforeLines="20" w:before="48" w:afterLines="20" w:after="48"/>
              <w:rPr>
                <w:b/>
                <w:caps/>
              </w:rPr>
            </w:pPr>
            <w:r w:rsidRPr="004209D8">
              <w:rPr>
                <w:b/>
              </w:rPr>
              <w:t>Maximum Delivery Pressure</w:t>
            </w:r>
          </w:p>
        </w:tc>
        <w:tc>
          <w:tcPr>
            <w:tcW w:w="4536" w:type="dxa"/>
            <w:gridSpan w:val="3"/>
          </w:tcPr>
          <w:p w14:paraId="0C35DE9F" w14:textId="0CFE251E" w:rsidR="008F0C5A" w:rsidRPr="004209D8" w:rsidRDefault="008F0C5A" w:rsidP="008F0C5A">
            <w:pPr>
              <w:spacing w:beforeLines="20" w:before="48" w:afterLines="20" w:after="48"/>
              <w:jc w:val="center"/>
              <w:rPr>
                <w:caps/>
              </w:rPr>
            </w:pPr>
            <w:r>
              <w:t>[   ]</w:t>
            </w:r>
            <w:r w:rsidRPr="004209D8">
              <w:t xml:space="preserve"> bar g</w:t>
            </w:r>
            <w:r>
              <w:t xml:space="preserve"> (including allowable over-pressure)</w:t>
            </w:r>
          </w:p>
        </w:tc>
      </w:tr>
      <w:tr w:rsidR="008F0C5A" w:rsidRPr="004209D8" w14:paraId="6B6EF9B3" w14:textId="77777777" w:rsidTr="00874922">
        <w:tc>
          <w:tcPr>
            <w:tcW w:w="4673" w:type="dxa"/>
            <w:gridSpan w:val="2"/>
          </w:tcPr>
          <w:p w14:paraId="63762DB9" w14:textId="77777777" w:rsidR="008F0C5A" w:rsidRPr="004209D8" w:rsidRDefault="008F0C5A" w:rsidP="008F0C5A">
            <w:pPr>
              <w:spacing w:beforeLines="20" w:before="48" w:afterLines="20" w:after="48"/>
              <w:rPr>
                <w:b/>
              </w:rPr>
            </w:pPr>
            <w:r>
              <w:rPr>
                <w:b/>
              </w:rPr>
              <w:t>Gas Heating Required:</w:t>
            </w:r>
          </w:p>
        </w:tc>
        <w:tc>
          <w:tcPr>
            <w:tcW w:w="4536" w:type="dxa"/>
            <w:gridSpan w:val="3"/>
          </w:tcPr>
          <w:p w14:paraId="47C4FEC7" w14:textId="77777777" w:rsidR="008F0C5A" w:rsidRDefault="008F0C5A" w:rsidP="008F0C5A">
            <w:pPr>
              <w:spacing w:beforeLines="20" w:before="48" w:afterLines="20" w:after="48"/>
              <w:jc w:val="center"/>
            </w:pPr>
            <w:r>
              <w:t>Yes</w:t>
            </w:r>
          </w:p>
        </w:tc>
      </w:tr>
      <w:tr w:rsidR="008F0C5A" w:rsidRPr="004209D8" w14:paraId="15A98BFB" w14:textId="77777777" w:rsidTr="00D775D4">
        <w:tc>
          <w:tcPr>
            <w:tcW w:w="4673" w:type="dxa"/>
            <w:gridSpan w:val="2"/>
          </w:tcPr>
          <w:p w14:paraId="13A70A9E" w14:textId="6DAC646F" w:rsidR="008F0C5A" w:rsidRPr="004209D8" w:rsidRDefault="008F0C5A" w:rsidP="008F0C5A">
            <w:pPr>
              <w:spacing w:beforeLines="20" w:before="48" w:afterLines="20" w:after="48"/>
              <w:rPr>
                <w:b/>
              </w:rPr>
            </w:pPr>
            <w:r w:rsidRPr="009F57CF">
              <w:rPr>
                <w:b/>
              </w:rPr>
              <w:t>MAOP of First Gas’ Pipeline</w:t>
            </w:r>
          </w:p>
        </w:tc>
        <w:tc>
          <w:tcPr>
            <w:tcW w:w="4536" w:type="dxa"/>
            <w:gridSpan w:val="3"/>
            <w:shd w:val="clear" w:color="auto" w:fill="FFFFFF"/>
          </w:tcPr>
          <w:p w14:paraId="0A4F0CC5" w14:textId="23BFE41F" w:rsidR="008F0C5A" w:rsidRPr="004209D8" w:rsidRDefault="008F0C5A" w:rsidP="008F0C5A">
            <w:pPr>
              <w:spacing w:beforeLines="20" w:before="48" w:afterLines="20" w:after="48"/>
              <w:jc w:val="center"/>
            </w:pPr>
            <w:r w:rsidRPr="00EF26DD">
              <w:t>[   ] bar g</w:t>
            </w:r>
          </w:p>
        </w:tc>
      </w:tr>
      <w:tr w:rsidR="008F0C5A" w:rsidRPr="004209D8" w14:paraId="0BECD449" w14:textId="77777777" w:rsidTr="00D775D4">
        <w:tc>
          <w:tcPr>
            <w:tcW w:w="4673" w:type="dxa"/>
            <w:gridSpan w:val="2"/>
          </w:tcPr>
          <w:p w14:paraId="246BC852" w14:textId="0995E961" w:rsidR="008F0C5A" w:rsidRPr="004209D8" w:rsidRDefault="008F0C5A" w:rsidP="008F0C5A">
            <w:pPr>
              <w:spacing w:beforeLines="20" w:before="48" w:afterLines="20" w:after="48"/>
              <w:rPr>
                <w:b/>
              </w:rPr>
            </w:pPr>
            <w:r w:rsidRPr="009F57CF">
              <w:rPr>
                <w:b/>
              </w:rPr>
              <w:t>MAOP of Interconnected Party’s Pipeline</w:t>
            </w:r>
          </w:p>
        </w:tc>
        <w:tc>
          <w:tcPr>
            <w:tcW w:w="4536" w:type="dxa"/>
            <w:gridSpan w:val="3"/>
            <w:shd w:val="clear" w:color="auto" w:fill="FFFFFF"/>
          </w:tcPr>
          <w:p w14:paraId="55F0A4BD" w14:textId="5817FC0B" w:rsidR="008F0C5A" w:rsidRPr="004209D8" w:rsidRDefault="008F0C5A" w:rsidP="008F0C5A">
            <w:pPr>
              <w:spacing w:beforeLines="20" w:before="48" w:afterLines="20" w:after="48"/>
              <w:jc w:val="center"/>
            </w:pPr>
            <w:r w:rsidRPr="00EF26DD">
              <w:t>[   ] bar g</w:t>
            </w:r>
          </w:p>
        </w:tc>
      </w:tr>
      <w:tr w:rsidR="008F0C5A" w:rsidRPr="004209D8" w14:paraId="1863B3A2" w14:textId="77777777" w:rsidTr="00D775D4">
        <w:tc>
          <w:tcPr>
            <w:tcW w:w="4673" w:type="dxa"/>
            <w:gridSpan w:val="2"/>
          </w:tcPr>
          <w:p w14:paraId="17989E08" w14:textId="77777777" w:rsidR="008F0C5A" w:rsidRPr="004209D8" w:rsidRDefault="008F0C5A" w:rsidP="008F0C5A">
            <w:pPr>
              <w:spacing w:beforeLines="20" w:before="48" w:afterLines="20" w:after="48"/>
              <w:rPr>
                <w:b/>
                <w:caps/>
              </w:rPr>
            </w:pPr>
            <w:r w:rsidRPr="004209D8">
              <w:rPr>
                <w:b/>
              </w:rPr>
              <w:t>Delivery Point Owner</w:t>
            </w:r>
          </w:p>
        </w:tc>
        <w:tc>
          <w:tcPr>
            <w:tcW w:w="4536" w:type="dxa"/>
            <w:gridSpan w:val="3"/>
            <w:shd w:val="clear" w:color="auto" w:fill="FFFFFF"/>
          </w:tcPr>
          <w:p w14:paraId="54F36482" w14:textId="77777777" w:rsidR="008F0C5A" w:rsidRPr="004209D8" w:rsidRDefault="008F0C5A" w:rsidP="008F0C5A">
            <w:pPr>
              <w:spacing w:beforeLines="20" w:before="48" w:afterLines="20" w:after="48"/>
              <w:jc w:val="center"/>
              <w:rPr>
                <w:caps/>
              </w:rPr>
            </w:pPr>
            <w:r>
              <w:t>First Gas</w:t>
            </w:r>
          </w:p>
        </w:tc>
      </w:tr>
      <w:tr w:rsidR="008F0C5A" w:rsidRPr="004209D8" w14:paraId="223FFD86" w14:textId="77777777" w:rsidTr="00D775D4">
        <w:tc>
          <w:tcPr>
            <w:tcW w:w="4673" w:type="dxa"/>
            <w:gridSpan w:val="2"/>
          </w:tcPr>
          <w:p w14:paraId="43EF109D" w14:textId="56FBE021" w:rsidR="008F0C5A" w:rsidRPr="004209D8" w:rsidRDefault="008F0C5A" w:rsidP="008F0C5A">
            <w:pPr>
              <w:spacing w:beforeLines="20" w:before="48" w:afterLines="20" w:after="48"/>
              <w:rPr>
                <w:b/>
                <w:caps/>
              </w:rPr>
            </w:pPr>
            <w:del w:id="2225" w:author="Bell Gully" w:date="2018-07-09T11:09:00Z">
              <w:r w:rsidDel="004C3469">
                <w:rPr>
                  <w:b/>
                </w:rPr>
                <w:delText xml:space="preserve">Delivery Point </w:delText>
              </w:r>
              <w:r w:rsidRPr="004209D8" w:rsidDel="004C3469">
                <w:rPr>
                  <w:b/>
                </w:rPr>
                <w:delText xml:space="preserve">Land </w:delText>
              </w:r>
              <w:r w:rsidDel="004C3469">
                <w:rPr>
                  <w:b/>
                </w:rPr>
                <w:delText>Tenure</w:delText>
              </w:r>
            </w:del>
          </w:p>
        </w:tc>
        <w:tc>
          <w:tcPr>
            <w:tcW w:w="4536" w:type="dxa"/>
            <w:gridSpan w:val="3"/>
            <w:shd w:val="clear" w:color="auto" w:fill="FFFFFF"/>
          </w:tcPr>
          <w:p w14:paraId="455D2ACE" w14:textId="54C4BD88" w:rsidR="008F0C5A" w:rsidRPr="004209D8" w:rsidRDefault="008F0C5A" w:rsidP="008F0C5A">
            <w:pPr>
              <w:spacing w:beforeLines="20" w:before="48" w:afterLines="20" w:after="48"/>
              <w:jc w:val="center"/>
              <w:rPr>
                <w:caps/>
              </w:rPr>
            </w:pPr>
            <w:del w:id="2226" w:author="Bell Gully" w:date="2018-07-09T11:09:00Z">
              <w:r w:rsidDel="004C3469">
                <w:delText>[First Gas freehold / Lease]</w:delText>
              </w:r>
            </w:del>
          </w:p>
        </w:tc>
      </w:tr>
      <w:tr w:rsidR="008F0C5A" w:rsidRPr="004209D8" w14:paraId="332F30AF" w14:textId="77777777" w:rsidTr="00D775D4">
        <w:tc>
          <w:tcPr>
            <w:tcW w:w="4673" w:type="dxa"/>
            <w:gridSpan w:val="2"/>
          </w:tcPr>
          <w:p w14:paraId="0BEDCB9C" w14:textId="77777777" w:rsidR="008F0C5A" w:rsidRPr="004209D8" w:rsidRDefault="008F0C5A" w:rsidP="008F0C5A">
            <w:pPr>
              <w:spacing w:beforeLines="20" w:before="48" w:afterLines="20" w:after="48"/>
              <w:rPr>
                <w:b/>
                <w:caps/>
              </w:rPr>
            </w:pPr>
            <w:r w:rsidRPr="004209D8">
              <w:rPr>
                <w:b/>
              </w:rPr>
              <w:t>Interconnection Point</w:t>
            </w:r>
          </w:p>
        </w:tc>
        <w:tc>
          <w:tcPr>
            <w:tcW w:w="4536" w:type="dxa"/>
            <w:gridSpan w:val="3"/>
            <w:shd w:val="clear" w:color="auto" w:fill="FFFFFF"/>
          </w:tcPr>
          <w:p w14:paraId="3CA8CF8D" w14:textId="4E1C2842" w:rsidR="008F0C5A" w:rsidRPr="004209D8" w:rsidRDefault="008F0C5A" w:rsidP="008F0C5A">
            <w:pPr>
              <w:spacing w:beforeLines="20" w:before="48" w:afterLines="20" w:after="48"/>
              <w:rPr>
                <w:caps/>
              </w:rPr>
            </w:pPr>
            <w:r>
              <w:t>[</w:t>
            </w:r>
            <w:r w:rsidRPr="004209D8">
              <w:t>The outlet flange of the valve designated HV-</w:t>
            </w:r>
            <w:r>
              <w:t>XXXX</w:t>
            </w:r>
            <w:r w:rsidRPr="004209D8">
              <w:t xml:space="preserve"> on </w:t>
            </w:r>
            <w:r>
              <w:t xml:space="preserve">First Gas’ [    ] </w:t>
            </w:r>
            <w:r w:rsidRPr="004209D8">
              <w:t>Flowsheet - Piping &amp; Instrument Diagram number</w:t>
            </w:r>
            <w:r>
              <w:t xml:space="preserve"> [XXXXXX-AAAA-NNN-TT]]</w:t>
            </w:r>
          </w:p>
        </w:tc>
      </w:tr>
      <w:tr w:rsidR="008F0C5A" w:rsidRPr="004209D8" w14:paraId="5CB49902" w14:textId="77777777" w:rsidTr="00D775D4">
        <w:tc>
          <w:tcPr>
            <w:tcW w:w="4673" w:type="dxa"/>
            <w:gridSpan w:val="2"/>
          </w:tcPr>
          <w:p w14:paraId="346B88F5" w14:textId="5726DA85" w:rsidR="008F0C5A" w:rsidRPr="004209D8" w:rsidRDefault="008F0C5A" w:rsidP="008F0C5A">
            <w:pPr>
              <w:spacing w:beforeLines="20" w:before="48" w:afterLines="20" w:after="48"/>
              <w:rPr>
                <w:i/>
                <w:caps/>
              </w:rPr>
            </w:pPr>
            <w:r>
              <w:rPr>
                <w:b/>
              </w:rPr>
              <w:t>Interconnected Party Equipment</w:t>
            </w:r>
          </w:p>
        </w:tc>
        <w:tc>
          <w:tcPr>
            <w:tcW w:w="4536" w:type="dxa"/>
            <w:gridSpan w:val="3"/>
          </w:tcPr>
          <w:p w14:paraId="1C72019D" w14:textId="5786BA20" w:rsidR="008F0C5A" w:rsidRPr="004209D8" w:rsidRDefault="008F0C5A" w:rsidP="008F0C5A">
            <w:pPr>
              <w:spacing w:beforeLines="20" w:before="48" w:afterLines="20" w:after="48"/>
              <w:rPr>
                <w:caps/>
              </w:rPr>
            </w:pPr>
          </w:p>
        </w:tc>
      </w:tr>
      <w:tr w:rsidR="008F0C5A" w:rsidRPr="004209D8" w14:paraId="0301CD38" w14:textId="77777777" w:rsidTr="00D775D4">
        <w:tc>
          <w:tcPr>
            <w:tcW w:w="4673" w:type="dxa"/>
            <w:gridSpan w:val="2"/>
          </w:tcPr>
          <w:p w14:paraId="175ECBAE" w14:textId="77777777" w:rsidR="008F0C5A" w:rsidRDefault="008F0C5A" w:rsidP="008F0C5A">
            <w:pPr>
              <w:spacing w:beforeLines="20" w:before="48" w:afterLines="20" w:after="48"/>
              <w:rPr>
                <w:b/>
              </w:rPr>
            </w:pPr>
            <w:proofErr w:type="spellStart"/>
            <w:r w:rsidRPr="00F27205">
              <w:rPr>
                <w:b/>
              </w:rPr>
              <w:t>Odorisation</w:t>
            </w:r>
            <w:proofErr w:type="spellEnd"/>
            <w:r w:rsidRPr="00F27205">
              <w:rPr>
                <w:b/>
              </w:rPr>
              <w:t xml:space="preserve"> Status of </w:t>
            </w:r>
            <w:r>
              <w:rPr>
                <w:b/>
              </w:rPr>
              <w:t>First Gas</w:t>
            </w:r>
            <w:r w:rsidRPr="00F27205">
              <w:rPr>
                <w:b/>
              </w:rPr>
              <w:t>’ Pipeline</w:t>
            </w:r>
          </w:p>
        </w:tc>
        <w:tc>
          <w:tcPr>
            <w:tcW w:w="4536" w:type="dxa"/>
            <w:gridSpan w:val="3"/>
          </w:tcPr>
          <w:p w14:paraId="2AB87F8B" w14:textId="618D89B8" w:rsidR="008F0C5A" w:rsidRPr="004209D8" w:rsidRDefault="008F0C5A" w:rsidP="008F0C5A">
            <w:pPr>
              <w:spacing w:beforeLines="20" w:before="48" w:afterLines="20" w:after="48"/>
              <w:jc w:val="center"/>
            </w:pPr>
            <w:r>
              <w:t xml:space="preserve">Odorised / </w:t>
            </w:r>
            <w:proofErr w:type="spellStart"/>
            <w:r>
              <w:t>Unodorised</w:t>
            </w:r>
            <w:proofErr w:type="spellEnd"/>
          </w:p>
        </w:tc>
      </w:tr>
      <w:tr w:rsidR="008F0C5A" w:rsidRPr="004209D8" w14:paraId="6CA9CD92" w14:textId="77777777" w:rsidTr="00D775D4">
        <w:tc>
          <w:tcPr>
            <w:tcW w:w="4673" w:type="dxa"/>
            <w:gridSpan w:val="2"/>
          </w:tcPr>
          <w:p w14:paraId="71674B7D" w14:textId="7BD963EA" w:rsidR="008F0C5A" w:rsidRPr="00F27205" w:rsidRDefault="008F0C5A" w:rsidP="008F0C5A">
            <w:pPr>
              <w:spacing w:beforeLines="20" w:before="48" w:afterLines="20" w:after="48"/>
              <w:rPr>
                <w:b/>
              </w:rPr>
            </w:pPr>
            <w:proofErr w:type="spellStart"/>
            <w:r>
              <w:rPr>
                <w:b/>
              </w:rPr>
              <w:t>Odorisation</w:t>
            </w:r>
            <w:proofErr w:type="spellEnd"/>
            <w:r>
              <w:rPr>
                <w:b/>
              </w:rPr>
              <w:t xml:space="preserve"> Fee</w:t>
            </w:r>
          </w:p>
        </w:tc>
        <w:tc>
          <w:tcPr>
            <w:tcW w:w="4536" w:type="dxa"/>
            <w:gridSpan w:val="3"/>
          </w:tcPr>
          <w:p w14:paraId="22C7F90B" w14:textId="3F1B3582" w:rsidR="008F0C5A" w:rsidRPr="00F139CB" w:rsidRDefault="008F0C5A" w:rsidP="004C3469">
            <w:pPr>
              <w:spacing w:beforeLines="20" w:before="48" w:afterLines="20" w:after="48"/>
            </w:pPr>
            <w:del w:id="2227" w:author="Bell Gully" w:date="2018-07-09T11:09:00Z">
              <w:r w:rsidDel="004C3469">
                <w:delText>Determined</w:delText>
              </w:r>
            </w:del>
            <w:ins w:id="2228" w:author="Bell Gully" w:date="2018-07-09T11:09:00Z">
              <w:r w:rsidR="004C3469">
                <w:t xml:space="preserve">[To be </w:t>
              </w:r>
            </w:ins>
            <w:ins w:id="2229" w:author="Bell Gully" w:date="2018-08-14T20:50:00Z">
              <w:r w:rsidR="003601D7">
                <w:t>determined</w:t>
              </w:r>
            </w:ins>
            <w:r>
              <w:t xml:space="preserve"> by First Gas in accordance with </w:t>
            </w:r>
            <w:r w:rsidRPr="0023112B">
              <w:rPr>
                <w:i/>
              </w:rPr>
              <w:t>section 11</w:t>
            </w:r>
            <w:ins w:id="2230" w:author="Bell Gully" w:date="2018-08-15T12:28:00Z">
              <w:r w:rsidR="00F139CB">
                <w:t>]</w:t>
              </w:r>
            </w:ins>
          </w:p>
        </w:tc>
      </w:tr>
    </w:tbl>
    <w:p w14:paraId="772A8906" w14:textId="77777777" w:rsidR="00C13341" w:rsidRDefault="00C13341">
      <w:pPr>
        <w:spacing w:after="0" w:line="240" w:lineRule="auto"/>
        <w:rPr>
          <w:rFonts w:eastAsia="Times New Roman"/>
          <w:b/>
          <w:bCs/>
          <w:caps/>
          <w:snapToGrid w:val="0"/>
          <w:szCs w:val="28"/>
          <w:lang w:val="en-AU"/>
        </w:rPr>
      </w:pPr>
    </w:p>
    <w:p w14:paraId="35D7A76A" w14:textId="77777777" w:rsidR="00733150" w:rsidRDefault="00733150">
      <w:pPr>
        <w:spacing w:after="0" w:line="240" w:lineRule="auto"/>
        <w:rPr>
          <w:rFonts w:eastAsia="Times New Roman"/>
          <w:b/>
          <w:bCs/>
          <w:caps/>
          <w:snapToGrid w:val="0"/>
          <w:szCs w:val="28"/>
          <w:lang w:val="en-AU"/>
        </w:rPr>
      </w:pPr>
    </w:p>
    <w:p w14:paraId="69EC5D36" w14:textId="77777777" w:rsidR="005E481B" w:rsidRDefault="005E481B">
      <w:pPr>
        <w:spacing w:after="0" w:line="240" w:lineRule="auto"/>
        <w:rPr>
          <w:b/>
          <w:snapToGrid w:val="0"/>
          <w:lang w:val="en-AU"/>
        </w:rPr>
      </w:pPr>
    </w:p>
    <w:p w14:paraId="2BC0CC24" w14:textId="77777777" w:rsidR="00C13341" w:rsidRDefault="00C13341">
      <w:pPr>
        <w:spacing w:after="0" w:line="240" w:lineRule="auto"/>
        <w:rPr>
          <w:b/>
          <w:snapToGrid w:val="0"/>
          <w:lang w:val="en-AU"/>
        </w:rPr>
      </w:pPr>
      <w:r w:rsidRPr="00447B50">
        <w:rPr>
          <w:b/>
          <w:snapToGrid w:val="0"/>
          <w:lang w:val="en-AU"/>
        </w:rPr>
        <w:br w:type="page"/>
      </w:r>
    </w:p>
    <w:p w14:paraId="1E644DA8" w14:textId="5D3F41B3" w:rsidR="00231564" w:rsidRDefault="0042491C" w:rsidP="00EA0141">
      <w:pPr>
        <w:pStyle w:val="Heading1"/>
        <w:ind w:left="0"/>
        <w:jc w:val="center"/>
        <w:rPr>
          <w:snapToGrid w:val="0"/>
        </w:rPr>
      </w:pPr>
      <w:bookmarkStart w:id="2231" w:name="_Toc521675274"/>
      <w:ins w:id="2232" w:author="Bell Gully" w:date="2018-08-08T15:54:00Z">
        <w:r>
          <w:lastRenderedPageBreak/>
          <w:t xml:space="preserve">ICA </w:t>
        </w:r>
      </w:ins>
      <w:r w:rsidR="00C13341" w:rsidRPr="00530C8E">
        <w:rPr>
          <w:snapToGrid w:val="0"/>
          <w:lang w:val="en-AU"/>
        </w:rPr>
        <w:t xml:space="preserve">schedule </w:t>
      </w:r>
      <w:r w:rsidR="00C13341">
        <w:rPr>
          <w:snapToGrid w:val="0"/>
          <w:lang w:val="en-AU"/>
        </w:rPr>
        <w:t>two</w:t>
      </w:r>
      <w:r w:rsidR="00C13341" w:rsidRPr="00530C8E">
        <w:rPr>
          <w:snapToGrid w:val="0"/>
          <w:lang w:val="en-AU"/>
        </w:rPr>
        <w:t>:  technical requirements</w:t>
      </w:r>
      <w:bookmarkEnd w:id="2231"/>
      <w:r w:rsidR="00C13341" w:rsidDel="00C13341">
        <w:rPr>
          <w:snapToGrid w:val="0"/>
        </w:rPr>
        <w:t xml:space="preserve"> </w:t>
      </w:r>
    </w:p>
    <w:p w14:paraId="433663C8" w14:textId="77777777" w:rsidR="00030185" w:rsidRDefault="00200F1D" w:rsidP="00112C6B">
      <w:pPr>
        <w:pStyle w:val="TOC2"/>
        <w:numPr>
          <w:ilvl w:val="1"/>
          <w:numId w:val="6"/>
        </w:numPr>
        <w:spacing w:after="290"/>
        <w:rPr>
          <w:ins w:id="2233" w:author="Bell Gully" w:date="2018-08-07T21:00:00Z"/>
          <w:snapToGrid w:val="0"/>
        </w:rPr>
      </w:pPr>
      <w:r w:rsidRPr="00F27205">
        <w:rPr>
          <w:snapToGrid w:val="0"/>
        </w:rPr>
        <w:t xml:space="preserve">The design, construction, commissioning, operation and maintenance of each Delivery Point (including </w:t>
      </w:r>
      <w:r>
        <w:rPr>
          <w:snapToGrid w:val="0"/>
        </w:rPr>
        <w:t>any</w:t>
      </w:r>
      <w:r w:rsidRPr="00F27205">
        <w:rPr>
          <w:snapToGrid w:val="0"/>
        </w:rPr>
        <w:t xml:space="preserve"> </w:t>
      </w:r>
      <w:r w:rsidR="002D6900">
        <w:rPr>
          <w:snapToGrid w:val="0"/>
        </w:rPr>
        <w:t>Interconnected Party</w:t>
      </w:r>
      <w:r>
        <w:rPr>
          <w:snapToGrid w:val="0"/>
        </w:rPr>
        <w:t xml:space="preserve"> </w:t>
      </w:r>
      <w:r w:rsidRPr="00F27205">
        <w:rPr>
          <w:snapToGrid w:val="0"/>
        </w:rPr>
        <w:t>Equipment) shall</w:t>
      </w:r>
      <w:ins w:id="2234" w:author="Bell Gully" w:date="2018-08-07T21:00:00Z">
        <w:r w:rsidR="00030185">
          <w:rPr>
            <w:snapToGrid w:val="0"/>
          </w:rPr>
          <w:t>:</w:t>
        </w:r>
      </w:ins>
      <w:r w:rsidRPr="00F27205">
        <w:rPr>
          <w:snapToGrid w:val="0"/>
        </w:rPr>
        <w:t xml:space="preserve"> </w:t>
      </w:r>
    </w:p>
    <w:p w14:paraId="1222C471" w14:textId="77777777" w:rsidR="00030185" w:rsidRDefault="00200F1D" w:rsidP="00030185">
      <w:pPr>
        <w:pStyle w:val="TOC2"/>
        <w:numPr>
          <w:ilvl w:val="2"/>
          <w:numId w:val="6"/>
        </w:numPr>
        <w:tabs>
          <w:tab w:val="clear" w:pos="624"/>
        </w:tabs>
        <w:spacing w:after="290"/>
        <w:rPr>
          <w:ins w:id="2235" w:author="Bell Gully" w:date="2018-08-07T21:00:00Z"/>
          <w:snapToGrid w:val="0"/>
        </w:rPr>
      </w:pPr>
      <w:r w:rsidRPr="00F27205">
        <w:rPr>
          <w:snapToGrid w:val="0"/>
        </w:rPr>
        <w:t xml:space="preserve">conform with good gas industry engineering practice </w:t>
      </w:r>
      <w:ins w:id="2236" w:author="Bell Gully" w:date="2018-08-07T20:59:00Z">
        <w:r w:rsidR="00030185">
          <w:rPr>
            <w:snapToGrid w:val="0"/>
          </w:rPr>
          <w:t xml:space="preserve">(it being </w:t>
        </w:r>
      </w:ins>
      <w:ins w:id="2237" w:author="Bell Gully" w:date="2018-08-07T21:00:00Z">
        <w:r w:rsidR="00030185">
          <w:rPr>
            <w:snapToGrid w:val="0"/>
          </w:rPr>
          <w:t>acknowledged</w:t>
        </w:r>
      </w:ins>
      <w:ins w:id="2238" w:author="Bell Gully" w:date="2018-08-07T20:59:00Z">
        <w:r w:rsidR="00030185">
          <w:rPr>
            <w:snapToGrid w:val="0"/>
          </w:rPr>
          <w:t xml:space="preserve"> that for Delivery Points which exist as of 1 October 2019 such good gas industry </w:t>
        </w:r>
      </w:ins>
      <w:ins w:id="2239" w:author="Bell Gully" w:date="2018-08-07T21:00:00Z">
        <w:r w:rsidR="00030185">
          <w:rPr>
            <w:snapToGrid w:val="0"/>
          </w:rPr>
          <w:t>engineering</w:t>
        </w:r>
      </w:ins>
      <w:ins w:id="2240" w:author="Bell Gully" w:date="2018-08-07T20:59:00Z">
        <w:r w:rsidR="00030185">
          <w:rPr>
            <w:snapToGrid w:val="0"/>
          </w:rPr>
          <w:t xml:space="preserve"> practice shall, up until 1 </w:t>
        </w:r>
      </w:ins>
      <w:ins w:id="2241" w:author="Bell Gully" w:date="2018-08-07T21:00:00Z">
        <w:r w:rsidR="00030185">
          <w:rPr>
            <w:snapToGrid w:val="0"/>
          </w:rPr>
          <w:t xml:space="preserve">October 2021, reflect applicable practices and equipment in place as at 1 October 2019); </w:t>
        </w:r>
      </w:ins>
      <w:r w:rsidRPr="00F27205">
        <w:rPr>
          <w:snapToGrid w:val="0"/>
        </w:rPr>
        <w:t xml:space="preserve">and </w:t>
      </w:r>
    </w:p>
    <w:p w14:paraId="0903F1F0" w14:textId="4F3DD50A" w:rsidR="00200F1D" w:rsidRPr="00F27205" w:rsidRDefault="00200F1D" w:rsidP="00030185">
      <w:pPr>
        <w:pStyle w:val="TOC2"/>
        <w:numPr>
          <w:ilvl w:val="2"/>
          <w:numId w:val="6"/>
        </w:numPr>
        <w:tabs>
          <w:tab w:val="clear" w:pos="624"/>
        </w:tabs>
        <w:spacing w:after="290"/>
        <w:rPr>
          <w:snapToGrid w:val="0"/>
        </w:rPr>
      </w:pPr>
      <w:r w:rsidRPr="00F27205">
        <w:rPr>
          <w:snapToGrid w:val="0"/>
        </w:rPr>
        <w:t xml:space="preserve">comply with the requirements of recognised and applicable standards as well as all current and relevant </w:t>
      </w:r>
      <w:r w:rsidR="002D6900">
        <w:rPr>
          <w:snapToGrid w:val="0"/>
        </w:rPr>
        <w:t>laws</w:t>
      </w:r>
      <w:r w:rsidRPr="00F27205">
        <w:rPr>
          <w:snapToGrid w:val="0"/>
        </w:rPr>
        <w:t>, including:</w:t>
      </w:r>
    </w:p>
    <w:p w14:paraId="776537BC" w14:textId="7BFE1969" w:rsidR="00200F1D" w:rsidRPr="00F27205" w:rsidRDefault="00200F1D" w:rsidP="00030185">
      <w:pPr>
        <w:pStyle w:val="TOC2"/>
        <w:numPr>
          <w:ilvl w:val="3"/>
          <w:numId w:val="6"/>
        </w:numPr>
        <w:tabs>
          <w:tab w:val="clear" w:pos="624"/>
        </w:tabs>
        <w:spacing w:after="290"/>
        <w:rPr>
          <w:snapToGrid w:val="0"/>
        </w:rPr>
      </w:pPr>
      <w:r w:rsidRPr="00F27205">
        <w:rPr>
          <w:snapToGrid w:val="0"/>
        </w:rPr>
        <w:t xml:space="preserve">AS 2885.1: </w:t>
      </w:r>
      <w:del w:id="2242" w:author="Bell Gully" w:date="2018-08-14T20:50:00Z">
        <w:r w:rsidRPr="00F27205" w:rsidDel="003601D7">
          <w:rPr>
            <w:snapToGrid w:val="0"/>
          </w:rPr>
          <w:delText xml:space="preserve">2007 </w:delText>
        </w:r>
      </w:del>
      <w:ins w:id="2243" w:author="Bell Gully" w:date="2018-08-14T20:50:00Z">
        <w:r w:rsidR="003601D7">
          <w:rPr>
            <w:snapToGrid w:val="0"/>
          </w:rPr>
          <w:t>2012</w:t>
        </w:r>
        <w:r w:rsidR="003601D7" w:rsidRPr="00F27205">
          <w:rPr>
            <w:snapToGrid w:val="0"/>
          </w:rPr>
          <w:t xml:space="preserve"> </w:t>
        </w:r>
      </w:ins>
      <w:r w:rsidRPr="00F27205">
        <w:rPr>
          <w:snapToGrid w:val="0"/>
        </w:rPr>
        <w:t xml:space="preserve">Pipelines - Gas and Liquid Petroleum, Part 1: Design and Construction; </w:t>
      </w:r>
    </w:p>
    <w:p w14:paraId="0118264E" w14:textId="3B4E0CED" w:rsidR="00200F1D" w:rsidRPr="00F27205" w:rsidRDefault="00200F1D" w:rsidP="00030185">
      <w:pPr>
        <w:pStyle w:val="TOC2"/>
        <w:numPr>
          <w:ilvl w:val="3"/>
          <w:numId w:val="6"/>
        </w:numPr>
        <w:tabs>
          <w:tab w:val="clear" w:pos="624"/>
        </w:tabs>
        <w:spacing w:after="290"/>
        <w:rPr>
          <w:snapToGrid w:val="0"/>
        </w:rPr>
      </w:pPr>
      <w:r w:rsidRPr="00F27205">
        <w:rPr>
          <w:snapToGrid w:val="0"/>
        </w:rPr>
        <w:t>Gas Act 1992 and the Gas Regulations;</w:t>
      </w:r>
    </w:p>
    <w:p w14:paraId="16822D52" w14:textId="0E1BA305" w:rsidR="00200F1D" w:rsidRPr="00F27205" w:rsidRDefault="00200F1D" w:rsidP="00030185">
      <w:pPr>
        <w:pStyle w:val="TOC2"/>
        <w:numPr>
          <w:ilvl w:val="3"/>
          <w:numId w:val="6"/>
        </w:numPr>
        <w:tabs>
          <w:tab w:val="clear" w:pos="624"/>
        </w:tabs>
        <w:spacing w:after="290"/>
        <w:rPr>
          <w:snapToGrid w:val="0"/>
        </w:rPr>
      </w:pPr>
      <w:r w:rsidRPr="00F27205">
        <w:rPr>
          <w:snapToGrid w:val="0"/>
        </w:rPr>
        <w:t xml:space="preserve">Health and Safety </w:t>
      </w:r>
      <w:r>
        <w:rPr>
          <w:snapToGrid w:val="0"/>
        </w:rPr>
        <w:t>at Work</w:t>
      </w:r>
      <w:r w:rsidRPr="00F27205">
        <w:rPr>
          <w:snapToGrid w:val="0"/>
        </w:rPr>
        <w:t xml:space="preserve"> Act </w:t>
      </w:r>
      <w:r>
        <w:rPr>
          <w:snapToGrid w:val="0"/>
        </w:rPr>
        <w:t>2015</w:t>
      </w:r>
      <w:r w:rsidRPr="00F27205">
        <w:rPr>
          <w:snapToGrid w:val="0"/>
        </w:rPr>
        <w:t>;</w:t>
      </w:r>
    </w:p>
    <w:p w14:paraId="1B1151FF" w14:textId="7902D1DB" w:rsidR="00200F1D" w:rsidRPr="00F27205" w:rsidRDefault="00200F1D" w:rsidP="00030185">
      <w:pPr>
        <w:pStyle w:val="TOC2"/>
        <w:numPr>
          <w:ilvl w:val="3"/>
          <w:numId w:val="6"/>
        </w:numPr>
        <w:tabs>
          <w:tab w:val="clear" w:pos="624"/>
        </w:tabs>
        <w:spacing w:after="290"/>
        <w:rPr>
          <w:snapToGrid w:val="0"/>
        </w:rPr>
      </w:pPr>
      <w:r w:rsidRPr="00F27205">
        <w:rPr>
          <w:snapToGrid w:val="0"/>
        </w:rPr>
        <w:t>Health and Safety in Employment (Pipelines) Regulations;</w:t>
      </w:r>
    </w:p>
    <w:p w14:paraId="02837341" w14:textId="4632A134" w:rsidR="00200F1D" w:rsidRPr="00F27205" w:rsidRDefault="00200F1D" w:rsidP="00030185">
      <w:pPr>
        <w:pStyle w:val="TOC2"/>
        <w:numPr>
          <w:ilvl w:val="3"/>
          <w:numId w:val="6"/>
        </w:numPr>
        <w:tabs>
          <w:tab w:val="clear" w:pos="624"/>
        </w:tabs>
        <w:spacing w:after="290"/>
        <w:rPr>
          <w:snapToGrid w:val="0"/>
        </w:rPr>
      </w:pPr>
      <w:r w:rsidRPr="00F27205">
        <w:rPr>
          <w:snapToGrid w:val="0"/>
        </w:rPr>
        <w:t>Resource Management Act 1991;</w:t>
      </w:r>
    </w:p>
    <w:p w14:paraId="07E924A6" w14:textId="5A5D30F4" w:rsidR="00200F1D" w:rsidRDefault="00200F1D" w:rsidP="00030185">
      <w:pPr>
        <w:pStyle w:val="TOC2"/>
        <w:numPr>
          <w:ilvl w:val="3"/>
          <w:numId w:val="6"/>
        </w:numPr>
        <w:tabs>
          <w:tab w:val="clear" w:pos="624"/>
        </w:tabs>
        <w:spacing w:after="290"/>
        <w:rPr>
          <w:snapToGrid w:val="0"/>
        </w:rPr>
      </w:pPr>
      <w:r>
        <w:rPr>
          <w:snapToGrid w:val="0"/>
        </w:rPr>
        <w:t>Electrical (Safety) Regulations</w:t>
      </w:r>
      <w:r w:rsidRPr="00F27205">
        <w:rPr>
          <w:snapToGrid w:val="0"/>
        </w:rPr>
        <w:t xml:space="preserve">; </w:t>
      </w:r>
    </w:p>
    <w:p w14:paraId="162FAD98" w14:textId="25C349EA" w:rsidR="00200F1D" w:rsidRDefault="00200F1D" w:rsidP="00030185">
      <w:pPr>
        <w:pStyle w:val="TOC2"/>
        <w:numPr>
          <w:ilvl w:val="3"/>
          <w:numId w:val="6"/>
        </w:numPr>
        <w:tabs>
          <w:tab w:val="clear" w:pos="624"/>
        </w:tabs>
        <w:spacing w:after="290"/>
        <w:rPr>
          <w:snapToGrid w:val="0"/>
        </w:rPr>
      </w:pPr>
      <w:r>
        <w:rPr>
          <w:snapToGrid w:val="0"/>
        </w:rPr>
        <w:t>AS/NZS 3000 – Wiring Rules;</w:t>
      </w:r>
    </w:p>
    <w:p w14:paraId="3E23524D" w14:textId="5679BDDA" w:rsidR="00200F1D" w:rsidRPr="00F27205" w:rsidRDefault="00200F1D" w:rsidP="00030185">
      <w:pPr>
        <w:pStyle w:val="TOC2"/>
        <w:numPr>
          <w:ilvl w:val="3"/>
          <w:numId w:val="6"/>
        </w:numPr>
        <w:tabs>
          <w:tab w:val="clear" w:pos="624"/>
        </w:tabs>
        <w:spacing w:after="290"/>
        <w:rPr>
          <w:snapToGrid w:val="0"/>
        </w:rPr>
      </w:pPr>
      <w:r>
        <w:rPr>
          <w:snapToGrid w:val="0"/>
        </w:rPr>
        <w:t xml:space="preserve">AS/NZS 60079.14 - Explosive Atmospheres: Electrical Installations, Design Selection and Erection; </w:t>
      </w:r>
      <w:r w:rsidRPr="00F27205">
        <w:rPr>
          <w:snapToGrid w:val="0"/>
        </w:rPr>
        <w:t>and</w:t>
      </w:r>
    </w:p>
    <w:p w14:paraId="6C191BC0" w14:textId="4D0D982F" w:rsidR="00200F1D" w:rsidRPr="00F27205" w:rsidRDefault="00200F1D" w:rsidP="00030185">
      <w:pPr>
        <w:pStyle w:val="TOC2"/>
        <w:numPr>
          <w:ilvl w:val="3"/>
          <w:numId w:val="6"/>
        </w:numPr>
        <w:tabs>
          <w:tab w:val="clear" w:pos="624"/>
        </w:tabs>
        <w:spacing w:after="290"/>
        <w:rPr>
          <w:snapToGrid w:val="0"/>
        </w:rPr>
      </w:pPr>
      <w:r w:rsidRPr="00F27205">
        <w:rPr>
          <w:snapToGrid w:val="0"/>
        </w:rPr>
        <w:t>mandatory Codes of Practice and Standards associated with any of the above.</w:t>
      </w:r>
    </w:p>
    <w:p w14:paraId="1A4A9568" w14:textId="77777777" w:rsidR="00200F1D" w:rsidRPr="00F27205" w:rsidRDefault="00200F1D" w:rsidP="00A34A02">
      <w:pPr>
        <w:pStyle w:val="TOC2"/>
        <w:numPr>
          <w:ilvl w:val="1"/>
          <w:numId w:val="6"/>
        </w:numPr>
        <w:spacing w:after="290"/>
        <w:rPr>
          <w:snapToGrid w:val="0"/>
        </w:rPr>
      </w:pPr>
      <w:r w:rsidRPr="00F27205">
        <w:rPr>
          <w:snapToGrid w:val="0"/>
        </w:rPr>
        <w:t>Each Delivery Point must incorporate:</w:t>
      </w:r>
    </w:p>
    <w:p w14:paraId="3A52659D" w14:textId="77777777" w:rsidR="00200F1D" w:rsidRPr="00F27205" w:rsidRDefault="00200F1D" w:rsidP="00A34A02">
      <w:pPr>
        <w:numPr>
          <w:ilvl w:val="2"/>
          <w:numId w:val="6"/>
        </w:numPr>
        <w:rPr>
          <w:snapToGrid w:val="0"/>
        </w:rPr>
      </w:pPr>
      <w:r w:rsidRPr="00F27205">
        <w:rPr>
          <w:snapToGrid w:val="0"/>
        </w:rPr>
        <w:t xml:space="preserve">appropriate security fencing to reasonably prevent unauthorised access; </w:t>
      </w:r>
    </w:p>
    <w:p w14:paraId="0610FFAC" w14:textId="77777777" w:rsidR="00200F1D" w:rsidRPr="00F27205" w:rsidRDefault="00200F1D" w:rsidP="00A34A02">
      <w:pPr>
        <w:numPr>
          <w:ilvl w:val="2"/>
          <w:numId w:val="6"/>
        </w:numPr>
        <w:rPr>
          <w:snapToGrid w:val="0"/>
        </w:rPr>
      </w:pPr>
      <w:r w:rsidRPr="00F27205">
        <w:rPr>
          <w:snapToGrid w:val="0"/>
        </w:rPr>
        <w:t>adequate means of access and egress for vehicles and personnel;</w:t>
      </w:r>
    </w:p>
    <w:p w14:paraId="552D0F79" w14:textId="77777777" w:rsidR="00200F1D" w:rsidRPr="00F27205" w:rsidRDefault="00200F1D" w:rsidP="00A34A02">
      <w:pPr>
        <w:numPr>
          <w:ilvl w:val="2"/>
          <w:numId w:val="6"/>
        </w:numPr>
        <w:rPr>
          <w:snapToGrid w:val="0"/>
        </w:rPr>
      </w:pPr>
      <w:r w:rsidRPr="00F27205">
        <w:rPr>
          <w:snapToGrid w:val="0"/>
        </w:rPr>
        <w:t xml:space="preserve">adequate space to accommodate and permit the safe operation and maintenance of all </w:t>
      </w:r>
      <w:r>
        <w:rPr>
          <w:snapToGrid w:val="0"/>
        </w:rPr>
        <w:t>equipment</w:t>
      </w:r>
      <w:r w:rsidRPr="00F27205">
        <w:rPr>
          <w:snapToGrid w:val="0"/>
        </w:rPr>
        <w:t xml:space="preserve"> and structures;</w:t>
      </w:r>
    </w:p>
    <w:p w14:paraId="3CB77251" w14:textId="364EB44A" w:rsidR="00200F1D" w:rsidRPr="00F27205" w:rsidRDefault="00200F1D" w:rsidP="00A34A02">
      <w:pPr>
        <w:numPr>
          <w:ilvl w:val="2"/>
          <w:numId w:val="6"/>
        </w:numPr>
        <w:rPr>
          <w:snapToGrid w:val="0"/>
        </w:rPr>
      </w:pPr>
      <w:r w:rsidRPr="00F27205">
        <w:rPr>
          <w:snapToGrid w:val="0"/>
        </w:rPr>
        <w:t>M</w:t>
      </w:r>
      <w:proofErr w:type="spellStart"/>
      <w:r w:rsidRPr="00F27205">
        <w:rPr>
          <w:rFonts w:cs="Arial"/>
          <w:lang w:val="en-GB" w:eastAsia="en-GB"/>
        </w:rPr>
        <w:t>etering</w:t>
      </w:r>
      <w:proofErr w:type="spellEnd"/>
      <w:r w:rsidRPr="00F27205">
        <w:rPr>
          <w:rFonts w:cs="Arial"/>
          <w:lang w:val="en-GB" w:eastAsia="en-GB"/>
        </w:rPr>
        <w:t xml:space="preserve">; </w:t>
      </w:r>
    </w:p>
    <w:p w14:paraId="64A973B3" w14:textId="77777777" w:rsidR="00200F1D" w:rsidRPr="00F27205" w:rsidRDefault="00200F1D" w:rsidP="00A34A02">
      <w:pPr>
        <w:numPr>
          <w:ilvl w:val="2"/>
          <w:numId w:val="6"/>
        </w:numPr>
        <w:rPr>
          <w:snapToGrid w:val="0"/>
        </w:rPr>
      </w:pPr>
      <w:r w:rsidRPr="00F27205">
        <w:rPr>
          <w:snapToGrid w:val="0"/>
        </w:rPr>
        <w:t>clear signs indicating Hazardous areas, and restricted access areas;</w:t>
      </w:r>
    </w:p>
    <w:p w14:paraId="53C897E8" w14:textId="677B03EE" w:rsidR="00200F1D" w:rsidRPr="00F27205" w:rsidRDefault="00200F1D" w:rsidP="00A34A02">
      <w:pPr>
        <w:numPr>
          <w:ilvl w:val="2"/>
          <w:numId w:val="6"/>
        </w:numPr>
        <w:rPr>
          <w:snapToGrid w:val="0"/>
        </w:rPr>
      </w:pPr>
      <w:r w:rsidRPr="00F27205">
        <w:rPr>
          <w:snapToGrid w:val="0"/>
        </w:rPr>
        <w:t xml:space="preserve">only electrical equipment that complies with </w:t>
      </w:r>
      <w:ins w:id="2244" w:author="Bell Gully" w:date="2018-08-07T21:01:00Z">
        <w:r w:rsidR="00030185">
          <w:rPr>
            <w:snapToGrid w:val="0"/>
          </w:rPr>
          <w:t>applicable legislation that relates to such electrical equipment</w:t>
        </w:r>
      </w:ins>
      <w:del w:id="2245" w:author="Bell Gully" w:date="2018-08-07T21:01:00Z">
        <w:r w:rsidRPr="00F27205" w:rsidDel="00030185">
          <w:rPr>
            <w:snapToGrid w:val="0"/>
          </w:rPr>
          <w:delText>the NZ Electricity Act and Regulations</w:delText>
        </w:r>
      </w:del>
      <w:r w:rsidRPr="00F27205">
        <w:rPr>
          <w:snapToGrid w:val="0"/>
        </w:rPr>
        <w:t xml:space="preserve">; </w:t>
      </w:r>
    </w:p>
    <w:p w14:paraId="51787F1D" w14:textId="77777777" w:rsidR="00200F1D" w:rsidRPr="00F27205" w:rsidRDefault="00200F1D" w:rsidP="00A34A02">
      <w:pPr>
        <w:numPr>
          <w:ilvl w:val="2"/>
          <w:numId w:val="6"/>
        </w:numPr>
        <w:rPr>
          <w:snapToGrid w:val="0"/>
        </w:rPr>
      </w:pPr>
      <w:r w:rsidRPr="00F27205">
        <w:rPr>
          <w:snapToGrid w:val="0"/>
        </w:rPr>
        <w:lastRenderedPageBreak/>
        <w:t xml:space="preserve">an above-ground isolation valve to allow </w:t>
      </w:r>
      <w:r>
        <w:rPr>
          <w:snapToGrid w:val="0"/>
        </w:rPr>
        <w:t>First Gas</w:t>
      </w:r>
      <w:r w:rsidRPr="00F27205">
        <w:rPr>
          <w:snapToGrid w:val="0"/>
        </w:rPr>
        <w:t xml:space="preserve"> to securely and safely isolate its Pipeline from the Interconnected Party’s Pipeline; </w:t>
      </w:r>
    </w:p>
    <w:p w14:paraId="16B16197" w14:textId="66CCE3D0" w:rsidR="00200F1D" w:rsidRPr="00F27205" w:rsidRDefault="00200F1D" w:rsidP="00A34A02">
      <w:pPr>
        <w:numPr>
          <w:ilvl w:val="2"/>
          <w:numId w:val="6"/>
        </w:numPr>
        <w:rPr>
          <w:snapToGrid w:val="0"/>
        </w:rPr>
      </w:pPr>
      <w:r w:rsidRPr="00F27205">
        <w:rPr>
          <w:snapToGrid w:val="0"/>
        </w:rPr>
        <w:t xml:space="preserve">suitable bonding of above-ground piping and associated metallic structures to ensure the electrical continuity of </w:t>
      </w:r>
      <w:r w:rsidR="00FA00C7">
        <w:rPr>
          <w:snapToGrid w:val="0"/>
        </w:rPr>
        <w:t>that</w:t>
      </w:r>
      <w:r w:rsidRPr="00F27205">
        <w:rPr>
          <w:snapToGrid w:val="0"/>
        </w:rPr>
        <w:t xml:space="preserve"> piping and </w:t>
      </w:r>
      <w:r w:rsidR="00FA00C7">
        <w:rPr>
          <w:snapToGrid w:val="0"/>
        </w:rPr>
        <w:t xml:space="preserve">those </w:t>
      </w:r>
      <w:r w:rsidRPr="00F27205">
        <w:rPr>
          <w:snapToGrid w:val="0"/>
        </w:rPr>
        <w:t xml:space="preserve">structures, and a suitable earth bed to which </w:t>
      </w:r>
      <w:r w:rsidR="00FA00C7">
        <w:rPr>
          <w:snapToGrid w:val="0"/>
        </w:rPr>
        <w:t>that</w:t>
      </w:r>
      <w:r w:rsidR="00FA00C7" w:rsidRPr="00F27205">
        <w:rPr>
          <w:snapToGrid w:val="0"/>
        </w:rPr>
        <w:t xml:space="preserve"> </w:t>
      </w:r>
      <w:r w:rsidRPr="00F27205">
        <w:rPr>
          <w:snapToGrid w:val="0"/>
        </w:rPr>
        <w:t xml:space="preserve">piping and </w:t>
      </w:r>
      <w:r w:rsidR="00FA00C7">
        <w:rPr>
          <w:snapToGrid w:val="0"/>
        </w:rPr>
        <w:t xml:space="preserve">those </w:t>
      </w:r>
      <w:r w:rsidRPr="00F27205">
        <w:rPr>
          <w:snapToGrid w:val="0"/>
        </w:rPr>
        <w:t>structures are connected;</w:t>
      </w:r>
    </w:p>
    <w:p w14:paraId="2DF9A078" w14:textId="77777777" w:rsidR="00200F1D" w:rsidRPr="00F27205" w:rsidRDefault="00200F1D" w:rsidP="00A34A02">
      <w:pPr>
        <w:numPr>
          <w:ilvl w:val="2"/>
          <w:numId w:val="6"/>
        </w:numPr>
        <w:rPr>
          <w:snapToGrid w:val="0"/>
        </w:rPr>
      </w:pPr>
      <w:r w:rsidRPr="00F27205">
        <w:rPr>
          <w:snapToGrid w:val="0"/>
        </w:rPr>
        <w:t>means to electrically isolate the Delivery Point from the Interconnected Party’s Pipeline, as well as a suitable surge diverter installed across each such isolating device;</w:t>
      </w:r>
    </w:p>
    <w:p w14:paraId="5C8DE16D" w14:textId="77777777" w:rsidR="00200F1D" w:rsidRPr="00F27205" w:rsidRDefault="00200F1D" w:rsidP="00A34A02">
      <w:pPr>
        <w:numPr>
          <w:ilvl w:val="2"/>
          <w:numId w:val="6"/>
        </w:numPr>
        <w:rPr>
          <w:snapToGrid w:val="0"/>
        </w:rPr>
      </w:pPr>
      <w:r w:rsidRPr="00F27205">
        <w:rPr>
          <w:snapToGrid w:val="0"/>
        </w:rPr>
        <w:t xml:space="preserve">equipment to </w:t>
      </w:r>
      <w:r>
        <w:rPr>
          <w:snapToGrid w:val="0"/>
        </w:rPr>
        <w:t xml:space="preserve">reasonably </w:t>
      </w:r>
      <w:r w:rsidRPr="00F27205">
        <w:rPr>
          <w:snapToGrid w:val="0"/>
        </w:rPr>
        <w:t>prevent any solid or liquid contaminants from affecting meters or other sensitive equipment</w:t>
      </w:r>
      <w:r>
        <w:rPr>
          <w:snapToGrid w:val="0"/>
        </w:rPr>
        <w:t xml:space="preserve"> or reaching the Interconnected Party’s Pipeline</w:t>
      </w:r>
      <w:r w:rsidRPr="00F27205">
        <w:rPr>
          <w:snapToGrid w:val="0"/>
        </w:rPr>
        <w:t>;</w:t>
      </w:r>
    </w:p>
    <w:p w14:paraId="4A0DF787" w14:textId="046751CE" w:rsidR="00200F1D" w:rsidRPr="00F27205" w:rsidRDefault="00200F1D" w:rsidP="00A34A02">
      <w:pPr>
        <w:numPr>
          <w:ilvl w:val="2"/>
          <w:numId w:val="6"/>
        </w:numPr>
        <w:rPr>
          <w:b/>
          <w:snapToGrid w:val="0"/>
        </w:rPr>
      </w:pPr>
      <w:r w:rsidRPr="00F27205">
        <w:rPr>
          <w:snapToGrid w:val="0"/>
        </w:rPr>
        <w:t xml:space="preserve">a flow-restriction device (sonic nozzle or restriction orifice plate) to prevent over-speeding of any meter; </w:t>
      </w:r>
    </w:p>
    <w:p w14:paraId="14DDC339" w14:textId="77777777" w:rsidR="00200F1D" w:rsidRPr="00F27205" w:rsidRDefault="00200F1D" w:rsidP="00A34A02">
      <w:pPr>
        <w:numPr>
          <w:ilvl w:val="2"/>
          <w:numId w:val="6"/>
        </w:numPr>
        <w:rPr>
          <w:snapToGrid w:val="0"/>
          <w:lang w:val="en-US"/>
        </w:rPr>
      </w:pPr>
      <w:r w:rsidRPr="00F27205">
        <w:rPr>
          <w:snapToGrid w:val="0"/>
        </w:rPr>
        <w:t xml:space="preserve">a check (non-return) valve to prevent reverse flow through any meter where </w:t>
      </w:r>
      <w:r>
        <w:rPr>
          <w:snapToGrid w:val="0"/>
        </w:rPr>
        <w:t>First Gas</w:t>
      </w:r>
      <w:r w:rsidRPr="00F27205">
        <w:rPr>
          <w:snapToGrid w:val="0"/>
        </w:rPr>
        <w:t xml:space="preserve"> considers that could otherwise occur.</w:t>
      </w:r>
    </w:p>
    <w:p w14:paraId="1A9718A2" w14:textId="5D4C8025" w:rsidR="00200F1D" w:rsidRPr="00F27205" w:rsidRDefault="002D6900" w:rsidP="00A34A02">
      <w:pPr>
        <w:pStyle w:val="TOC2"/>
        <w:numPr>
          <w:ilvl w:val="1"/>
          <w:numId w:val="6"/>
        </w:numPr>
        <w:spacing w:after="290"/>
        <w:rPr>
          <w:iCs/>
        </w:rPr>
      </w:pPr>
      <w:r>
        <w:rPr>
          <w:snapToGrid w:val="0"/>
          <w:lang w:val="en-US"/>
        </w:rPr>
        <w:t xml:space="preserve">At each Delivery Point </w:t>
      </w:r>
      <w:r w:rsidR="00200F1D" w:rsidRPr="00F27205">
        <w:rPr>
          <w:snapToGrid w:val="0"/>
          <w:lang w:val="en-US"/>
        </w:rPr>
        <w:t xml:space="preserve">there shall be </w:t>
      </w:r>
      <w:r w:rsidR="00200F1D" w:rsidRPr="00F27205">
        <w:rPr>
          <w:lang w:val="en-AU"/>
        </w:rPr>
        <w:t xml:space="preserve">equipment to enable </w:t>
      </w:r>
      <w:r w:rsidR="00200F1D">
        <w:rPr>
          <w:lang w:val="en-AU"/>
        </w:rPr>
        <w:t>First Gas</w:t>
      </w:r>
      <w:r w:rsidR="00200F1D" w:rsidRPr="00F27205">
        <w:rPr>
          <w:rFonts w:cs="Arial"/>
          <w:lang w:val="en-GB" w:eastAsia="en-GB"/>
        </w:rPr>
        <w:t xml:space="preserve"> </w:t>
      </w:r>
      <w:r w:rsidR="00200F1D" w:rsidRPr="00F27205">
        <w:rPr>
          <w:lang w:val="en-AU"/>
        </w:rPr>
        <w:t xml:space="preserve">to remotely monitor that Delivery Point and Metering, retrieve data and other information and (if required) control any of </w:t>
      </w:r>
      <w:r w:rsidR="00200F1D">
        <w:rPr>
          <w:lang w:val="en-AU"/>
        </w:rPr>
        <w:t>its e</w:t>
      </w:r>
      <w:r w:rsidR="00200F1D" w:rsidRPr="00F27205">
        <w:rPr>
          <w:lang w:val="en-AU"/>
        </w:rPr>
        <w:t xml:space="preserve">quipment. </w:t>
      </w:r>
      <w:r w:rsidR="00FA00C7">
        <w:rPr>
          <w:lang w:val="en-AU"/>
        </w:rPr>
        <w:t>That</w:t>
      </w:r>
      <w:r w:rsidR="00200F1D" w:rsidRPr="00F27205">
        <w:rPr>
          <w:lang w:val="en-AU"/>
        </w:rPr>
        <w:t xml:space="preserve"> equipment may </w:t>
      </w:r>
      <w:r>
        <w:rPr>
          <w:lang w:val="en-AU"/>
        </w:rPr>
        <w:t xml:space="preserve">at First Gas’ discretion </w:t>
      </w:r>
      <w:r w:rsidR="00200F1D" w:rsidRPr="00F27205">
        <w:rPr>
          <w:lang w:val="en-AU"/>
        </w:rPr>
        <w:t>include a</w:t>
      </w:r>
      <w:r w:rsidR="00200F1D" w:rsidRPr="00F27205">
        <w:rPr>
          <w:snapToGrid w:val="0"/>
        </w:rPr>
        <w:t xml:space="preserve"> remote terminal unit for </w:t>
      </w:r>
      <w:r w:rsidR="00200F1D">
        <w:rPr>
          <w:snapToGrid w:val="0"/>
        </w:rPr>
        <w:t>First Gas</w:t>
      </w:r>
      <w:r w:rsidR="00200F1D" w:rsidRPr="00F27205">
        <w:rPr>
          <w:snapToGrid w:val="0"/>
        </w:rPr>
        <w:t>’ SCADA (“</w:t>
      </w:r>
      <w:r w:rsidR="00200F1D" w:rsidRPr="00F27205">
        <w:rPr>
          <w:iCs/>
        </w:rPr>
        <w:t xml:space="preserve">Supervisory, Control and Data Acquisition”) system, </w:t>
      </w:r>
      <w:r w:rsidR="00200F1D" w:rsidRPr="00F27205">
        <w:rPr>
          <w:snapToGrid w:val="0"/>
        </w:rPr>
        <w:t xml:space="preserve">radio or other communications equipment, and related ancillary equipment (together, </w:t>
      </w:r>
      <w:r w:rsidR="00200F1D" w:rsidRPr="00F27205">
        <w:rPr>
          <w:i/>
          <w:snapToGrid w:val="0"/>
        </w:rPr>
        <w:t>Remote Monitoring Equipment</w:t>
      </w:r>
      <w:r w:rsidR="00200F1D" w:rsidRPr="00F27205">
        <w:rPr>
          <w:snapToGrid w:val="0"/>
        </w:rPr>
        <w:t xml:space="preserve">). </w:t>
      </w:r>
    </w:p>
    <w:p w14:paraId="4ACFE8BF" w14:textId="5ADD069F" w:rsidR="00200F1D" w:rsidRPr="00F27205" w:rsidRDefault="00200F1D" w:rsidP="00A34A02">
      <w:pPr>
        <w:pStyle w:val="TOC2"/>
        <w:numPr>
          <w:ilvl w:val="1"/>
          <w:numId w:val="6"/>
        </w:numPr>
        <w:spacing w:after="290"/>
        <w:rPr>
          <w:snapToGrid w:val="0"/>
          <w:lang w:val="en-US"/>
        </w:rPr>
      </w:pPr>
      <w:r w:rsidRPr="00F27205">
        <w:rPr>
          <w:snapToGrid w:val="0"/>
        </w:rPr>
        <w:t xml:space="preserve">There must be a secure, weather-proof, vermin-proof and adequately ventilated shelter or building, located in a non-Hazardous area, to house all </w:t>
      </w:r>
      <w:r>
        <w:rPr>
          <w:snapToGrid w:val="0"/>
        </w:rPr>
        <w:t>First Gas</w:t>
      </w:r>
      <w:r w:rsidRPr="00F27205">
        <w:rPr>
          <w:snapToGrid w:val="0"/>
        </w:rPr>
        <w:t xml:space="preserve"> </w:t>
      </w:r>
      <w:r>
        <w:rPr>
          <w:snapToGrid w:val="0"/>
        </w:rPr>
        <w:t>e</w:t>
      </w:r>
      <w:r w:rsidRPr="00F27205">
        <w:rPr>
          <w:snapToGrid w:val="0"/>
        </w:rPr>
        <w:t xml:space="preserve">quipment which </w:t>
      </w:r>
      <w:r>
        <w:rPr>
          <w:snapToGrid w:val="0"/>
        </w:rPr>
        <w:t>First Gas</w:t>
      </w:r>
      <w:r w:rsidRPr="00F27205">
        <w:rPr>
          <w:snapToGrid w:val="0"/>
        </w:rPr>
        <w:t xml:space="preserve"> considers requires </w:t>
      </w:r>
      <w:r w:rsidR="00FA00C7">
        <w:rPr>
          <w:snapToGrid w:val="0"/>
        </w:rPr>
        <w:t>that</w:t>
      </w:r>
      <w:r w:rsidR="00FA00C7" w:rsidRPr="00F27205">
        <w:rPr>
          <w:snapToGrid w:val="0"/>
        </w:rPr>
        <w:t xml:space="preserve"> </w:t>
      </w:r>
      <w:r w:rsidRPr="00F27205">
        <w:rPr>
          <w:snapToGrid w:val="0"/>
        </w:rPr>
        <w:t xml:space="preserve">protection. </w:t>
      </w:r>
    </w:p>
    <w:p w14:paraId="2520C6D9" w14:textId="6C53F347" w:rsidR="00200F1D" w:rsidRPr="00F27205" w:rsidRDefault="00200F1D" w:rsidP="00A34A02">
      <w:pPr>
        <w:pStyle w:val="TOC2"/>
        <w:numPr>
          <w:ilvl w:val="1"/>
          <w:numId w:val="6"/>
        </w:numPr>
        <w:spacing w:after="290"/>
        <w:rPr>
          <w:snapToGrid w:val="0"/>
        </w:rPr>
      </w:pPr>
      <w:r w:rsidRPr="00F27205">
        <w:rPr>
          <w:snapToGrid w:val="0"/>
        </w:rPr>
        <w:t>Where the Delivery Pressure is Controlled, a Delivery Point shall incorporate equipment</w:t>
      </w:r>
      <w:r w:rsidRPr="00F27205">
        <w:t xml:space="preserve"> in accordance with </w:t>
      </w:r>
      <w:r w:rsidRPr="00F27205">
        <w:rPr>
          <w:i/>
        </w:rPr>
        <w:t xml:space="preserve">paragraph </w:t>
      </w:r>
      <w:r w:rsidR="002D6900">
        <w:rPr>
          <w:i/>
        </w:rPr>
        <w:t>1.6</w:t>
      </w:r>
      <w:r w:rsidRPr="00F27205">
        <w:rPr>
          <w:snapToGrid w:val="0"/>
        </w:rPr>
        <w:t xml:space="preserve"> </w:t>
      </w:r>
      <w:r w:rsidR="002D6900">
        <w:rPr>
          <w:snapToGrid w:val="0"/>
        </w:rPr>
        <w:t>for that purpose</w:t>
      </w:r>
      <w:r w:rsidRPr="00F27205">
        <w:rPr>
          <w:snapToGrid w:val="0"/>
        </w:rPr>
        <w:t xml:space="preserve"> and </w:t>
      </w:r>
      <w:r w:rsidR="002D6900">
        <w:rPr>
          <w:snapToGrid w:val="0"/>
        </w:rPr>
        <w:t xml:space="preserve">to </w:t>
      </w:r>
      <w:r w:rsidRPr="00F27205">
        <w:rPr>
          <w:snapToGrid w:val="0"/>
        </w:rPr>
        <w:t xml:space="preserve">prevent </w:t>
      </w:r>
      <w:r w:rsidRPr="00F27205">
        <w:t xml:space="preserve">over-pressurisation of the Interconnected Party’s Pipeline. Unless the Parties agree otherwise, </w:t>
      </w:r>
      <w:r w:rsidR="00FA00C7">
        <w:t>that</w:t>
      </w:r>
      <w:r w:rsidR="00FA00C7" w:rsidRPr="00F27205">
        <w:t xml:space="preserve"> </w:t>
      </w:r>
      <w:r w:rsidRPr="00F27205">
        <w:t>equipment shall comprise independent “</w:t>
      </w:r>
      <w:r>
        <w:t>working</w:t>
      </w:r>
      <w:r w:rsidRPr="00F27205">
        <w:t>” and “standby” pressure control streams, where both streams shall comprise</w:t>
      </w:r>
      <w:r w:rsidRPr="00F27205">
        <w:rPr>
          <w:snapToGrid w:val="0"/>
        </w:rPr>
        <w:t>:</w:t>
      </w:r>
    </w:p>
    <w:p w14:paraId="7579360A" w14:textId="77777777" w:rsidR="00200F1D" w:rsidRPr="00F27205" w:rsidRDefault="00200F1D" w:rsidP="00112C6B">
      <w:pPr>
        <w:numPr>
          <w:ilvl w:val="2"/>
          <w:numId w:val="25"/>
        </w:numPr>
        <w:rPr>
          <w:snapToGrid w:val="0"/>
        </w:rPr>
      </w:pPr>
      <w:r w:rsidRPr="00F27205">
        <w:rPr>
          <w:snapToGrid w:val="0"/>
        </w:rPr>
        <w:t>primary means of pressure control; and</w:t>
      </w:r>
    </w:p>
    <w:p w14:paraId="461B1B36" w14:textId="77777777" w:rsidR="00200F1D" w:rsidRPr="00F27205" w:rsidRDefault="00200F1D" w:rsidP="00112C6B">
      <w:pPr>
        <w:numPr>
          <w:ilvl w:val="2"/>
          <w:numId w:val="25"/>
        </w:numPr>
        <w:rPr>
          <w:snapToGrid w:val="0"/>
        </w:rPr>
      </w:pPr>
      <w:r w:rsidRPr="00F27205">
        <w:rPr>
          <w:snapToGrid w:val="0"/>
        </w:rPr>
        <w:t>means of over-pressure protection that is separate and independent and which shall operate in the event that the primary means of pressure control fails.</w:t>
      </w:r>
    </w:p>
    <w:p w14:paraId="18EFD0F1" w14:textId="5AAC6FF7" w:rsidR="00200F1D" w:rsidRPr="00F27205" w:rsidRDefault="00200F1D" w:rsidP="00112C6B">
      <w:pPr>
        <w:pStyle w:val="TOC2"/>
        <w:numPr>
          <w:ilvl w:val="1"/>
          <w:numId w:val="6"/>
        </w:numPr>
        <w:spacing w:after="290"/>
      </w:pPr>
      <w:r w:rsidRPr="00F27205">
        <w:rPr>
          <w:snapToGrid w:val="0"/>
        </w:rPr>
        <w:t xml:space="preserve">Pursuant to </w:t>
      </w:r>
      <w:r w:rsidRPr="00F27205">
        <w:rPr>
          <w:i/>
          <w:snapToGrid w:val="0"/>
        </w:rPr>
        <w:t xml:space="preserve">paragraph </w:t>
      </w:r>
      <w:r w:rsidR="002D6900">
        <w:rPr>
          <w:i/>
          <w:snapToGrid w:val="0"/>
        </w:rPr>
        <w:t>1.5</w:t>
      </w:r>
      <w:r w:rsidR="002D6900">
        <w:rPr>
          <w:snapToGrid w:val="0"/>
        </w:rPr>
        <w:t>,</w:t>
      </w:r>
      <w:r w:rsidRPr="00F27205">
        <w:rPr>
          <w:snapToGrid w:val="0"/>
        </w:rPr>
        <w:t xml:space="preserve"> </w:t>
      </w:r>
      <w:r w:rsidR="002D6900">
        <w:rPr>
          <w:snapToGrid w:val="0"/>
        </w:rPr>
        <w:t>unless the Parties agree otherwise in writing</w:t>
      </w:r>
      <w:r w:rsidRPr="00F27205">
        <w:rPr>
          <w:snapToGrid w:val="0"/>
        </w:rPr>
        <w:t>:</w:t>
      </w:r>
    </w:p>
    <w:p w14:paraId="432F7DB9" w14:textId="24502D20" w:rsidR="00200F1D" w:rsidRPr="00F27205" w:rsidRDefault="00200F1D" w:rsidP="00112C6B">
      <w:pPr>
        <w:numPr>
          <w:ilvl w:val="2"/>
          <w:numId w:val="24"/>
        </w:numPr>
      </w:pPr>
      <w:r w:rsidRPr="00F27205">
        <w:t>the primary means of pressure control</w:t>
      </w:r>
      <w:r w:rsidRPr="00F27205">
        <w:rPr>
          <w:snapToGrid w:val="0"/>
        </w:rPr>
        <w:t xml:space="preserve"> shall comprise </w:t>
      </w:r>
      <w:r>
        <w:t>an active</w:t>
      </w:r>
      <w:r w:rsidRPr="00F27205">
        <w:t xml:space="preserve"> regulator</w:t>
      </w:r>
      <w:r>
        <w:t xml:space="preserve"> in both the working stream and the standby stream;</w:t>
      </w:r>
      <w:r w:rsidRPr="00F27205">
        <w:t xml:space="preserve"> and</w:t>
      </w:r>
    </w:p>
    <w:p w14:paraId="0FF709B0" w14:textId="77777777" w:rsidR="00200F1D" w:rsidRDefault="00200F1D" w:rsidP="00112C6B">
      <w:pPr>
        <w:numPr>
          <w:ilvl w:val="2"/>
          <w:numId w:val="24"/>
        </w:numPr>
      </w:pPr>
      <w:r w:rsidRPr="00F27205">
        <w:t xml:space="preserve">the means of over-pressure protection shall comprise: </w:t>
      </w:r>
    </w:p>
    <w:p w14:paraId="133B527F" w14:textId="77777777" w:rsidR="00200F1D" w:rsidRPr="00F27205" w:rsidRDefault="00200F1D" w:rsidP="00112C6B">
      <w:pPr>
        <w:numPr>
          <w:ilvl w:val="3"/>
          <w:numId w:val="24"/>
        </w:numPr>
      </w:pPr>
      <w:r>
        <w:lastRenderedPageBreak/>
        <w:t>a monitor regulator in both the working stream and the standby stream; and</w:t>
      </w:r>
    </w:p>
    <w:p w14:paraId="65D89665" w14:textId="77777777" w:rsidR="00200F1D" w:rsidRPr="00F27205" w:rsidRDefault="00200F1D" w:rsidP="00112C6B">
      <w:pPr>
        <w:pStyle w:val="ListParagraph"/>
        <w:numPr>
          <w:ilvl w:val="3"/>
          <w:numId w:val="24"/>
        </w:numPr>
      </w:pPr>
      <w:r w:rsidRPr="00F27205">
        <w:t xml:space="preserve">a small-capacity (“token”) pressure relief valve sized for leakage past the </w:t>
      </w:r>
      <w:r>
        <w:t>active and monitor</w:t>
      </w:r>
      <w:r w:rsidRPr="00F27205">
        <w:t xml:space="preserve"> regulators when the same are in the closed (“no flow”) position; or</w:t>
      </w:r>
    </w:p>
    <w:p w14:paraId="410E8CBD" w14:textId="77777777" w:rsidR="00200F1D" w:rsidRPr="00F27205" w:rsidRDefault="00200F1D" w:rsidP="00112C6B">
      <w:pPr>
        <w:pStyle w:val="ListParagraph"/>
        <w:numPr>
          <w:ilvl w:val="3"/>
          <w:numId w:val="24"/>
        </w:numPr>
      </w:pPr>
      <w:r w:rsidRPr="00F27205">
        <w:t>a slam-shut valve; or</w:t>
      </w:r>
    </w:p>
    <w:p w14:paraId="663A05A6" w14:textId="77777777" w:rsidR="00200F1D" w:rsidRPr="00F27205" w:rsidRDefault="00200F1D" w:rsidP="00112C6B">
      <w:pPr>
        <w:pStyle w:val="ListParagraph"/>
        <w:numPr>
          <w:ilvl w:val="3"/>
          <w:numId w:val="24"/>
        </w:numPr>
      </w:pPr>
      <w:r>
        <w:t>all of</w:t>
      </w:r>
      <w:r w:rsidRPr="00F27205">
        <w:t xml:space="preserve"> (</w:t>
      </w:r>
      <w:proofErr w:type="spellStart"/>
      <w:r w:rsidRPr="00F27205">
        <w:t>i</w:t>
      </w:r>
      <w:proofErr w:type="spellEnd"/>
      <w:r w:rsidRPr="00F27205">
        <w:t>)</w:t>
      </w:r>
      <w:r>
        <w:t xml:space="preserve">, (ii) </w:t>
      </w:r>
      <w:r w:rsidRPr="00F27205">
        <w:t>and (ii</w:t>
      </w:r>
      <w:r>
        <w:t>i</w:t>
      </w:r>
      <w:r w:rsidRPr="00F27205">
        <w:t xml:space="preserve">). </w:t>
      </w:r>
      <w:r w:rsidRPr="00F27205">
        <w:rPr>
          <w:snapToGrid w:val="0"/>
        </w:rPr>
        <w:t xml:space="preserve"> </w:t>
      </w:r>
    </w:p>
    <w:p w14:paraId="4340C72D" w14:textId="2FF68ED0" w:rsidR="00200F1D" w:rsidRPr="009F17C9" w:rsidRDefault="00200F1D" w:rsidP="00112C6B">
      <w:pPr>
        <w:pStyle w:val="TOC2"/>
        <w:numPr>
          <w:ilvl w:val="1"/>
          <w:numId w:val="6"/>
        </w:numPr>
        <w:spacing w:after="290"/>
        <w:rPr>
          <w:snapToGrid w:val="0"/>
          <w:lang w:val="en-US"/>
        </w:rPr>
      </w:pPr>
      <w:r>
        <w:rPr>
          <w:snapToGrid w:val="0"/>
        </w:rPr>
        <w:t xml:space="preserve">Subject to </w:t>
      </w:r>
      <w:r w:rsidRPr="009F17C9">
        <w:rPr>
          <w:i/>
          <w:snapToGrid w:val="0"/>
        </w:rPr>
        <w:t xml:space="preserve">paragraph </w:t>
      </w:r>
      <w:r w:rsidR="002D6900">
        <w:rPr>
          <w:i/>
          <w:snapToGrid w:val="0"/>
        </w:rPr>
        <w:t>1.8</w:t>
      </w:r>
      <w:r>
        <w:rPr>
          <w:snapToGrid w:val="0"/>
        </w:rPr>
        <w:t>, w</w:t>
      </w:r>
      <w:r w:rsidRPr="00F27205">
        <w:rPr>
          <w:snapToGrid w:val="0"/>
        </w:rPr>
        <w:t xml:space="preserve">here </w:t>
      </w:r>
      <w:r>
        <w:rPr>
          <w:snapToGrid w:val="0"/>
        </w:rPr>
        <w:t>the</w:t>
      </w:r>
      <w:r w:rsidRPr="00F27205">
        <w:rPr>
          <w:snapToGrid w:val="0"/>
        </w:rPr>
        <w:t xml:space="preserve"> Delivery Pressure is Controlled</w:t>
      </w:r>
      <w:r>
        <w:rPr>
          <w:snapToGrid w:val="0"/>
        </w:rPr>
        <w:t>,</w:t>
      </w:r>
      <w:r w:rsidRPr="00F27205">
        <w:rPr>
          <w:snapToGrid w:val="0"/>
        </w:rPr>
        <w:t xml:space="preserve"> a Delivery Point shall incorporate</w:t>
      </w:r>
      <w:r>
        <w:rPr>
          <w:snapToGrid w:val="0"/>
        </w:rPr>
        <w:t xml:space="preserve"> heating equipment sufficient to ensure that, in respect of its temperature, </w:t>
      </w:r>
      <w:r w:rsidR="002D6900">
        <w:rPr>
          <w:snapToGrid w:val="0"/>
        </w:rPr>
        <w:t xml:space="preserve">gas complies with the Gas Specification </w:t>
      </w:r>
      <w:r>
        <w:rPr>
          <w:snapToGrid w:val="0"/>
        </w:rPr>
        <w:t>at the Interconnection Point. U</w:t>
      </w:r>
      <w:r w:rsidRPr="0049336E">
        <w:rPr>
          <w:snapToGrid w:val="0"/>
        </w:rPr>
        <w:t xml:space="preserve">nless the Parties agree otherwise, </w:t>
      </w:r>
      <w:r>
        <w:rPr>
          <w:snapToGrid w:val="0"/>
        </w:rPr>
        <w:t xml:space="preserve">First Gas shall not be required to install </w:t>
      </w:r>
      <w:r w:rsidRPr="0049336E">
        <w:rPr>
          <w:snapToGrid w:val="0"/>
        </w:rPr>
        <w:t>secondary heating equipment to maintain the temperature of gas in the event that the primary heating equipment fails or is out of service for any reason.</w:t>
      </w:r>
    </w:p>
    <w:p w14:paraId="2725E510" w14:textId="75304430" w:rsidR="00200F1D" w:rsidRPr="0049336E" w:rsidRDefault="00200F1D" w:rsidP="00112C6B">
      <w:pPr>
        <w:pStyle w:val="TOC2"/>
        <w:numPr>
          <w:ilvl w:val="1"/>
          <w:numId w:val="6"/>
        </w:numPr>
        <w:spacing w:after="290"/>
        <w:rPr>
          <w:snapToGrid w:val="0"/>
          <w:lang w:val="en-US"/>
        </w:rPr>
      </w:pPr>
      <w:r>
        <w:rPr>
          <w:snapToGrid w:val="0"/>
        </w:rPr>
        <w:t>First Gas</w:t>
      </w:r>
      <w:r w:rsidRPr="0049336E">
        <w:rPr>
          <w:snapToGrid w:val="0"/>
        </w:rPr>
        <w:t xml:space="preserve"> may elect not to install</w:t>
      </w:r>
      <w:r>
        <w:rPr>
          <w:snapToGrid w:val="0"/>
        </w:rPr>
        <w:t xml:space="preserve"> (</w:t>
      </w:r>
      <w:r w:rsidRPr="0049336E">
        <w:rPr>
          <w:snapToGrid w:val="0"/>
        </w:rPr>
        <w:t>or may remove existing</w:t>
      </w:r>
      <w:r>
        <w:rPr>
          <w:snapToGrid w:val="0"/>
        </w:rPr>
        <w:t>)</w:t>
      </w:r>
      <w:r w:rsidRPr="0049336E">
        <w:rPr>
          <w:snapToGrid w:val="0"/>
        </w:rPr>
        <w:t xml:space="preserve"> heating equipment </w:t>
      </w:r>
      <w:r>
        <w:rPr>
          <w:snapToGrid w:val="0"/>
        </w:rPr>
        <w:t xml:space="preserve">at a Delivery Point </w:t>
      </w:r>
      <w:r w:rsidRPr="0049336E">
        <w:rPr>
          <w:snapToGrid w:val="0"/>
        </w:rPr>
        <w:t xml:space="preserve">where it reasonably believes that </w:t>
      </w:r>
      <w:r>
        <w:rPr>
          <w:snapToGrid w:val="0"/>
        </w:rPr>
        <w:t xml:space="preserve">gas will </w:t>
      </w:r>
      <w:r w:rsidR="00834D90">
        <w:rPr>
          <w:snapToGrid w:val="0"/>
        </w:rPr>
        <w:t xml:space="preserve">comply with the Gas Specification in respect of its temperature </w:t>
      </w:r>
      <w:r>
        <w:rPr>
          <w:snapToGrid w:val="0"/>
        </w:rPr>
        <w:t>at the Interconnection Point without</w:t>
      </w:r>
      <w:r w:rsidRPr="0049336E">
        <w:rPr>
          <w:snapToGrid w:val="0"/>
        </w:rPr>
        <w:t xml:space="preserve"> </w:t>
      </w:r>
      <w:r w:rsidR="00FA00C7">
        <w:rPr>
          <w:snapToGrid w:val="0"/>
        </w:rPr>
        <w:t>that</w:t>
      </w:r>
      <w:r w:rsidR="00FA00C7" w:rsidRPr="0049336E">
        <w:rPr>
          <w:snapToGrid w:val="0"/>
        </w:rPr>
        <w:t xml:space="preserve"> </w:t>
      </w:r>
      <w:r w:rsidRPr="0049336E">
        <w:rPr>
          <w:snapToGrid w:val="0"/>
        </w:rPr>
        <w:t>equipment</w:t>
      </w:r>
      <w:r>
        <w:rPr>
          <w:snapToGrid w:val="0"/>
        </w:rPr>
        <w:t xml:space="preserve">. </w:t>
      </w:r>
    </w:p>
    <w:p w14:paraId="73D156E0" w14:textId="20D185C0" w:rsidR="00200F1D" w:rsidRPr="00F27205" w:rsidRDefault="00200F1D" w:rsidP="00112C6B">
      <w:pPr>
        <w:pStyle w:val="TOC2"/>
        <w:numPr>
          <w:ilvl w:val="1"/>
          <w:numId w:val="6"/>
        </w:numPr>
        <w:spacing w:after="290"/>
        <w:rPr>
          <w:snapToGrid w:val="0"/>
          <w:lang w:val="en-US"/>
        </w:rPr>
      </w:pPr>
      <w:r w:rsidRPr="00F27205">
        <w:rPr>
          <w:snapToGrid w:val="0"/>
          <w:lang w:val="en-US"/>
        </w:rPr>
        <w:t xml:space="preserve">Where required to operate the Metering, Remote Monitoring Equipment </w:t>
      </w:r>
      <w:r w:rsidR="002D6900">
        <w:rPr>
          <w:snapToGrid w:val="0"/>
          <w:lang w:val="en-US"/>
        </w:rPr>
        <w:t>and/or</w:t>
      </w:r>
      <w:r w:rsidRPr="00F27205">
        <w:rPr>
          <w:snapToGrid w:val="0"/>
          <w:lang w:val="en-US"/>
        </w:rPr>
        <w:t xml:space="preserve"> other critical equipment, an external supply of electricity </w:t>
      </w:r>
      <w:r w:rsidRPr="00F27205">
        <w:rPr>
          <w:snapToGrid w:val="0"/>
        </w:rPr>
        <w:t>(</w:t>
      </w:r>
      <w:r w:rsidRPr="00F27205">
        <w:rPr>
          <w:i/>
          <w:snapToGrid w:val="0"/>
        </w:rPr>
        <w:t>Mains Supply</w:t>
      </w:r>
      <w:r w:rsidRPr="00F27205">
        <w:rPr>
          <w:snapToGrid w:val="0"/>
        </w:rPr>
        <w:t>) shall be provided</w:t>
      </w:r>
      <w:r w:rsidR="002D6900">
        <w:rPr>
          <w:snapToGrid w:val="0"/>
        </w:rPr>
        <w:t xml:space="preserve"> to a Delivery Point</w:t>
      </w:r>
      <w:r w:rsidRPr="00F27205">
        <w:rPr>
          <w:snapToGrid w:val="0"/>
        </w:rPr>
        <w:t>. An uninterruptible power supply (</w:t>
      </w:r>
      <w:r w:rsidRPr="00F27205">
        <w:rPr>
          <w:i/>
          <w:iCs/>
          <w:snapToGrid w:val="0"/>
        </w:rPr>
        <w:t>UPS</w:t>
      </w:r>
      <w:r w:rsidRPr="00F27205">
        <w:rPr>
          <w:snapToGrid w:val="0"/>
        </w:rPr>
        <w:t xml:space="preserve">) </w:t>
      </w:r>
      <w:r w:rsidRPr="00F27205">
        <w:t>shall also be installed</w:t>
      </w:r>
      <w:r w:rsidRPr="00F27205">
        <w:rPr>
          <w:snapToGrid w:val="0"/>
        </w:rPr>
        <w:t xml:space="preserve">, </w:t>
      </w:r>
      <w:r w:rsidRPr="00F27205">
        <w:t xml:space="preserve">incorporating batteries with sufficient storage capacity to supply the normal electricity requirements of all critical equipment for not less than four hours if the Mains Supply fails.  </w:t>
      </w:r>
    </w:p>
    <w:p w14:paraId="40FEB4D4" w14:textId="2104D578" w:rsidR="00200F1D" w:rsidRPr="00F27205" w:rsidRDefault="00200F1D" w:rsidP="00112C6B">
      <w:pPr>
        <w:pStyle w:val="TOC2"/>
        <w:numPr>
          <w:ilvl w:val="1"/>
          <w:numId w:val="6"/>
        </w:numPr>
        <w:spacing w:after="290"/>
        <w:rPr>
          <w:snapToGrid w:val="0"/>
          <w:lang w:val="en-US"/>
        </w:rPr>
      </w:pPr>
      <w:r>
        <w:rPr>
          <w:snapToGrid w:val="0"/>
        </w:rPr>
        <w:t>First Gas</w:t>
      </w:r>
      <w:r w:rsidRPr="00F27205">
        <w:rPr>
          <w:snapToGrid w:val="0"/>
        </w:rPr>
        <w:t xml:space="preserve"> may </w:t>
      </w:r>
      <w:r>
        <w:rPr>
          <w:snapToGrid w:val="0"/>
        </w:rPr>
        <w:t>install</w:t>
      </w:r>
      <w:r w:rsidRPr="00F27205">
        <w:rPr>
          <w:snapToGrid w:val="0"/>
        </w:rPr>
        <w:t xml:space="preserve"> means to remotely control the flow of Gas at </w:t>
      </w:r>
      <w:r w:rsidR="006C5B5A">
        <w:rPr>
          <w:snapToGrid w:val="0"/>
        </w:rPr>
        <w:t>a</w:t>
      </w:r>
      <w:r w:rsidRPr="00F27205">
        <w:rPr>
          <w:snapToGrid w:val="0"/>
        </w:rPr>
        <w:t xml:space="preserve"> Delivery Point. </w:t>
      </w:r>
    </w:p>
    <w:p w14:paraId="066C00C3" w14:textId="77777777" w:rsidR="00200F1D" w:rsidRDefault="00200F1D">
      <w:pPr>
        <w:spacing w:after="0" w:line="240" w:lineRule="auto"/>
        <w:rPr>
          <w:rFonts w:eastAsia="Times New Roman"/>
          <w:b/>
          <w:bCs/>
          <w:caps/>
          <w:snapToGrid w:val="0"/>
          <w:szCs w:val="28"/>
        </w:rPr>
      </w:pPr>
    </w:p>
    <w:p w14:paraId="7865E0D9" w14:textId="77777777" w:rsidR="00200F1D" w:rsidRDefault="00200F1D">
      <w:pPr>
        <w:spacing w:after="0" w:line="240" w:lineRule="auto"/>
        <w:rPr>
          <w:rFonts w:eastAsia="Times New Roman"/>
          <w:b/>
          <w:bCs/>
          <w:caps/>
          <w:snapToGrid w:val="0"/>
          <w:szCs w:val="28"/>
        </w:rPr>
      </w:pPr>
      <w:r>
        <w:rPr>
          <w:snapToGrid w:val="0"/>
        </w:rPr>
        <w:br w:type="page"/>
      </w:r>
    </w:p>
    <w:p w14:paraId="0097AE69" w14:textId="52190264" w:rsidR="006C2674" w:rsidRPr="00F27205" w:rsidRDefault="0042491C" w:rsidP="006C2674">
      <w:pPr>
        <w:pStyle w:val="Heading1"/>
        <w:ind w:left="0"/>
        <w:jc w:val="center"/>
      </w:pPr>
      <w:bookmarkStart w:id="2246" w:name="_Toc412620922"/>
      <w:bookmarkStart w:id="2247" w:name="_Toc488675680"/>
      <w:bookmarkStart w:id="2248" w:name="_Toc521675275"/>
      <w:bookmarkStart w:id="2249" w:name="_Toc468365833"/>
      <w:ins w:id="2250" w:author="Bell Gully" w:date="2018-08-08T15:54:00Z">
        <w:r>
          <w:lastRenderedPageBreak/>
          <w:t xml:space="preserve">ICA </w:t>
        </w:r>
      </w:ins>
      <w:r w:rsidR="006C2674" w:rsidRPr="00B879E6">
        <w:rPr>
          <w:snapToGrid w:val="0"/>
          <w:lang w:val="en-AU"/>
        </w:rPr>
        <w:t>SCHEDULE three:  amending agreement</w:t>
      </w:r>
      <w:bookmarkEnd w:id="2246"/>
      <w:bookmarkEnd w:id="2247"/>
      <w:bookmarkEnd w:id="2248"/>
    </w:p>
    <w:p w14:paraId="560A9A4E" w14:textId="77777777" w:rsidR="006C2674" w:rsidRPr="00F27205" w:rsidRDefault="006C2674" w:rsidP="006C2674">
      <w:pPr>
        <w:rPr>
          <w:b/>
          <w:bCs/>
        </w:rPr>
      </w:pPr>
      <w:r w:rsidRPr="00F27205">
        <w:rPr>
          <w:b/>
          <w:bCs/>
        </w:rPr>
        <w:t>PARTIES:</w:t>
      </w:r>
    </w:p>
    <w:p w14:paraId="6FCE89F6" w14:textId="77777777" w:rsidR="006C2674" w:rsidRPr="00F27205" w:rsidRDefault="006C2674" w:rsidP="006C2674">
      <w:r>
        <w:rPr>
          <w:b/>
        </w:rPr>
        <w:t xml:space="preserve">First </w:t>
      </w:r>
      <w:r w:rsidRPr="00F27205">
        <w:rPr>
          <w:b/>
        </w:rPr>
        <w:t>Gas Limited</w:t>
      </w:r>
      <w:r w:rsidRPr="00F27205">
        <w:t xml:space="preserve"> (</w:t>
      </w:r>
      <w:r w:rsidRPr="00C070FD">
        <w:rPr>
          <w:i/>
        </w:rPr>
        <w:t>First Gas</w:t>
      </w:r>
      <w:r w:rsidRPr="00F27205">
        <w:t>)</w:t>
      </w:r>
    </w:p>
    <w:p w14:paraId="618F8FB0" w14:textId="77777777" w:rsidR="006C2674" w:rsidRPr="00F27205" w:rsidRDefault="00DC7845" w:rsidP="006C2674">
      <w:r>
        <w:rPr>
          <w:b/>
        </w:rPr>
        <w:t>[                                 ]</w:t>
      </w:r>
      <w:r w:rsidR="006C2674" w:rsidRPr="00F27205">
        <w:rPr>
          <w:b/>
        </w:rPr>
        <w:t xml:space="preserve"> Limited</w:t>
      </w:r>
      <w:r w:rsidR="006C2674" w:rsidRPr="00F27205">
        <w:t xml:space="preserve"> (</w:t>
      </w:r>
      <w:r w:rsidR="006C2674" w:rsidRPr="00F27205">
        <w:rPr>
          <w:i/>
        </w:rPr>
        <w:t>the Interconnected Party</w:t>
      </w:r>
      <w:r w:rsidR="006C2674" w:rsidRPr="00F27205">
        <w:t>)</w:t>
      </w:r>
    </w:p>
    <w:p w14:paraId="5B882D60" w14:textId="77777777" w:rsidR="006C2674" w:rsidRPr="00F27205" w:rsidRDefault="006C2674" w:rsidP="006C2674">
      <w:r w:rsidRPr="00F27205">
        <w:rPr>
          <w:b/>
        </w:rPr>
        <w:t>BACKGROUND:</w:t>
      </w:r>
    </w:p>
    <w:p w14:paraId="12419EEF" w14:textId="50FC717B" w:rsidR="006C2674" w:rsidRPr="00F27205" w:rsidRDefault="006C2674" w:rsidP="00A33B48">
      <w:pPr>
        <w:numPr>
          <w:ilvl w:val="0"/>
          <w:numId w:val="20"/>
        </w:numPr>
        <w:tabs>
          <w:tab w:val="clear" w:pos="737"/>
          <w:tab w:val="num" w:pos="567"/>
        </w:tabs>
        <w:ind w:left="567" w:hanging="567"/>
      </w:pPr>
      <w:r>
        <w:t>First Gas</w:t>
      </w:r>
      <w:r w:rsidRPr="00F27205">
        <w:t xml:space="preserve"> and the Interconnected Party are party to an Interconnection Agreement for </w:t>
      </w:r>
      <w:r w:rsidR="00F05DB3">
        <w:t>Delivery</w:t>
      </w:r>
      <w:r w:rsidRPr="00F27205">
        <w:t xml:space="preserve"> Points dated [</w:t>
      </w:r>
      <w:r w:rsidRPr="00F27205">
        <w:tab/>
      </w:r>
      <w:r w:rsidRPr="00F27205">
        <w:tab/>
      </w:r>
      <w:r w:rsidRPr="00F27205">
        <w:tab/>
      </w:r>
      <w:r w:rsidRPr="00F27205">
        <w:tab/>
      </w:r>
      <w:r w:rsidRPr="00F27205">
        <w:tab/>
        <w:t xml:space="preserve">] as amended by an Amending Agreement dated [                             ] (the </w:t>
      </w:r>
      <w:r w:rsidRPr="00F27205">
        <w:rPr>
          <w:i/>
        </w:rPr>
        <w:t>ICA</w:t>
      </w:r>
      <w:r w:rsidRPr="00F27205">
        <w:t>).</w:t>
      </w:r>
    </w:p>
    <w:p w14:paraId="7A7AEF3E" w14:textId="59C5A151" w:rsidR="006C2674" w:rsidRPr="00F27205" w:rsidRDefault="006C2674" w:rsidP="00A33B48">
      <w:pPr>
        <w:numPr>
          <w:ilvl w:val="0"/>
          <w:numId w:val="20"/>
        </w:numPr>
        <w:tabs>
          <w:tab w:val="clear" w:pos="737"/>
          <w:tab w:val="num" w:pos="567"/>
        </w:tabs>
        <w:ind w:left="567" w:hanging="567"/>
      </w:pPr>
      <w:r w:rsidRPr="00F27205">
        <w:rPr>
          <w:iCs/>
        </w:rPr>
        <w:t>The Parties wish to amend the ICA as set out in this Amending Agreement</w:t>
      </w:r>
      <w:r w:rsidRPr="00F27205">
        <w:t xml:space="preserve">. </w:t>
      </w:r>
    </w:p>
    <w:p w14:paraId="5939151C" w14:textId="77777777" w:rsidR="006C2674" w:rsidRPr="00F27205" w:rsidRDefault="006C2674" w:rsidP="006C2674">
      <w:r w:rsidRPr="00F27205">
        <w:rPr>
          <w:b/>
        </w:rPr>
        <w:t>THE PARTIES AGREE</w:t>
      </w:r>
      <w:r w:rsidRPr="00F27205">
        <w:t xml:space="preserve"> as follows:</w:t>
      </w:r>
    </w:p>
    <w:p w14:paraId="7DEBA91C" w14:textId="3555D1C0" w:rsidR="006C2674" w:rsidRPr="00F27205" w:rsidRDefault="006C2674" w:rsidP="00A33B48">
      <w:pPr>
        <w:pStyle w:val="Heading2"/>
        <w:numPr>
          <w:ilvl w:val="0"/>
          <w:numId w:val="21"/>
        </w:numPr>
        <w:rPr>
          <w:b w:val="0"/>
          <w:iCs/>
        </w:rPr>
      </w:pPr>
      <w:r w:rsidRPr="00F27205">
        <w:rPr>
          <w:b w:val="0"/>
          <w:iCs/>
        </w:rPr>
        <w:t xml:space="preserve">Unless the context otherwise requires, </w:t>
      </w:r>
      <w:r w:rsidRPr="00F27205">
        <w:rPr>
          <w:b w:val="0"/>
          <w:i/>
          <w:iCs/>
        </w:rPr>
        <w:t xml:space="preserve">sections </w:t>
      </w:r>
      <w:del w:id="2251" w:author="Bell Gully" w:date="2018-07-12T20:48:00Z">
        <w:r w:rsidR="00DC7845" w:rsidRPr="00A33B48" w:rsidDel="00B30DF5">
          <w:rPr>
            <w:b w:val="0"/>
            <w:i/>
            <w:iCs/>
          </w:rPr>
          <w:delText>2</w:delText>
        </w:r>
      </w:del>
      <w:ins w:id="2252" w:author="Bell Gully" w:date="2018-07-12T20:48:00Z">
        <w:r w:rsidR="00B30DF5">
          <w:rPr>
            <w:b w:val="0"/>
            <w:i/>
            <w:iCs/>
          </w:rPr>
          <w:t>1</w:t>
        </w:r>
      </w:ins>
      <w:del w:id="2253" w:author="Bell Gully" w:date="2018-07-14T10:15:00Z">
        <w:r w:rsidR="00DC7845" w:rsidRPr="00A33B48" w:rsidDel="00BB4A05">
          <w:rPr>
            <w:b w:val="0"/>
            <w:i/>
            <w:iCs/>
          </w:rPr>
          <w:delText>0</w:delText>
        </w:r>
      </w:del>
      <w:r w:rsidR="00DC7845" w:rsidRPr="00A33B48">
        <w:rPr>
          <w:b w:val="0"/>
          <w:i/>
          <w:iCs/>
        </w:rPr>
        <w:t>.1</w:t>
      </w:r>
      <w:r w:rsidR="00A33B48">
        <w:rPr>
          <w:b w:val="0"/>
          <w:iCs/>
        </w:rPr>
        <w:t xml:space="preserve"> and </w:t>
      </w:r>
      <w:del w:id="2254" w:author="Bell Gully" w:date="2018-07-12T20:48:00Z">
        <w:r w:rsidR="00A33B48" w:rsidRPr="00A33B48" w:rsidDel="00B30DF5">
          <w:rPr>
            <w:b w:val="0"/>
            <w:i/>
            <w:iCs/>
          </w:rPr>
          <w:delText>2</w:delText>
        </w:r>
      </w:del>
      <w:ins w:id="2255" w:author="Bell Gully" w:date="2018-07-12T20:48:00Z">
        <w:r w:rsidR="00B30DF5">
          <w:rPr>
            <w:b w:val="0"/>
            <w:i/>
            <w:iCs/>
          </w:rPr>
          <w:t>1</w:t>
        </w:r>
      </w:ins>
      <w:del w:id="2256" w:author="Bell Gully" w:date="2018-07-14T10:15:00Z">
        <w:r w:rsidR="00A33B48" w:rsidRPr="00A33B48" w:rsidDel="00BB4A05">
          <w:rPr>
            <w:b w:val="0"/>
            <w:i/>
            <w:iCs/>
          </w:rPr>
          <w:delText>0</w:delText>
        </w:r>
      </w:del>
      <w:r w:rsidR="00A33B48" w:rsidRPr="00A33B48">
        <w:rPr>
          <w:b w:val="0"/>
          <w:i/>
          <w:iCs/>
        </w:rPr>
        <w:t>.2</w:t>
      </w:r>
      <w:del w:id="2257" w:author="Bell Gully" w:date="2018-08-09T15:53:00Z">
        <w:r w:rsidRPr="00F27205" w:rsidDel="002E074D">
          <w:rPr>
            <w:b w:val="0"/>
            <w:iCs/>
          </w:rPr>
          <w:delText xml:space="preserve"> (Definitions)</w:delText>
        </w:r>
      </w:del>
      <w:r w:rsidRPr="00F27205">
        <w:rPr>
          <w:b w:val="0"/>
          <w:iCs/>
        </w:rPr>
        <w:t xml:space="preserve"> and </w:t>
      </w:r>
      <w:del w:id="2258" w:author="Bell Gully" w:date="2018-07-12T20:49:00Z">
        <w:r w:rsidR="00C84891" w:rsidDel="00B30DF5">
          <w:rPr>
            <w:b w:val="0"/>
            <w:i/>
            <w:iCs/>
          </w:rPr>
          <w:delText>2</w:delText>
        </w:r>
      </w:del>
      <w:ins w:id="2259" w:author="Bell Gully" w:date="2018-07-12T20:49:00Z">
        <w:r w:rsidR="00B30DF5">
          <w:rPr>
            <w:b w:val="0"/>
            <w:i/>
            <w:iCs/>
          </w:rPr>
          <w:t>1</w:t>
        </w:r>
      </w:ins>
      <w:del w:id="2260" w:author="Bell Gully" w:date="2018-07-14T10:15:00Z">
        <w:r w:rsidR="00C84891" w:rsidDel="00BB4A05">
          <w:rPr>
            <w:b w:val="0"/>
            <w:i/>
            <w:iCs/>
          </w:rPr>
          <w:delText>0</w:delText>
        </w:r>
      </w:del>
      <w:r w:rsidR="00C84891">
        <w:rPr>
          <w:b w:val="0"/>
          <w:i/>
          <w:iCs/>
        </w:rPr>
        <w:t>.4</w:t>
      </w:r>
      <w:del w:id="2261" w:author="Bell Gully" w:date="2018-08-09T15:53:00Z">
        <w:r w:rsidRPr="00F27205" w:rsidDel="002E074D">
          <w:rPr>
            <w:b w:val="0"/>
            <w:iCs/>
          </w:rPr>
          <w:delText xml:space="preserve"> (</w:delText>
        </w:r>
        <w:r w:rsidR="00683C09" w:rsidDel="002E074D">
          <w:rPr>
            <w:b w:val="0"/>
            <w:iCs/>
          </w:rPr>
          <w:delText>Construction</w:delText>
        </w:r>
        <w:r w:rsidRPr="00F27205" w:rsidDel="002E074D">
          <w:rPr>
            <w:b w:val="0"/>
            <w:iCs/>
          </w:rPr>
          <w:delText>)</w:delText>
        </w:r>
      </w:del>
      <w:r w:rsidRPr="00F27205">
        <w:rPr>
          <w:b w:val="0"/>
          <w:iCs/>
        </w:rPr>
        <w:t xml:space="preserve"> of the ICA apply in respect of this Amending Agreement.</w:t>
      </w:r>
    </w:p>
    <w:p w14:paraId="54C3A47C" w14:textId="77777777" w:rsidR="006C2674" w:rsidRPr="00F27205" w:rsidRDefault="006C2674" w:rsidP="006C2674">
      <w:pPr>
        <w:pStyle w:val="Heading2"/>
        <w:rPr>
          <w:b w:val="0"/>
          <w:iCs/>
        </w:rPr>
      </w:pPr>
    </w:p>
    <w:p w14:paraId="708A1910" w14:textId="5B048A0D" w:rsidR="006C2674" w:rsidRPr="00F27205" w:rsidRDefault="006C2674" w:rsidP="00A33B48">
      <w:pPr>
        <w:pStyle w:val="Heading2"/>
        <w:numPr>
          <w:ilvl w:val="0"/>
          <w:numId w:val="21"/>
        </w:numPr>
        <w:rPr>
          <w:b w:val="0"/>
        </w:rPr>
      </w:pPr>
      <w:r w:rsidRPr="00F27205">
        <w:rPr>
          <w:b w:val="0"/>
          <w:iCs/>
        </w:rPr>
        <w:t>With effect from the date this Amending Agreement is signed by both Parties,</w:t>
      </w:r>
      <w:r w:rsidRPr="00F27205">
        <w:rPr>
          <w:b w:val="0"/>
        </w:rPr>
        <w:t xml:space="preserve"> the Additional </w:t>
      </w:r>
      <w:r w:rsidR="00F05DB3">
        <w:rPr>
          <w:b w:val="0"/>
        </w:rPr>
        <w:t>Delivery</w:t>
      </w:r>
      <w:r w:rsidRPr="00F27205">
        <w:rPr>
          <w:b w:val="0"/>
        </w:rPr>
        <w:t xml:space="preserve"> Point referred to in the schedule to this Amending Agreement shall be incorporated into the ICA </w:t>
      </w:r>
      <w:r w:rsidR="00FA00C7">
        <w:rPr>
          <w:b w:val="0"/>
        </w:rPr>
        <w:t>by addition</w:t>
      </w:r>
      <w:r w:rsidRPr="00F27205">
        <w:rPr>
          <w:b w:val="0"/>
        </w:rPr>
        <w:t xml:space="preserve"> to </w:t>
      </w:r>
      <w:ins w:id="2262" w:author="Bell Gully" w:date="2018-08-08T15:54:00Z">
        <w:r w:rsidR="0042491C" w:rsidRPr="0042491C">
          <w:rPr>
            <w:b w:val="0"/>
          </w:rPr>
          <w:t>ICA</w:t>
        </w:r>
        <w:r w:rsidR="0042491C">
          <w:t xml:space="preserve"> </w:t>
        </w:r>
      </w:ins>
      <w:r w:rsidRPr="00F27205">
        <w:rPr>
          <w:b w:val="0"/>
        </w:rPr>
        <w:t xml:space="preserve">Schedule One of the ICA. </w:t>
      </w:r>
      <w:r w:rsidRPr="00F27205">
        <w:rPr>
          <w:b w:val="0"/>
        </w:rPr>
        <w:br/>
      </w:r>
    </w:p>
    <w:p w14:paraId="7CF069DA" w14:textId="3386C690" w:rsidR="006C2674" w:rsidRPr="00F27205" w:rsidRDefault="006C2674" w:rsidP="00A33B48">
      <w:pPr>
        <w:pStyle w:val="Heading2"/>
        <w:numPr>
          <w:ilvl w:val="0"/>
          <w:numId w:val="21"/>
        </w:numPr>
        <w:rPr>
          <w:b w:val="0"/>
        </w:rPr>
      </w:pPr>
      <w:del w:id="2263" w:author="Bell Gully" w:date="2018-06-29T15:14:00Z">
        <w:r w:rsidRPr="00F27205" w:rsidDel="00115472">
          <w:rPr>
            <w:b w:val="0"/>
          </w:rPr>
          <w:delText>E</w:delText>
        </w:r>
      </w:del>
      <w:ins w:id="2264" w:author="Bell Gully" w:date="2018-06-29T15:13:00Z">
        <w:r w:rsidR="00115472">
          <w:rPr>
            <w:b w:val="0"/>
          </w:rPr>
          <w:t>T</w:t>
        </w:r>
        <w:r w:rsidR="00115472" w:rsidRPr="00F27205">
          <w:rPr>
            <w:b w:val="0"/>
          </w:rPr>
          <w:t xml:space="preserve">he </w:t>
        </w:r>
        <w:r w:rsidR="00115472" w:rsidRPr="00F27205">
          <w:rPr>
            <w:b w:val="0"/>
            <w:iCs/>
          </w:rPr>
          <w:t>ICA remains in full force and effect</w:t>
        </w:r>
        <w:r w:rsidR="00115472">
          <w:rPr>
            <w:b w:val="0"/>
            <w:iCs/>
          </w:rPr>
          <w:t xml:space="preserve"> (as modified or supplemented by this Amending Agreement)</w:t>
        </w:r>
      </w:ins>
      <w:del w:id="2265" w:author="Bell Gully" w:date="2018-06-29T15:14:00Z">
        <w:r w:rsidRPr="00F27205" w:rsidDel="00115472">
          <w:rPr>
            <w:b w:val="0"/>
          </w:rPr>
          <w:delText xml:space="preserve">xcept as set out in this Amending Agreement, the </w:delText>
        </w:r>
        <w:r w:rsidRPr="00F27205" w:rsidDel="00115472">
          <w:rPr>
            <w:b w:val="0"/>
            <w:iCs/>
          </w:rPr>
          <w:delText>ICA remains in full force and effect</w:delText>
        </w:r>
      </w:del>
      <w:r w:rsidRPr="00F27205">
        <w:rPr>
          <w:b w:val="0"/>
        </w:rPr>
        <w:t>.</w:t>
      </w:r>
    </w:p>
    <w:p w14:paraId="2E19D7E4" w14:textId="77777777" w:rsidR="006C2674" w:rsidRPr="00F27205" w:rsidRDefault="006C2674" w:rsidP="006C2674">
      <w:pPr>
        <w:pStyle w:val="Heading2"/>
        <w:rPr>
          <w:b w:val="0"/>
        </w:rPr>
      </w:pPr>
      <w:r w:rsidRPr="00F27205">
        <w:rPr>
          <w:b w:val="0"/>
        </w:rPr>
        <w:t xml:space="preserve"> </w:t>
      </w:r>
    </w:p>
    <w:p w14:paraId="307C1DDF" w14:textId="77777777" w:rsidR="006C2674" w:rsidRPr="00F27205" w:rsidRDefault="006C2674" w:rsidP="006C2674">
      <w:r w:rsidRPr="00F27205">
        <w:rPr>
          <w:b/>
        </w:rPr>
        <w:t>EXECUTION</w:t>
      </w:r>
      <w:r w:rsidRPr="00F27205">
        <w:t>:</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4253"/>
        <w:gridCol w:w="4468"/>
      </w:tblGrid>
      <w:tr w:rsidR="006C2674" w:rsidRPr="00F27205" w14:paraId="67EAC873" w14:textId="77777777" w:rsidTr="00137C79">
        <w:trPr>
          <w:cantSplit/>
        </w:trPr>
        <w:tc>
          <w:tcPr>
            <w:tcW w:w="4253" w:type="dxa"/>
            <w:tcBorders>
              <w:top w:val="nil"/>
              <w:left w:val="nil"/>
              <w:bottom w:val="nil"/>
              <w:right w:val="nil"/>
            </w:tcBorders>
          </w:tcPr>
          <w:p w14:paraId="2492B7E6" w14:textId="77777777" w:rsidR="006C2674" w:rsidRPr="00F27205" w:rsidRDefault="006C2674" w:rsidP="00137C79">
            <w:r>
              <w:rPr>
                <w:b/>
                <w:bCs/>
              </w:rPr>
              <w:t xml:space="preserve">First </w:t>
            </w:r>
            <w:r w:rsidRPr="00F27205">
              <w:rPr>
                <w:b/>
                <w:bCs/>
              </w:rPr>
              <w:t>Gas Limited</w:t>
            </w:r>
            <w:r w:rsidRPr="00F27205">
              <w:t xml:space="preserve"> by:</w:t>
            </w:r>
          </w:p>
          <w:p w14:paraId="2BA5BBC3" w14:textId="77777777" w:rsidR="006C2674" w:rsidRPr="00F27205" w:rsidRDefault="006C2674" w:rsidP="00137C79"/>
          <w:p w14:paraId="1020ED14" w14:textId="77777777" w:rsidR="006C2674" w:rsidRPr="00F27205" w:rsidRDefault="006C2674" w:rsidP="00137C79">
            <w:r w:rsidRPr="00F27205">
              <w:t>_____________________________</w:t>
            </w:r>
            <w:r w:rsidRPr="00F27205">
              <w:br/>
              <w:t>Signature of authorised signatory</w:t>
            </w:r>
          </w:p>
          <w:p w14:paraId="5A33C572" w14:textId="77777777" w:rsidR="006C2674" w:rsidRPr="00F27205" w:rsidRDefault="006C2674" w:rsidP="00137C79"/>
          <w:p w14:paraId="0F2A9490" w14:textId="77777777" w:rsidR="006C2674" w:rsidRPr="00F27205" w:rsidRDefault="006C2674" w:rsidP="00137C79">
            <w:r w:rsidRPr="00F27205">
              <w:t>_____________________________</w:t>
            </w:r>
            <w:r w:rsidRPr="00F27205">
              <w:br/>
              <w:t>Name of authorised signatory</w:t>
            </w:r>
          </w:p>
        </w:tc>
        <w:tc>
          <w:tcPr>
            <w:tcW w:w="4468" w:type="dxa"/>
            <w:tcBorders>
              <w:top w:val="nil"/>
              <w:left w:val="nil"/>
              <w:bottom w:val="nil"/>
              <w:right w:val="nil"/>
            </w:tcBorders>
          </w:tcPr>
          <w:p w14:paraId="6F920C3C" w14:textId="77777777" w:rsidR="006C2674" w:rsidRPr="00F27205" w:rsidRDefault="00DC7845" w:rsidP="00137C79">
            <w:r>
              <w:rPr>
                <w:b/>
              </w:rPr>
              <w:t xml:space="preserve">[                    </w:t>
            </w:r>
            <w:r w:rsidR="006C2674">
              <w:rPr>
                <w:b/>
              </w:rPr>
              <w:t>]</w:t>
            </w:r>
            <w:r w:rsidR="006C2674" w:rsidRPr="00F27205">
              <w:rPr>
                <w:b/>
              </w:rPr>
              <w:t xml:space="preserve"> </w:t>
            </w:r>
            <w:r w:rsidR="006C2674" w:rsidRPr="00F27205">
              <w:rPr>
                <w:b/>
                <w:bCs/>
              </w:rPr>
              <w:t>Limited</w:t>
            </w:r>
            <w:r w:rsidR="006C2674" w:rsidRPr="00F27205">
              <w:t xml:space="preserve"> by:</w:t>
            </w:r>
          </w:p>
          <w:p w14:paraId="50EC5547" w14:textId="77777777" w:rsidR="006C2674" w:rsidRPr="00F27205" w:rsidRDefault="006C2674" w:rsidP="00137C79"/>
          <w:p w14:paraId="15906BD3" w14:textId="77777777" w:rsidR="006C2674" w:rsidRPr="00F27205" w:rsidRDefault="006C2674" w:rsidP="00137C79">
            <w:r w:rsidRPr="00F27205">
              <w:t>_____________________________</w:t>
            </w:r>
            <w:r w:rsidRPr="00F27205">
              <w:br/>
              <w:t>Signature of authorised signatory</w:t>
            </w:r>
          </w:p>
          <w:p w14:paraId="608527C3" w14:textId="77777777" w:rsidR="006C2674" w:rsidRPr="00F27205" w:rsidRDefault="006C2674" w:rsidP="00137C79"/>
          <w:p w14:paraId="6F5340D3" w14:textId="77777777" w:rsidR="006C2674" w:rsidRPr="00F27205" w:rsidRDefault="006C2674" w:rsidP="00137C79">
            <w:r w:rsidRPr="00F27205">
              <w:t>_____________________________</w:t>
            </w:r>
            <w:r w:rsidRPr="00F27205">
              <w:br/>
              <w:t>Name of authorised signatory</w:t>
            </w:r>
          </w:p>
        </w:tc>
      </w:tr>
    </w:tbl>
    <w:p w14:paraId="3518CFE6" w14:textId="77777777" w:rsidR="006C2674" w:rsidRPr="00F27205" w:rsidRDefault="006C2674" w:rsidP="006C2674">
      <w:pPr>
        <w:pStyle w:val="Heading1"/>
        <w:ind w:left="0"/>
      </w:pPr>
    </w:p>
    <w:p w14:paraId="743E013F" w14:textId="77777777" w:rsidR="006C2674" w:rsidRPr="00F27205" w:rsidRDefault="006C2674" w:rsidP="006C2674">
      <w:pPr>
        <w:spacing w:after="0" w:line="240" w:lineRule="auto"/>
        <w:rPr>
          <w:b/>
        </w:rPr>
      </w:pPr>
      <w:r w:rsidRPr="00F27205">
        <w:rPr>
          <w:b/>
        </w:rPr>
        <w:br w:type="page"/>
      </w:r>
    </w:p>
    <w:p w14:paraId="69EC7BC5" w14:textId="4EFE031B" w:rsidR="00F131D5" w:rsidRDefault="006C2674" w:rsidP="006C5B5A">
      <w:pPr>
        <w:spacing w:after="0"/>
        <w:jc w:val="center"/>
        <w:rPr>
          <w:b/>
        </w:rPr>
      </w:pPr>
      <w:r w:rsidRPr="00F27205">
        <w:rPr>
          <w:b/>
        </w:rPr>
        <w:lastRenderedPageBreak/>
        <w:t>Schedule to Amending Agreement</w:t>
      </w:r>
    </w:p>
    <w:p w14:paraId="01CA0AAA" w14:textId="77777777" w:rsidR="00BD7A77" w:rsidRDefault="00BD7A77" w:rsidP="006C5B5A">
      <w:pPr>
        <w:spacing w:after="0"/>
        <w:jc w:val="center"/>
        <w:rPr>
          <w:b/>
        </w:rPr>
      </w:pPr>
    </w:p>
    <w:tbl>
      <w:tblPr>
        <w:tblStyle w:val="TableGrid"/>
        <w:tblW w:w="9067" w:type="dxa"/>
        <w:tblLayout w:type="fixed"/>
        <w:tblLook w:val="01E0" w:firstRow="1" w:lastRow="1" w:firstColumn="1" w:lastColumn="1" w:noHBand="0" w:noVBand="0"/>
      </w:tblPr>
      <w:tblGrid>
        <w:gridCol w:w="3114"/>
        <w:gridCol w:w="1559"/>
        <w:gridCol w:w="1464"/>
        <w:gridCol w:w="1465"/>
        <w:gridCol w:w="1465"/>
      </w:tblGrid>
      <w:tr w:rsidR="008C5444" w:rsidRPr="004209D8" w14:paraId="3F94286B" w14:textId="77777777" w:rsidTr="00D775D4">
        <w:tc>
          <w:tcPr>
            <w:tcW w:w="4673" w:type="dxa"/>
            <w:gridSpan w:val="2"/>
          </w:tcPr>
          <w:p w14:paraId="5F848089" w14:textId="0A92EF43" w:rsidR="008C5444" w:rsidRPr="004209D8" w:rsidRDefault="008C5444" w:rsidP="00AC22D5">
            <w:pPr>
              <w:spacing w:beforeLines="20" w:before="48" w:afterLines="20" w:after="48"/>
              <w:rPr>
                <w:b/>
              </w:rPr>
            </w:pPr>
            <w:r>
              <w:rPr>
                <w:b/>
              </w:rPr>
              <w:t>Delivery Point</w:t>
            </w:r>
          </w:p>
        </w:tc>
        <w:tc>
          <w:tcPr>
            <w:tcW w:w="4394" w:type="dxa"/>
            <w:gridSpan w:val="3"/>
            <w:shd w:val="clear" w:color="auto" w:fill="FFFFFF"/>
          </w:tcPr>
          <w:p w14:paraId="7943F829" w14:textId="6039FB00" w:rsidR="008C5444" w:rsidRPr="008C5444" w:rsidRDefault="008C5444" w:rsidP="00AC22D5">
            <w:pPr>
              <w:spacing w:beforeLines="20" w:before="48" w:afterLines="20" w:after="48"/>
              <w:jc w:val="center"/>
              <w:rPr>
                <w:b/>
              </w:rPr>
            </w:pPr>
            <w:r w:rsidRPr="008C5444">
              <w:rPr>
                <w:b/>
              </w:rPr>
              <w:t>[name] (alpha-numeric)</w:t>
            </w:r>
          </w:p>
        </w:tc>
      </w:tr>
      <w:tr w:rsidR="007F012C" w:rsidRPr="004209D8" w14:paraId="65AEC6D2" w14:textId="77777777" w:rsidTr="00D775D4">
        <w:tc>
          <w:tcPr>
            <w:tcW w:w="4673" w:type="dxa"/>
            <w:gridSpan w:val="2"/>
          </w:tcPr>
          <w:p w14:paraId="2231DD17" w14:textId="77777777" w:rsidR="007F012C" w:rsidRPr="004209D8" w:rsidRDefault="007F012C" w:rsidP="00AC22D5">
            <w:pPr>
              <w:spacing w:beforeLines="20" w:before="48" w:afterLines="20" w:after="48"/>
              <w:rPr>
                <w:b/>
              </w:rPr>
            </w:pPr>
            <w:r w:rsidRPr="004209D8">
              <w:rPr>
                <w:b/>
              </w:rPr>
              <w:t>Address</w:t>
            </w:r>
          </w:p>
        </w:tc>
        <w:tc>
          <w:tcPr>
            <w:tcW w:w="4394" w:type="dxa"/>
            <w:gridSpan w:val="3"/>
            <w:shd w:val="clear" w:color="auto" w:fill="FFFFFF"/>
          </w:tcPr>
          <w:p w14:paraId="6DFB8874" w14:textId="77777777" w:rsidR="007F012C" w:rsidRPr="004209D8" w:rsidRDefault="007F012C" w:rsidP="00AC22D5">
            <w:pPr>
              <w:spacing w:beforeLines="20" w:before="48" w:afterLines="20" w:after="48"/>
              <w:jc w:val="center"/>
            </w:pPr>
          </w:p>
        </w:tc>
      </w:tr>
      <w:tr w:rsidR="007F012C" w:rsidRPr="004209D8" w14:paraId="2BD17CD6" w14:textId="77777777" w:rsidTr="00D775D4">
        <w:tc>
          <w:tcPr>
            <w:tcW w:w="4673" w:type="dxa"/>
            <w:gridSpan w:val="2"/>
          </w:tcPr>
          <w:p w14:paraId="71F8AADB" w14:textId="77777777" w:rsidR="007F012C" w:rsidRPr="004209D8" w:rsidRDefault="007F012C" w:rsidP="00AC22D5">
            <w:pPr>
              <w:spacing w:beforeLines="20" w:before="48" w:afterLines="20" w:after="48"/>
              <w:rPr>
                <w:b/>
              </w:rPr>
            </w:pPr>
            <w:r w:rsidRPr="004209D8">
              <w:rPr>
                <w:b/>
              </w:rPr>
              <w:t>Metering Location</w:t>
            </w:r>
          </w:p>
        </w:tc>
        <w:tc>
          <w:tcPr>
            <w:tcW w:w="4394" w:type="dxa"/>
            <w:gridSpan w:val="3"/>
          </w:tcPr>
          <w:p w14:paraId="6BBF7AA8" w14:textId="77777777" w:rsidR="007F012C" w:rsidRPr="004209D8" w:rsidRDefault="007F012C" w:rsidP="00AC22D5">
            <w:pPr>
              <w:spacing w:beforeLines="20" w:before="48" w:afterLines="20" w:after="48"/>
              <w:jc w:val="center"/>
            </w:pPr>
            <w:r w:rsidRPr="004209D8">
              <w:t>At the Delivery Point</w:t>
            </w:r>
          </w:p>
        </w:tc>
      </w:tr>
      <w:tr w:rsidR="007F012C" w:rsidRPr="004209D8" w14:paraId="0FDBFB2D" w14:textId="77777777" w:rsidTr="00D775D4">
        <w:tc>
          <w:tcPr>
            <w:tcW w:w="4673" w:type="dxa"/>
            <w:gridSpan w:val="2"/>
          </w:tcPr>
          <w:p w14:paraId="1EAEF6AF" w14:textId="77777777" w:rsidR="007F012C" w:rsidRPr="004209D8" w:rsidRDefault="007F012C" w:rsidP="00AC22D5">
            <w:pPr>
              <w:spacing w:beforeLines="20" w:before="48" w:afterLines="20" w:after="48"/>
              <w:rPr>
                <w:b/>
              </w:rPr>
            </w:pPr>
            <w:r w:rsidRPr="004209D8">
              <w:rPr>
                <w:b/>
              </w:rPr>
              <w:t>Maximum Design Flow Rate</w:t>
            </w:r>
          </w:p>
        </w:tc>
        <w:tc>
          <w:tcPr>
            <w:tcW w:w="4394" w:type="dxa"/>
            <w:gridSpan w:val="3"/>
          </w:tcPr>
          <w:p w14:paraId="393A625A" w14:textId="77777777" w:rsidR="007F012C" w:rsidRPr="004209D8" w:rsidRDefault="007F012C" w:rsidP="00AC22D5">
            <w:pPr>
              <w:spacing w:beforeLines="20" w:before="48" w:afterLines="20" w:after="48"/>
              <w:jc w:val="center"/>
            </w:pPr>
            <w:r>
              <w:t xml:space="preserve">[    ] </w:t>
            </w:r>
            <w:proofErr w:type="spellStart"/>
            <w:r>
              <w:t>scm</w:t>
            </w:r>
            <w:proofErr w:type="spellEnd"/>
            <w:r>
              <w:t>/</w:t>
            </w:r>
            <w:r w:rsidRPr="00F27205">
              <w:t>hour</w:t>
            </w:r>
          </w:p>
        </w:tc>
      </w:tr>
      <w:tr w:rsidR="008F0C5A" w:rsidRPr="004209D8" w14:paraId="51EB1BEE" w14:textId="77777777" w:rsidTr="00D775D4">
        <w:tc>
          <w:tcPr>
            <w:tcW w:w="4673" w:type="dxa"/>
            <w:gridSpan w:val="2"/>
          </w:tcPr>
          <w:p w14:paraId="3F2EC674" w14:textId="451C9CD4" w:rsidR="008F0C5A" w:rsidRPr="004209D8" w:rsidRDefault="008F0C5A" w:rsidP="008F0C5A">
            <w:pPr>
              <w:spacing w:beforeLines="20" w:before="48" w:afterLines="20" w:after="48"/>
              <w:rPr>
                <w:b/>
              </w:rPr>
            </w:pPr>
            <w:r>
              <w:rPr>
                <w:b/>
              </w:rPr>
              <w:t>Physical MHQ</w:t>
            </w:r>
          </w:p>
        </w:tc>
        <w:tc>
          <w:tcPr>
            <w:tcW w:w="4394" w:type="dxa"/>
            <w:gridSpan w:val="3"/>
          </w:tcPr>
          <w:p w14:paraId="008037D8" w14:textId="34DA853D" w:rsidR="008F0C5A" w:rsidRDefault="008F0C5A" w:rsidP="008F0C5A">
            <w:pPr>
              <w:spacing w:beforeLines="20" w:before="48" w:afterLines="20" w:after="48"/>
              <w:jc w:val="center"/>
            </w:pPr>
            <w:r>
              <w:t>[    ] GJ</w:t>
            </w:r>
          </w:p>
        </w:tc>
      </w:tr>
      <w:tr w:rsidR="008F0C5A" w:rsidRPr="004209D8" w14:paraId="7AA37311" w14:textId="77777777" w:rsidTr="00D775D4">
        <w:tc>
          <w:tcPr>
            <w:tcW w:w="4673" w:type="dxa"/>
            <w:gridSpan w:val="2"/>
          </w:tcPr>
          <w:p w14:paraId="053FB715" w14:textId="77777777" w:rsidR="008F0C5A" w:rsidRPr="004209D8" w:rsidRDefault="008F0C5A" w:rsidP="008F0C5A">
            <w:pPr>
              <w:spacing w:beforeLines="20" w:before="48" w:afterLines="20" w:after="48"/>
              <w:rPr>
                <w:b/>
              </w:rPr>
            </w:pPr>
            <w:r w:rsidRPr="004209D8">
              <w:rPr>
                <w:b/>
              </w:rPr>
              <w:t>Minimum Design Flow Rate</w:t>
            </w:r>
          </w:p>
        </w:tc>
        <w:tc>
          <w:tcPr>
            <w:tcW w:w="4394" w:type="dxa"/>
            <w:gridSpan w:val="3"/>
          </w:tcPr>
          <w:p w14:paraId="785F49E9" w14:textId="77777777" w:rsidR="008F0C5A" w:rsidRPr="004209D8" w:rsidRDefault="008F0C5A" w:rsidP="008F0C5A">
            <w:pPr>
              <w:spacing w:beforeLines="20" w:before="48" w:afterLines="20" w:after="48"/>
              <w:jc w:val="center"/>
            </w:pPr>
            <w:r>
              <w:t xml:space="preserve">[    ] </w:t>
            </w:r>
            <w:proofErr w:type="spellStart"/>
            <w:r>
              <w:t>scm</w:t>
            </w:r>
            <w:proofErr w:type="spellEnd"/>
            <w:r>
              <w:t>/</w:t>
            </w:r>
            <w:r w:rsidRPr="00F27205">
              <w:t>hour</w:t>
            </w:r>
          </w:p>
        </w:tc>
      </w:tr>
      <w:tr w:rsidR="008F0C5A" w:rsidRPr="004209D8" w14:paraId="30FC1F49" w14:textId="77777777" w:rsidTr="00D775D4">
        <w:tc>
          <w:tcPr>
            <w:tcW w:w="4673" w:type="dxa"/>
            <w:gridSpan w:val="2"/>
          </w:tcPr>
          <w:p w14:paraId="6B824417" w14:textId="77777777" w:rsidR="008F0C5A" w:rsidRPr="004209D8" w:rsidRDefault="008F0C5A" w:rsidP="008F0C5A">
            <w:pPr>
              <w:spacing w:beforeLines="20" w:before="48" w:afterLines="20" w:after="48"/>
              <w:rPr>
                <w:b/>
                <w:caps/>
              </w:rPr>
            </w:pPr>
            <w:r w:rsidRPr="004209D8">
              <w:rPr>
                <w:b/>
              </w:rPr>
              <w:t>Delivery Pressure</w:t>
            </w:r>
          </w:p>
        </w:tc>
        <w:tc>
          <w:tcPr>
            <w:tcW w:w="4394" w:type="dxa"/>
            <w:gridSpan w:val="3"/>
          </w:tcPr>
          <w:p w14:paraId="7F7B1C5D" w14:textId="760F4630" w:rsidR="008F0C5A" w:rsidRPr="004209D8" w:rsidRDefault="008F0C5A" w:rsidP="008F0C5A">
            <w:pPr>
              <w:spacing w:beforeLines="20" w:before="48" w:afterLines="20" w:after="48"/>
              <w:jc w:val="center"/>
              <w:rPr>
                <w:caps/>
              </w:rPr>
            </w:pPr>
            <w:r w:rsidRPr="004209D8">
              <w:t>Controlled</w:t>
            </w:r>
            <w:r>
              <w:t xml:space="preserve"> / Uncontrolled</w:t>
            </w:r>
          </w:p>
        </w:tc>
      </w:tr>
      <w:tr w:rsidR="008F0C5A" w:rsidRPr="004209D8" w14:paraId="2DE2A25B" w14:textId="77777777" w:rsidTr="00D775D4">
        <w:tc>
          <w:tcPr>
            <w:tcW w:w="4673" w:type="dxa"/>
            <w:gridSpan w:val="2"/>
          </w:tcPr>
          <w:p w14:paraId="534904F7" w14:textId="77777777" w:rsidR="008F0C5A" w:rsidRPr="004209D8" w:rsidRDefault="008F0C5A" w:rsidP="008F0C5A">
            <w:pPr>
              <w:spacing w:beforeLines="20" w:before="48" w:afterLines="20" w:after="48"/>
              <w:rPr>
                <w:b/>
                <w:caps/>
              </w:rPr>
            </w:pPr>
            <w:r>
              <w:rPr>
                <w:b/>
              </w:rPr>
              <w:t>Pressure Control Settings:</w:t>
            </w:r>
          </w:p>
        </w:tc>
        <w:tc>
          <w:tcPr>
            <w:tcW w:w="4394" w:type="dxa"/>
            <w:gridSpan w:val="3"/>
          </w:tcPr>
          <w:p w14:paraId="33506294" w14:textId="77777777" w:rsidR="008F0C5A" w:rsidRPr="004209D8" w:rsidRDefault="008F0C5A" w:rsidP="008F0C5A">
            <w:pPr>
              <w:spacing w:beforeLines="20" w:before="48" w:afterLines="20" w:after="48"/>
              <w:jc w:val="center"/>
              <w:rPr>
                <w:caps/>
              </w:rPr>
            </w:pPr>
          </w:p>
        </w:tc>
      </w:tr>
      <w:tr w:rsidR="008F0C5A" w:rsidRPr="004209D8" w14:paraId="09DCEA2A" w14:textId="77777777" w:rsidTr="00D775D4">
        <w:tc>
          <w:tcPr>
            <w:tcW w:w="3114" w:type="dxa"/>
          </w:tcPr>
          <w:p w14:paraId="6A7B47AF" w14:textId="77777777" w:rsidR="008F0C5A" w:rsidRPr="004209D8" w:rsidRDefault="008F0C5A" w:rsidP="008F0C5A">
            <w:pPr>
              <w:spacing w:beforeLines="20" w:before="48" w:afterLines="20" w:after="48"/>
              <w:jc w:val="right"/>
              <w:rPr>
                <w:b/>
              </w:rPr>
            </w:pPr>
          </w:p>
        </w:tc>
        <w:tc>
          <w:tcPr>
            <w:tcW w:w="1559" w:type="dxa"/>
          </w:tcPr>
          <w:p w14:paraId="167A017C" w14:textId="77777777" w:rsidR="008F0C5A" w:rsidRPr="004209D8" w:rsidRDefault="008F0C5A" w:rsidP="008F0C5A">
            <w:pPr>
              <w:spacing w:beforeLines="20" w:before="48" w:afterLines="20" w:after="48"/>
              <w:jc w:val="right"/>
              <w:rPr>
                <w:b/>
              </w:rPr>
            </w:pPr>
            <w:r w:rsidRPr="00E810B8">
              <w:rPr>
                <w:b/>
              </w:rPr>
              <w:t>Active</w:t>
            </w:r>
          </w:p>
        </w:tc>
        <w:tc>
          <w:tcPr>
            <w:tcW w:w="1464" w:type="dxa"/>
          </w:tcPr>
          <w:p w14:paraId="61979DA7" w14:textId="77777777" w:rsidR="008F0C5A" w:rsidRPr="004209D8" w:rsidRDefault="008F0C5A" w:rsidP="008F0C5A">
            <w:pPr>
              <w:spacing w:beforeLines="20" w:before="48" w:afterLines="20" w:after="48"/>
              <w:jc w:val="right"/>
            </w:pPr>
            <w:r w:rsidRPr="00E810B8">
              <w:rPr>
                <w:b/>
              </w:rPr>
              <w:t>Monitor</w:t>
            </w:r>
          </w:p>
        </w:tc>
        <w:tc>
          <w:tcPr>
            <w:tcW w:w="1465" w:type="dxa"/>
          </w:tcPr>
          <w:p w14:paraId="108804EF" w14:textId="77777777" w:rsidR="008F0C5A" w:rsidRPr="004209D8" w:rsidRDefault="008F0C5A" w:rsidP="008F0C5A">
            <w:pPr>
              <w:spacing w:beforeLines="20" w:before="48" w:afterLines="20" w:after="48"/>
              <w:jc w:val="right"/>
            </w:pPr>
            <w:r w:rsidRPr="00E810B8">
              <w:rPr>
                <w:b/>
              </w:rPr>
              <w:t>Relief</w:t>
            </w:r>
          </w:p>
        </w:tc>
        <w:tc>
          <w:tcPr>
            <w:tcW w:w="1465" w:type="dxa"/>
          </w:tcPr>
          <w:p w14:paraId="4D320291" w14:textId="77777777" w:rsidR="008F0C5A" w:rsidRPr="004209D8" w:rsidRDefault="008F0C5A" w:rsidP="008F0C5A">
            <w:pPr>
              <w:spacing w:beforeLines="20" w:before="48" w:afterLines="20" w:after="48"/>
              <w:jc w:val="right"/>
            </w:pPr>
            <w:r w:rsidRPr="00E810B8">
              <w:rPr>
                <w:b/>
              </w:rPr>
              <w:t xml:space="preserve">Slam-shut </w:t>
            </w:r>
          </w:p>
        </w:tc>
      </w:tr>
      <w:tr w:rsidR="008F0C5A" w:rsidRPr="004209D8" w14:paraId="118D230E" w14:textId="77777777" w:rsidTr="00D775D4">
        <w:tc>
          <w:tcPr>
            <w:tcW w:w="3114" w:type="dxa"/>
          </w:tcPr>
          <w:p w14:paraId="1C83055B" w14:textId="77777777" w:rsidR="008F0C5A" w:rsidRPr="004209D8" w:rsidRDefault="008F0C5A" w:rsidP="008F0C5A">
            <w:pPr>
              <w:spacing w:beforeLines="20" w:before="48" w:afterLines="20" w:after="48"/>
              <w:jc w:val="right"/>
              <w:rPr>
                <w:b/>
              </w:rPr>
            </w:pPr>
            <w:r w:rsidRPr="00E810B8">
              <w:t>Working</w:t>
            </w:r>
            <w:r>
              <w:t xml:space="preserve"> Stream, bar g</w:t>
            </w:r>
          </w:p>
        </w:tc>
        <w:tc>
          <w:tcPr>
            <w:tcW w:w="1559" w:type="dxa"/>
          </w:tcPr>
          <w:p w14:paraId="697128E1" w14:textId="77777777" w:rsidR="008F0C5A" w:rsidRPr="00250608" w:rsidRDefault="008F0C5A" w:rsidP="008F0C5A">
            <w:pPr>
              <w:spacing w:beforeLines="20" w:before="48" w:afterLines="20" w:after="48"/>
              <w:jc w:val="right"/>
            </w:pPr>
          </w:p>
        </w:tc>
        <w:tc>
          <w:tcPr>
            <w:tcW w:w="1464" w:type="dxa"/>
          </w:tcPr>
          <w:p w14:paraId="353A421D" w14:textId="77777777" w:rsidR="008F0C5A" w:rsidRPr="00250608" w:rsidRDefault="008F0C5A" w:rsidP="008F0C5A">
            <w:pPr>
              <w:spacing w:beforeLines="20" w:before="48" w:afterLines="20" w:after="48"/>
              <w:jc w:val="right"/>
            </w:pPr>
          </w:p>
        </w:tc>
        <w:tc>
          <w:tcPr>
            <w:tcW w:w="1465" w:type="dxa"/>
          </w:tcPr>
          <w:p w14:paraId="17072E7A" w14:textId="77777777" w:rsidR="008F0C5A" w:rsidRPr="00250608" w:rsidRDefault="008F0C5A" w:rsidP="008F0C5A">
            <w:pPr>
              <w:spacing w:beforeLines="20" w:before="48" w:afterLines="20" w:after="48"/>
              <w:jc w:val="right"/>
            </w:pPr>
          </w:p>
        </w:tc>
        <w:tc>
          <w:tcPr>
            <w:tcW w:w="1465" w:type="dxa"/>
          </w:tcPr>
          <w:p w14:paraId="098EACEE" w14:textId="77777777" w:rsidR="008F0C5A" w:rsidRPr="00250608" w:rsidRDefault="008F0C5A" w:rsidP="008F0C5A">
            <w:pPr>
              <w:spacing w:beforeLines="20" w:before="48" w:afterLines="20" w:after="48"/>
              <w:jc w:val="right"/>
            </w:pPr>
          </w:p>
        </w:tc>
      </w:tr>
      <w:tr w:rsidR="008F0C5A" w:rsidRPr="004209D8" w14:paraId="7C9E44D4" w14:textId="77777777" w:rsidTr="00D775D4">
        <w:tc>
          <w:tcPr>
            <w:tcW w:w="3114" w:type="dxa"/>
          </w:tcPr>
          <w:p w14:paraId="5374DF27" w14:textId="77777777" w:rsidR="008F0C5A" w:rsidRPr="004209D8" w:rsidRDefault="008F0C5A" w:rsidP="008F0C5A">
            <w:pPr>
              <w:spacing w:beforeLines="20" w:before="48" w:afterLines="20" w:after="48"/>
              <w:jc w:val="right"/>
              <w:rPr>
                <w:b/>
              </w:rPr>
            </w:pPr>
            <w:r w:rsidRPr="00E810B8">
              <w:t>Standby</w:t>
            </w:r>
            <w:r>
              <w:t xml:space="preserve"> Stream, bar g</w:t>
            </w:r>
          </w:p>
        </w:tc>
        <w:tc>
          <w:tcPr>
            <w:tcW w:w="1559" w:type="dxa"/>
          </w:tcPr>
          <w:p w14:paraId="45A1B768" w14:textId="77777777" w:rsidR="008F0C5A" w:rsidRPr="00250608" w:rsidRDefault="008F0C5A" w:rsidP="008F0C5A">
            <w:pPr>
              <w:spacing w:beforeLines="20" w:before="48" w:afterLines="20" w:after="48"/>
              <w:jc w:val="right"/>
            </w:pPr>
          </w:p>
        </w:tc>
        <w:tc>
          <w:tcPr>
            <w:tcW w:w="1464" w:type="dxa"/>
          </w:tcPr>
          <w:p w14:paraId="6805DB42" w14:textId="77777777" w:rsidR="008F0C5A" w:rsidRPr="00250608" w:rsidRDefault="008F0C5A" w:rsidP="008F0C5A">
            <w:pPr>
              <w:spacing w:beforeLines="20" w:before="48" w:afterLines="20" w:after="48"/>
              <w:jc w:val="right"/>
            </w:pPr>
          </w:p>
        </w:tc>
        <w:tc>
          <w:tcPr>
            <w:tcW w:w="1465" w:type="dxa"/>
          </w:tcPr>
          <w:p w14:paraId="43B961F2" w14:textId="77777777" w:rsidR="008F0C5A" w:rsidRPr="00250608" w:rsidRDefault="008F0C5A" w:rsidP="008F0C5A">
            <w:pPr>
              <w:spacing w:beforeLines="20" w:before="48" w:afterLines="20" w:after="48"/>
              <w:jc w:val="right"/>
            </w:pPr>
          </w:p>
        </w:tc>
        <w:tc>
          <w:tcPr>
            <w:tcW w:w="1465" w:type="dxa"/>
          </w:tcPr>
          <w:p w14:paraId="39EF5B21" w14:textId="77777777" w:rsidR="008F0C5A" w:rsidRPr="00250608" w:rsidRDefault="008F0C5A" w:rsidP="008F0C5A">
            <w:pPr>
              <w:spacing w:beforeLines="20" w:before="48" w:afterLines="20" w:after="48"/>
              <w:jc w:val="right"/>
            </w:pPr>
          </w:p>
        </w:tc>
      </w:tr>
      <w:tr w:rsidR="008F0C5A" w:rsidRPr="004209D8" w14:paraId="2C05421C" w14:textId="77777777" w:rsidTr="00D775D4">
        <w:tc>
          <w:tcPr>
            <w:tcW w:w="4673" w:type="dxa"/>
            <w:gridSpan w:val="2"/>
          </w:tcPr>
          <w:p w14:paraId="2B225CDD" w14:textId="77777777" w:rsidR="008F0C5A" w:rsidRPr="004209D8" w:rsidRDefault="008F0C5A" w:rsidP="008F0C5A">
            <w:pPr>
              <w:spacing w:beforeLines="20" w:before="48" w:afterLines="20" w:after="48"/>
              <w:rPr>
                <w:b/>
                <w:caps/>
              </w:rPr>
            </w:pPr>
            <w:r w:rsidRPr="004209D8">
              <w:rPr>
                <w:b/>
              </w:rPr>
              <w:t>Maximum Delivery Pressure</w:t>
            </w:r>
          </w:p>
        </w:tc>
        <w:tc>
          <w:tcPr>
            <w:tcW w:w="4394" w:type="dxa"/>
            <w:gridSpan w:val="3"/>
          </w:tcPr>
          <w:p w14:paraId="60515A62" w14:textId="22225272" w:rsidR="008F0C5A" w:rsidRPr="004209D8" w:rsidRDefault="008F0C5A" w:rsidP="008F0C5A">
            <w:pPr>
              <w:spacing w:beforeLines="20" w:before="48" w:afterLines="20" w:after="48"/>
              <w:jc w:val="center"/>
              <w:rPr>
                <w:caps/>
              </w:rPr>
            </w:pPr>
            <w:r>
              <w:t>[   ]</w:t>
            </w:r>
            <w:r w:rsidRPr="004209D8">
              <w:t xml:space="preserve"> bar g</w:t>
            </w:r>
            <w:r>
              <w:t xml:space="preserve"> (incl. allowable over-pressure)</w:t>
            </w:r>
          </w:p>
        </w:tc>
      </w:tr>
      <w:tr w:rsidR="008F0C5A" w:rsidRPr="004209D8" w14:paraId="38628EDB" w14:textId="77777777" w:rsidTr="00D775D4">
        <w:tc>
          <w:tcPr>
            <w:tcW w:w="4673" w:type="dxa"/>
            <w:gridSpan w:val="2"/>
          </w:tcPr>
          <w:p w14:paraId="60C60436" w14:textId="77777777" w:rsidR="008F0C5A" w:rsidRPr="004209D8" w:rsidRDefault="008F0C5A" w:rsidP="008F0C5A">
            <w:pPr>
              <w:spacing w:beforeLines="20" w:before="48" w:afterLines="20" w:after="48"/>
              <w:rPr>
                <w:b/>
              </w:rPr>
            </w:pPr>
            <w:r>
              <w:rPr>
                <w:b/>
              </w:rPr>
              <w:t>Gas Heating Required:</w:t>
            </w:r>
          </w:p>
        </w:tc>
        <w:tc>
          <w:tcPr>
            <w:tcW w:w="4394" w:type="dxa"/>
            <w:gridSpan w:val="3"/>
          </w:tcPr>
          <w:p w14:paraId="279C75DE" w14:textId="1504E971" w:rsidR="008F0C5A" w:rsidRDefault="008F0C5A" w:rsidP="008F0C5A">
            <w:pPr>
              <w:spacing w:beforeLines="20" w:before="48" w:afterLines="20" w:after="48"/>
              <w:jc w:val="center"/>
            </w:pPr>
            <w:r>
              <w:t xml:space="preserve">Yes </w:t>
            </w:r>
          </w:p>
        </w:tc>
      </w:tr>
      <w:tr w:rsidR="008F0C5A" w:rsidRPr="004209D8" w14:paraId="59116292" w14:textId="77777777" w:rsidTr="00D775D4">
        <w:tc>
          <w:tcPr>
            <w:tcW w:w="4673" w:type="dxa"/>
            <w:gridSpan w:val="2"/>
          </w:tcPr>
          <w:p w14:paraId="708D7406" w14:textId="0053EDAA" w:rsidR="008F0C5A" w:rsidRPr="004209D8" w:rsidRDefault="008F0C5A" w:rsidP="008F0C5A">
            <w:pPr>
              <w:spacing w:beforeLines="20" w:before="48" w:afterLines="20" w:after="48"/>
              <w:rPr>
                <w:b/>
              </w:rPr>
            </w:pPr>
            <w:r w:rsidRPr="00D775D4">
              <w:rPr>
                <w:b/>
              </w:rPr>
              <w:t>MAOP of First Gas’ Pipeline</w:t>
            </w:r>
          </w:p>
        </w:tc>
        <w:tc>
          <w:tcPr>
            <w:tcW w:w="4394" w:type="dxa"/>
            <w:gridSpan w:val="3"/>
            <w:shd w:val="clear" w:color="auto" w:fill="FFFFFF"/>
          </w:tcPr>
          <w:p w14:paraId="7DA90AD4" w14:textId="77777777" w:rsidR="008F0C5A" w:rsidRPr="004209D8" w:rsidRDefault="008F0C5A" w:rsidP="008F0C5A">
            <w:pPr>
              <w:spacing w:beforeLines="20" w:before="48" w:afterLines="20" w:after="48"/>
              <w:jc w:val="center"/>
            </w:pPr>
            <w:r w:rsidRPr="00EF26DD">
              <w:t>[   ] bar g</w:t>
            </w:r>
          </w:p>
        </w:tc>
      </w:tr>
      <w:tr w:rsidR="008F0C5A" w:rsidRPr="004209D8" w14:paraId="011AFD04" w14:textId="77777777" w:rsidTr="00D775D4">
        <w:tc>
          <w:tcPr>
            <w:tcW w:w="4673" w:type="dxa"/>
            <w:gridSpan w:val="2"/>
          </w:tcPr>
          <w:p w14:paraId="0AFF691D" w14:textId="08ED454B" w:rsidR="008F0C5A" w:rsidRPr="004209D8" w:rsidRDefault="008F0C5A" w:rsidP="008F0C5A">
            <w:pPr>
              <w:spacing w:beforeLines="20" w:before="48" w:afterLines="20" w:after="48"/>
              <w:rPr>
                <w:b/>
              </w:rPr>
            </w:pPr>
            <w:r w:rsidRPr="00D775D4">
              <w:rPr>
                <w:b/>
              </w:rPr>
              <w:t>MAOP of Interconnected Party’s Pipeline</w:t>
            </w:r>
          </w:p>
        </w:tc>
        <w:tc>
          <w:tcPr>
            <w:tcW w:w="4394" w:type="dxa"/>
            <w:gridSpan w:val="3"/>
            <w:shd w:val="clear" w:color="auto" w:fill="FFFFFF"/>
          </w:tcPr>
          <w:p w14:paraId="03702A7F" w14:textId="77777777" w:rsidR="008F0C5A" w:rsidRPr="004209D8" w:rsidRDefault="008F0C5A" w:rsidP="008F0C5A">
            <w:pPr>
              <w:spacing w:beforeLines="20" w:before="48" w:afterLines="20" w:after="48"/>
              <w:jc w:val="center"/>
            </w:pPr>
            <w:r w:rsidRPr="00EF26DD">
              <w:t>[   ] bar g</w:t>
            </w:r>
          </w:p>
        </w:tc>
      </w:tr>
      <w:tr w:rsidR="008F0C5A" w:rsidRPr="004209D8" w14:paraId="3BDB618B" w14:textId="77777777" w:rsidTr="00D775D4">
        <w:tc>
          <w:tcPr>
            <w:tcW w:w="4673" w:type="dxa"/>
            <w:gridSpan w:val="2"/>
          </w:tcPr>
          <w:p w14:paraId="036942BF" w14:textId="77777777" w:rsidR="008F0C5A" w:rsidRPr="004209D8" w:rsidRDefault="008F0C5A" w:rsidP="008F0C5A">
            <w:pPr>
              <w:spacing w:beforeLines="20" w:before="48" w:afterLines="20" w:after="48"/>
              <w:rPr>
                <w:b/>
                <w:caps/>
              </w:rPr>
            </w:pPr>
            <w:r w:rsidRPr="004209D8">
              <w:rPr>
                <w:b/>
              </w:rPr>
              <w:t>Delivery Point Owner</w:t>
            </w:r>
          </w:p>
        </w:tc>
        <w:tc>
          <w:tcPr>
            <w:tcW w:w="4394" w:type="dxa"/>
            <w:gridSpan w:val="3"/>
            <w:shd w:val="clear" w:color="auto" w:fill="FFFFFF"/>
          </w:tcPr>
          <w:p w14:paraId="78324704" w14:textId="77777777" w:rsidR="008F0C5A" w:rsidRPr="004209D8" w:rsidRDefault="008F0C5A" w:rsidP="008F0C5A">
            <w:pPr>
              <w:spacing w:beforeLines="20" w:before="48" w:afterLines="20" w:after="48"/>
              <w:jc w:val="center"/>
              <w:rPr>
                <w:caps/>
              </w:rPr>
            </w:pPr>
            <w:r>
              <w:t>First Gas</w:t>
            </w:r>
          </w:p>
        </w:tc>
      </w:tr>
      <w:tr w:rsidR="008F0C5A" w:rsidRPr="004209D8" w14:paraId="2FF3AE8C" w14:textId="77777777" w:rsidTr="00D775D4">
        <w:tc>
          <w:tcPr>
            <w:tcW w:w="4673" w:type="dxa"/>
            <w:gridSpan w:val="2"/>
          </w:tcPr>
          <w:p w14:paraId="6A39DA19" w14:textId="79BA8C33" w:rsidR="008F0C5A" w:rsidRPr="004209D8" w:rsidRDefault="008F0C5A" w:rsidP="008F0C5A">
            <w:pPr>
              <w:spacing w:beforeLines="20" w:before="48" w:afterLines="20" w:after="48"/>
              <w:rPr>
                <w:b/>
                <w:caps/>
              </w:rPr>
            </w:pPr>
            <w:del w:id="2266" w:author="Bell Gully" w:date="2018-07-09T11:13:00Z">
              <w:r w:rsidDel="004C3469">
                <w:rPr>
                  <w:b/>
                </w:rPr>
                <w:delText xml:space="preserve">Delivery Point </w:delText>
              </w:r>
              <w:r w:rsidRPr="004209D8" w:rsidDel="004C3469">
                <w:rPr>
                  <w:b/>
                </w:rPr>
                <w:delText xml:space="preserve">Land </w:delText>
              </w:r>
              <w:r w:rsidDel="004C3469">
                <w:rPr>
                  <w:b/>
                </w:rPr>
                <w:delText>Tenure</w:delText>
              </w:r>
            </w:del>
          </w:p>
        </w:tc>
        <w:tc>
          <w:tcPr>
            <w:tcW w:w="4394" w:type="dxa"/>
            <w:gridSpan w:val="3"/>
            <w:shd w:val="clear" w:color="auto" w:fill="FFFFFF"/>
          </w:tcPr>
          <w:p w14:paraId="4870F1A9" w14:textId="2306F3F9" w:rsidR="008F0C5A" w:rsidRPr="004209D8" w:rsidRDefault="008F0C5A" w:rsidP="008F0C5A">
            <w:pPr>
              <w:spacing w:beforeLines="20" w:before="48" w:afterLines="20" w:after="48"/>
              <w:jc w:val="center"/>
              <w:rPr>
                <w:caps/>
              </w:rPr>
            </w:pPr>
            <w:del w:id="2267" w:author="Bell Gully" w:date="2018-07-09T11:13:00Z">
              <w:r w:rsidDel="004C3469">
                <w:delText>[First Gas freehold / Lease]</w:delText>
              </w:r>
            </w:del>
          </w:p>
        </w:tc>
      </w:tr>
      <w:tr w:rsidR="008F0C5A" w:rsidRPr="004209D8" w14:paraId="7C61DF23" w14:textId="77777777" w:rsidTr="00D775D4">
        <w:tc>
          <w:tcPr>
            <w:tcW w:w="4673" w:type="dxa"/>
            <w:gridSpan w:val="2"/>
          </w:tcPr>
          <w:p w14:paraId="327BF5A5" w14:textId="77777777" w:rsidR="008F0C5A" w:rsidRPr="004209D8" w:rsidRDefault="008F0C5A" w:rsidP="008F0C5A">
            <w:pPr>
              <w:spacing w:beforeLines="20" w:before="48" w:afterLines="20" w:after="48"/>
              <w:rPr>
                <w:b/>
                <w:caps/>
              </w:rPr>
            </w:pPr>
            <w:r w:rsidRPr="004209D8">
              <w:rPr>
                <w:b/>
              </w:rPr>
              <w:t>Interconnection Point</w:t>
            </w:r>
          </w:p>
        </w:tc>
        <w:tc>
          <w:tcPr>
            <w:tcW w:w="4394" w:type="dxa"/>
            <w:gridSpan w:val="3"/>
            <w:shd w:val="clear" w:color="auto" w:fill="FFFFFF"/>
          </w:tcPr>
          <w:p w14:paraId="588B8B0A" w14:textId="3B3E1466" w:rsidR="008F0C5A" w:rsidRPr="004209D8" w:rsidRDefault="008F0C5A" w:rsidP="008F0C5A">
            <w:pPr>
              <w:spacing w:beforeLines="20" w:before="48" w:afterLines="20" w:after="48"/>
              <w:rPr>
                <w:caps/>
              </w:rPr>
            </w:pPr>
            <w:r>
              <w:t>[</w:t>
            </w:r>
            <w:r w:rsidRPr="004209D8">
              <w:t>The outlet flange of the valve designated HV-</w:t>
            </w:r>
            <w:r>
              <w:t>XXXX</w:t>
            </w:r>
            <w:r w:rsidRPr="004209D8">
              <w:t xml:space="preserve"> on </w:t>
            </w:r>
            <w:r>
              <w:t xml:space="preserve">First Gas’ [    ] </w:t>
            </w:r>
            <w:r w:rsidRPr="004209D8">
              <w:t>Flowsheet - Piping &amp; Instrument Diagram number</w:t>
            </w:r>
            <w:r>
              <w:t xml:space="preserve"> [XXXXXX-AAAA-NNN-TT]]</w:t>
            </w:r>
          </w:p>
        </w:tc>
      </w:tr>
      <w:tr w:rsidR="008F0C5A" w:rsidRPr="004209D8" w14:paraId="727ABFE1" w14:textId="77777777" w:rsidTr="00D775D4">
        <w:tc>
          <w:tcPr>
            <w:tcW w:w="4673" w:type="dxa"/>
            <w:gridSpan w:val="2"/>
          </w:tcPr>
          <w:p w14:paraId="51BA401E" w14:textId="25ADA1C1" w:rsidR="008F0C5A" w:rsidRPr="004209D8" w:rsidRDefault="008F0C5A" w:rsidP="008F0C5A">
            <w:pPr>
              <w:spacing w:beforeLines="20" w:before="48" w:afterLines="20" w:after="48"/>
              <w:rPr>
                <w:i/>
                <w:caps/>
              </w:rPr>
            </w:pPr>
            <w:r>
              <w:rPr>
                <w:b/>
              </w:rPr>
              <w:t>Interconnected Party Equipment</w:t>
            </w:r>
          </w:p>
        </w:tc>
        <w:tc>
          <w:tcPr>
            <w:tcW w:w="4394" w:type="dxa"/>
            <w:gridSpan w:val="3"/>
          </w:tcPr>
          <w:p w14:paraId="713AA938" w14:textId="77777777" w:rsidR="008F0C5A" w:rsidRPr="004209D8" w:rsidRDefault="008F0C5A" w:rsidP="008F0C5A">
            <w:pPr>
              <w:spacing w:beforeLines="20" w:before="48" w:afterLines="20" w:after="48"/>
              <w:rPr>
                <w:caps/>
              </w:rPr>
            </w:pPr>
          </w:p>
        </w:tc>
      </w:tr>
      <w:tr w:rsidR="008F0C5A" w:rsidRPr="004209D8" w14:paraId="6187D4D4" w14:textId="77777777" w:rsidTr="00D775D4">
        <w:tc>
          <w:tcPr>
            <w:tcW w:w="4673" w:type="dxa"/>
            <w:gridSpan w:val="2"/>
          </w:tcPr>
          <w:p w14:paraId="6A20025D" w14:textId="77777777" w:rsidR="008F0C5A" w:rsidRDefault="008F0C5A" w:rsidP="008F0C5A">
            <w:pPr>
              <w:spacing w:beforeLines="20" w:before="48" w:afterLines="20" w:after="48"/>
              <w:rPr>
                <w:b/>
              </w:rPr>
            </w:pPr>
            <w:proofErr w:type="spellStart"/>
            <w:r w:rsidRPr="00F27205">
              <w:rPr>
                <w:b/>
              </w:rPr>
              <w:t>Odorisation</w:t>
            </w:r>
            <w:proofErr w:type="spellEnd"/>
            <w:r w:rsidRPr="00F27205">
              <w:rPr>
                <w:b/>
              </w:rPr>
              <w:t xml:space="preserve"> Status of </w:t>
            </w:r>
            <w:r>
              <w:rPr>
                <w:b/>
              </w:rPr>
              <w:t>First Gas</w:t>
            </w:r>
            <w:r w:rsidRPr="00F27205">
              <w:rPr>
                <w:b/>
              </w:rPr>
              <w:t>’ Pipeline</w:t>
            </w:r>
          </w:p>
        </w:tc>
        <w:tc>
          <w:tcPr>
            <w:tcW w:w="4394" w:type="dxa"/>
            <w:gridSpan w:val="3"/>
          </w:tcPr>
          <w:p w14:paraId="69078BB7" w14:textId="77777777" w:rsidR="008F0C5A" w:rsidRPr="004209D8" w:rsidRDefault="008F0C5A" w:rsidP="008F0C5A">
            <w:pPr>
              <w:spacing w:beforeLines="20" w:before="48" w:afterLines="20" w:after="48"/>
              <w:jc w:val="center"/>
            </w:pPr>
            <w:r>
              <w:t xml:space="preserve">Odorised / </w:t>
            </w:r>
            <w:proofErr w:type="spellStart"/>
            <w:r>
              <w:t>Unodorised</w:t>
            </w:r>
            <w:proofErr w:type="spellEnd"/>
          </w:p>
        </w:tc>
      </w:tr>
    </w:tbl>
    <w:p w14:paraId="151F49D3" w14:textId="4E210D3E" w:rsidR="004C3469" w:rsidRPr="004C3469" w:rsidRDefault="004C3469" w:rsidP="006B0E59"/>
    <w:p w14:paraId="75D8AF84" w14:textId="351AF7E2" w:rsidR="006C2674" w:rsidRDefault="006C2674" w:rsidP="006C2674">
      <w:pPr>
        <w:spacing w:after="0" w:line="240" w:lineRule="auto"/>
        <w:jc w:val="center"/>
        <w:rPr>
          <w:b/>
        </w:rPr>
      </w:pPr>
      <w:r w:rsidRPr="00960F96">
        <w:rPr>
          <w:b/>
        </w:rPr>
        <w:t>Provisional Fees</w:t>
      </w:r>
      <w:r w:rsidR="00F131D5">
        <w:rPr>
          <w:b/>
        </w:rPr>
        <w:t xml:space="preserve"> Payable by the Interconnected Party</w:t>
      </w:r>
    </w:p>
    <w:tbl>
      <w:tblPr>
        <w:tblStyle w:val="TableGrid"/>
        <w:tblpPr w:leftFromText="180" w:rightFromText="180" w:vertAnchor="text" w:horzAnchor="margin" w:tblpY="277"/>
        <w:tblW w:w="9067" w:type="dxa"/>
        <w:tblLayout w:type="fixed"/>
        <w:tblLook w:val="04A0" w:firstRow="1" w:lastRow="0" w:firstColumn="1" w:lastColumn="0" w:noHBand="0" w:noVBand="1"/>
      </w:tblPr>
      <w:tblGrid>
        <w:gridCol w:w="1555"/>
        <w:gridCol w:w="288"/>
        <w:gridCol w:w="1783"/>
        <w:gridCol w:w="480"/>
        <w:gridCol w:w="1334"/>
        <w:gridCol w:w="797"/>
        <w:gridCol w:w="1016"/>
        <w:gridCol w:w="1115"/>
        <w:gridCol w:w="699"/>
      </w:tblGrid>
      <w:tr w:rsidR="00F32F11" w14:paraId="1B8248BE" w14:textId="77777777" w:rsidTr="00E920BC">
        <w:trPr>
          <w:trHeight w:val="283"/>
        </w:trPr>
        <w:tc>
          <w:tcPr>
            <w:tcW w:w="1555" w:type="dxa"/>
          </w:tcPr>
          <w:p w14:paraId="08126E54" w14:textId="77777777" w:rsidR="00F32F11" w:rsidRPr="0077577E" w:rsidRDefault="00F32F11" w:rsidP="00E920BC">
            <w:pPr>
              <w:tabs>
                <w:tab w:val="left" w:pos="1134"/>
              </w:tabs>
              <w:jc w:val="center"/>
              <w:rPr>
                <w:b/>
                <w:sz w:val="18"/>
                <w:szCs w:val="18"/>
              </w:rPr>
            </w:pPr>
            <w:r w:rsidRPr="0077577E">
              <w:rPr>
                <w:b/>
                <w:sz w:val="18"/>
                <w:szCs w:val="18"/>
              </w:rPr>
              <w:t>Year</w:t>
            </w:r>
            <w:r>
              <w:rPr>
                <w:b/>
                <w:sz w:val="18"/>
                <w:szCs w:val="18"/>
              </w:rPr>
              <w:t xml:space="preserve"> Ending 30 September:</w:t>
            </w:r>
          </w:p>
        </w:tc>
        <w:tc>
          <w:tcPr>
            <w:tcW w:w="2071" w:type="dxa"/>
            <w:gridSpan w:val="2"/>
          </w:tcPr>
          <w:p w14:paraId="461F44DD" w14:textId="77777777" w:rsidR="00F32F11" w:rsidRPr="0077577E" w:rsidRDefault="00F32F11" w:rsidP="00E920BC">
            <w:pPr>
              <w:tabs>
                <w:tab w:val="left" w:pos="1134"/>
              </w:tabs>
              <w:jc w:val="center"/>
              <w:rPr>
                <w:b/>
              </w:rPr>
            </w:pPr>
            <w:r w:rsidRPr="0077577E">
              <w:rPr>
                <w:b/>
              </w:rPr>
              <w:t>Interconnection Fee (dollars/Day)</w:t>
            </w:r>
          </w:p>
        </w:tc>
        <w:tc>
          <w:tcPr>
            <w:tcW w:w="1814" w:type="dxa"/>
            <w:gridSpan w:val="2"/>
          </w:tcPr>
          <w:p w14:paraId="171910D8" w14:textId="1804837F" w:rsidR="00F32F11" w:rsidRDefault="00F32F11" w:rsidP="00E920BC">
            <w:pPr>
              <w:tabs>
                <w:tab w:val="left" w:pos="1134"/>
              </w:tabs>
              <w:jc w:val="center"/>
              <w:rPr>
                <w:ins w:id="2268" w:author="Bell Gully" w:date="2018-08-16T10:17:00Z"/>
                <w:b/>
              </w:rPr>
            </w:pPr>
            <w:ins w:id="2269" w:author="Bell Gully" w:date="2018-08-16T10:17:00Z">
              <w:r>
                <w:rPr>
                  <w:b/>
                </w:rPr>
                <w:t xml:space="preserve">Termination Fee </w:t>
              </w:r>
            </w:ins>
            <w:ins w:id="2270" w:author="Bell Gully" w:date="2018-08-16T10:21:00Z">
              <w:r w:rsidR="00C8014A">
                <w:rPr>
                  <w:b/>
                </w:rPr>
                <w:br/>
              </w:r>
            </w:ins>
            <w:ins w:id="2271" w:author="Bell Gully" w:date="2018-08-16T10:17:00Z">
              <w:r>
                <w:rPr>
                  <w:b/>
                </w:rPr>
                <w:t>(Delivery Point)</w:t>
              </w:r>
            </w:ins>
            <w:ins w:id="2272" w:author="Bell Gully" w:date="2018-08-16T10:18:00Z">
              <w:r>
                <w:rPr>
                  <w:b/>
                </w:rPr>
                <w:t xml:space="preserve"> </w:t>
              </w:r>
            </w:ins>
            <w:ins w:id="2273" w:author="Bell Gully" w:date="2018-08-16T10:17:00Z">
              <w:r>
                <w:rPr>
                  <w:b/>
                </w:rPr>
                <w:t>(dollars)</w:t>
              </w:r>
            </w:ins>
          </w:p>
        </w:tc>
        <w:tc>
          <w:tcPr>
            <w:tcW w:w="1813" w:type="dxa"/>
            <w:gridSpan w:val="2"/>
          </w:tcPr>
          <w:p w14:paraId="38A19C8A" w14:textId="5F0D2A35" w:rsidR="00F32F11" w:rsidRDefault="00F32F11" w:rsidP="00E920BC">
            <w:pPr>
              <w:tabs>
                <w:tab w:val="left" w:pos="1134"/>
              </w:tabs>
              <w:jc w:val="center"/>
              <w:rPr>
                <w:b/>
              </w:rPr>
            </w:pPr>
            <w:proofErr w:type="spellStart"/>
            <w:r>
              <w:rPr>
                <w:b/>
              </w:rPr>
              <w:t>Odorisation</w:t>
            </w:r>
            <w:proofErr w:type="spellEnd"/>
            <w:r w:rsidRPr="0077577E">
              <w:rPr>
                <w:b/>
              </w:rPr>
              <w:t xml:space="preserve"> Fee (dollars/Day)</w:t>
            </w:r>
          </w:p>
        </w:tc>
        <w:tc>
          <w:tcPr>
            <w:tcW w:w="1814" w:type="dxa"/>
            <w:gridSpan w:val="2"/>
          </w:tcPr>
          <w:p w14:paraId="2AFF3433" w14:textId="3F3046D6" w:rsidR="00F32F11" w:rsidRPr="0077577E" w:rsidRDefault="00F32F11" w:rsidP="00E920BC">
            <w:pPr>
              <w:tabs>
                <w:tab w:val="left" w:pos="1134"/>
              </w:tabs>
              <w:jc w:val="center"/>
              <w:rPr>
                <w:b/>
                <w:color w:val="000000"/>
              </w:rPr>
            </w:pPr>
            <w:r>
              <w:rPr>
                <w:b/>
              </w:rPr>
              <w:t>Termination</w:t>
            </w:r>
            <w:r w:rsidRPr="0077577E">
              <w:rPr>
                <w:b/>
              </w:rPr>
              <w:t xml:space="preserve"> Fee</w:t>
            </w:r>
            <w:ins w:id="2274" w:author="Bell Gully" w:date="2018-08-16T10:18:00Z">
              <w:r>
                <w:rPr>
                  <w:b/>
                </w:rPr>
                <w:t xml:space="preserve"> (</w:t>
              </w:r>
              <w:proofErr w:type="spellStart"/>
              <w:r>
                <w:rPr>
                  <w:b/>
                </w:rPr>
                <w:t>Odorisation</w:t>
              </w:r>
              <w:proofErr w:type="spellEnd"/>
              <w:r>
                <w:rPr>
                  <w:b/>
                </w:rPr>
                <w:t xml:space="preserve"> Facilities)</w:t>
              </w:r>
            </w:ins>
            <w:r w:rsidRPr="0077577E">
              <w:rPr>
                <w:b/>
              </w:rPr>
              <w:t xml:space="preserve"> (dollars</w:t>
            </w:r>
            <w:r>
              <w:rPr>
                <w:b/>
              </w:rPr>
              <w:t>)</w:t>
            </w:r>
          </w:p>
        </w:tc>
      </w:tr>
      <w:tr w:rsidR="00F32F11" w14:paraId="04DB15EC" w14:textId="77777777" w:rsidTr="00E920BC">
        <w:trPr>
          <w:trHeight w:val="283"/>
        </w:trPr>
        <w:tc>
          <w:tcPr>
            <w:tcW w:w="1555" w:type="dxa"/>
            <w:vAlign w:val="bottom"/>
          </w:tcPr>
          <w:p w14:paraId="702D6E0C" w14:textId="77777777" w:rsidR="00F32F11" w:rsidRPr="00E40668" w:rsidRDefault="00F32F11" w:rsidP="00E920BC">
            <w:pPr>
              <w:tabs>
                <w:tab w:val="left" w:pos="1134"/>
              </w:tabs>
              <w:jc w:val="center"/>
              <w:rPr>
                <w:sz w:val="18"/>
                <w:szCs w:val="18"/>
              </w:rPr>
            </w:pPr>
          </w:p>
        </w:tc>
        <w:tc>
          <w:tcPr>
            <w:tcW w:w="2071" w:type="dxa"/>
            <w:gridSpan w:val="2"/>
            <w:vAlign w:val="center"/>
          </w:tcPr>
          <w:p w14:paraId="19E3B813" w14:textId="77777777" w:rsidR="00F32F11" w:rsidRPr="00CA2CE3" w:rsidRDefault="00F32F11" w:rsidP="00E920BC">
            <w:pPr>
              <w:tabs>
                <w:tab w:val="left" w:pos="1134"/>
              </w:tabs>
              <w:jc w:val="center"/>
              <w:rPr>
                <w:sz w:val="18"/>
                <w:szCs w:val="18"/>
              </w:rPr>
            </w:pPr>
          </w:p>
        </w:tc>
        <w:tc>
          <w:tcPr>
            <w:tcW w:w="1814" w:type="dxa"/>
            <w:gridSpan w:val="2"/>
          </w:tcPr>
          <w:p w14:paraId="3DD33B40" w14:textId="77777777" w:rsidR="00F32F11" w:rsidRPr="00EC606D" w:rsidRDefault="00F32F11" w:rsidP="00E920BC">
            <w:pPr>
              <w:tabs>
                <w:tab w:val="left" w:pos="1134"/>
              </w:tabs>
              <w:jc w:val="center"/>
              <w:rPr>
                <w:ins w:id="2275" w:author="Bell Gully" w:date="2018-08-16T10:17:00Z"/>
              </w:rPr>
            </w:pPr>
          </w:p>
        </w:tc>
        <w:tc>
          <w:tcPr>
            <w:tcW w:w="1813" w:type="dxa"/>
            <w:gridSpan w:val="2"/>
          </w:tcPr>
          <w:p w14:paraId="5019722A" w14:textId="37A7DCED" w:rsidR="00F32F11" w:rsidRPr="00EC606D" w:rsidRDefault="00F32F11" w:rsidP="00E920BC">
            <w:pPr>
              <w:tabs>
                <w:tab w:val="left" w:pos="1134"/>
              </w:tabs>
              <w:jc w:val="center"/>
            </w:pPr>
          </w:p>
        </w:tc>
        <w:tc>
          <w:tcPr>
            <w:tcW w:w="1814" w:type="dxa"/>
            <w:gridSpan w:val="2"/>
            <w:vAlign w:val="bottom"/>
          </w:tcPr>
          <w:p w14:paraId="7B3D971C" w14:textId="77777777" w:rsidR="00F32F11" w:rsidRPr="00EC606D" w:rsidRDefault="00F32F11" w:rsidP="00E920BC">
            <w:pPr>
              <w:tabs>
                <w:tab w:val="left" w:pos="1134"/>
              </w:tabs>
              <w:jc w:val="center"/>
            </w:pPr>
          </w:p>
        </w:tc>
      </w:tr>
      <w:tr w:rsidR="00F32F11" w14:paraId="756479BB" w14:textId="77777777" w:rsidTr="00E920BC">
        <w:trPr>
          <w:trHeight w:val="283"/>
        </w:trPr>
        <w:tc>
          <w:tcPr>
            <w:tcW w:w="1555" w:type="dxa"/>
            <w:vAlign w:val="bottom"/>
          </w:tcPr>
          <w:p w14:paraId="63E49EE0" w14:textId="77777777" w:rsidR="00F32F11" w:rsidRPr="00E40668" w:rsidRDefault="00F32F11" w:rsidP="00E920BC">
            <w:pPr>
              <w:tabs>
                <w:tab w:val="left" w:pos="1134"/>
              </w:tabs>
              <w:jc w:val="center"/>
              <w:rPr>
                <w:sz w:val="18"/>
                <w:szCs w:val="18"/>
              </w:rPr>
            </w:pPr>
          </w:p>
        </w:tc>
        <w:tc>
          <w:tcPr>
            <w:tcW w:w="2071" w:type="dxa"/>
            <w:gridSpan w:val="2"/>
            <w:vAlign w:val="bottom"/>
          </w:tcPr>
          <w:p w14:paraId="54AFF4A7" w14:textId="77777777" w:rsidR="00F32F11" w:rsidRPr="00CA2CE3" w:rsidRDefault="00F32F11" w:rsidP="00E920BC">
            <w:pPr>
              <w:tabs>
                <w:tab w:val="left" w:pos="1134"/>
              </w:tabs>
              <w:jc w:val="center"/>
              <w:rPr>
                <w:sz w:val="18"/>
                <w:szCs w:val="18"/>
              </w:rPr>
            </w:pPr>
          </w:p>
        </w:tc>
        <w:tc>
          <w:tcPr>
            <w:tcW w:w="1814" w:type="dxa"/>
            <w:gridSpan w:val="2"/>
          </w:tcPr>
          <w:p w14:paraId="4A76B7BE" w14:textId="77777777" w:rsidR="00F32F11" w:rsidRPr="00EC606D" w:rsidRDefault="00F32F11" w:rsidP="00E920BC">
            <w:pPr>
              <w:tabs>
                <w:tab w:val="left" w:pos="1134"/>
              </w:tabs>
              <w:jc w:val="center"/>
              <w:rPr>
                <w:ins w:id="2276" w:author="Bell Gully" w:date="2018-08-16T10:17:00Z"/>
              </w:rPr>
            </w:pPr>
          </w:p>
        </w:tc>
        <w:tc>
          <w:tcPr>
            <w:tcW w:w="1813" w:type="dxa"/>
            <w:gridSpan w:val="2"/>
          </w:tcPr>
          <w:p w14:paraId="7D499F7A" w14:textId="6B94E734" w:rsidR="00F32F11" w:rsidRPr="00EC606D" w:rsidRDefault="00F32F11" w:rsidP="00E920BC">
            <w:pPr>
              <w:tabs>
                <w:tab w:val="left" w:pos="1134"/>
              </w:tabs>
              <w:jc w:val="center"/>
            </w:pPr>
          </w:p>
        </w:tc>
        <w:tc>
          <w:tcPr>
            <w:tcW w:w="1814" w:type="dxa"/>
            <w:gridSpan w:val="2"/>
            <w:vAlign w:val="bottom"/>
          </w:tcPr>
          <w:p w14:paraId="0C781258" w14:textId="77777777" w:rsidR="00F32F11" w:rsidRPr="00EC606D" w:rsidRDefault="00F32F11" w:rsidP="00E920BC">
            <w:pPr>
              <w:tabs>
                <w:tab w:val="left" w:pos="1134"/>
              </w:tabs>
              <w:jc w:val="center"/>
            </w:pPr>
          </w:p>
        </w:tc>
      </w:tr>
      <w:tr w:rsidR="00F32F11" w14:paraId="094C7C9C" w14:textId="77777777" w:rsidTr="00E920BC">
        <w:trPr>
          <w:trHeight w:val="283"/>
        </w:trPr>
        <w:tc>
          <w:tcPr>
            <w:tcW w:w="1555" w:type="dxa"/>
            <w:vAlign w:val="bottom"/>
          </w:tcPr>
          <w:p w14:paraId="2A9EEAE1" w14:textId="77777777" w:rsidR="00F32F11" w:rsidRPr="00E40668" w:rsidRDefault="00F32F11" w:rsidP="00E920BC">
            <w:pPr>
              <w:tabs>
                <w:tab w:val="left" w:pos="1134"/>
              </w:tabs>
              <w:jc w:val="center"/>
              <w:rPr>
                <w:sz w:val="18"/>
                <w:szCs w:val="18"/>
              </w:rPr>
            </w:pPr>
          </w:p>
        </w:tc>
        <w:tc>
          <w:tcPr>
            <w:tcW w:w="2071" w:type="dxa"/>
            <w:gridSpan w:val="2"/>
            <w:vAlign w:val="bottom"/>
          </w:tcPr>
          <w:p w14:paraId="2DA57B9A" w14:textId="77777777" w:rsidR="00F32F11" w:rsidRPr="00CA2CE3" w:rsidRDefault="00F32F11" w:rsidP="00E920BC">
            <w:pPr>
              <w:tabs>
                <w:tab w:val="left" w:pos="1134"/>
              </w:tabs>
              <w:jc w:val="center"/>
              <w:rPr>
                <w:sz w:val="18"/>
                <w:szCs w:val="18"/>
              </w:rPr>
            </w:pPr>
          </w:p>
        </w:tc>
        <w:tc>
          <w:tcPr>
            <w:tcW w:w="1814" w:type="dxa"/>
            <w:gridSpan w:val="2"/>
          </w:tcPr>
          <w:p w14:paraId="3F71372F" w14:textId="77777777" w:rsidR="00F32F11" w:rsidRPr="00EC606D" w:rsidRDefault="00F32F11" w:rsidP="00E920BC">
            <w:pPr>
              <w:tabs>
                <w:tab w:val="left" w:pos="1134"/>
              </w:tabs>
              <w:jc w:val="center"/>
              <w:rPr>
                <w:ins w:id="2277" w:author="Bell Gully" w:date="2018-08-16T10:17:00Z"/>
              </w:rPr>
            </w:pPr>
          </w:p>
        </w:tc>
        <w:tc>
          <w:tcPr>
            <w:tcW w:w="1813" w:type="dxa"/>
            <w:gridSpan w:val="2"/>
          </w:tcPr>
          <w:p w14:paraId="40838FD2" w14:textId="4773C59F" w:rsidR="00F32F11" w:rsidRPr="00EC606D" w:rsidRDefault="00F32F11" w:rsidP="00E920BC">
            <w:pPr>
              <w:tabs>
                <w:tab w:val="left" w:pos="1134"/>
              </w:tabs>
              <w:jc w:val="center"/>
            </w:pPr>
          </w:p>
        </w:tc>
        <w:tc>
          <w:tcPr>
            <w:tcW w:w="1814" w:type="dxa"/>
            <w:gridSpan w:val="2"/>
            <w:vAlign w:val="bottom"/>
          </w:tcPr>
          <w:p w14:paraId="12315311" w14:textId="77777777" w:rsidR="00F32F11" w:rsidRPr="00EC606D" w:rsidRDefault="00F32F11" w:rsidP="00E920BC">
            <w:pPr>
              <w:tabs>
                <w:tab w:val="left" w:pos="1134"/>
              </w:tabs>
              <w:jc w:val="center"/>
            </w:pPr>
          </w:p>
        </w:tc>
      </w:tr>
      <w:tr w:rsidR="00F32F11" w14:paraId="1E063533" w14:textId="77777777" w:rsidTr="00E920BC">
        <w:trPr>
          <w:trHeight w:val="283"/>
        </w:trPr>
        <w:tc>
          <w:tcPr>
            <w:tcW w:w="1843" w:type="dxa"/>
            <w:gridSpan w:val="2"/>
            <w:vAlign w:val="bottom"/>
          </w:tcPr>
          <w:p w14:paraId="56552072" w14:textId="77777777" w:rsidR="00F32F11" w:rsidRPr="00E40668" w:rsidRDefault="00F32F11" w:rsidP="00E920BC">
            <w:pPr>
              <w:tabs>
                <w:tab w:val="left" w:pos="1134"/>
              </w:tabs>
              <w:jc w:val="center"/>
              <w:rPr>
                <w:sz w:val="18"/>
                <w:szCs w:val="18"/>
              </w:rPr>
            </w:pPr>
          </w:p>
        </w:tc>
        <w:tc>
          <w:tcPr>
            <w:tcW w:w="2263" w:type="dxa"/>
            <w:gridSpan w:val="2"/>
            <w:vAlign w:val="bottom"/>
          </w:tcPr>
          <w:p w14:paraId="1ACAA2F6" w14:textId="77777777" w:rsidR="00F32F11" w:rsidRPr="00CA2CE3" w:rsidRDefault="00F32F11" w:rsidP="00E920BC">
            <w:pPr>
              <w:tabs>
                <w:tab w:val="left" w:pos="1134"/>
              </w:tabs>
              <w:jc w:val="center"/>
              <w:rPr>
                <w:sz w:val="18"/>
                <w:szCs w:val="18"/>
              </w:rPr>
            </w:pPr>
          </w:p>
        </w:tc>
        <w:tc>
          <w:tcPr>
            <w:tcW w:w="2131" w:type="dxa"/>
            <w:gridSpan w:val="2"/>
          </w:tcPr>
          <w:p w14:paraId="52A1729D" w14:textId="77777777" w:rsidR="00F32F11" w:rsidRPr="00EC606D" w:rsidRDefault="00F32F11" w:rsidP="00E920BC">
            <w:pPr>
              <w:tabs>
                <w:tab w:val="left" w:pos="1134"/>
              </w:tabs>
              <w:jc w:val="center"/>
              <w:rPr>
                <w:ins w:id="2278" w:author="Bell Gully" w:date="2018-08-16T10:17:00Z"/>
              </w:rPr>
            </w:pPr>
          </w:p>
        </w:tc>
        <w:tc>
          <w:tcPr>
            <w:tcW w:w="2131" w:type="dxa"/>
            <w:gridSpan w:val="2"/>
          </w:tcPr>
          <w:p w14:paraId="6ADA8045" w14:textId="755ED86B" w:rsidR="00F32F11" w:rsidRPr="00EC606D" w:rsidRDefault="00F32F11" w:rsidP="00E920BC">
            <w:pPr>
              <w:tabs>
                <w:tab w:val="left" w:pos="1134"/>
              </w:tabs>
              <w:jc w:val="center"/>
            </w:pPr>
          </w:p>
        </w:tc>
        <w:tc>
          <w:tcPr>
            <w:tcW w:w="699" w:type="dxa"/>
            <w:vAlign w:val="bottom"/>
          </w:tcPr>
          <w:p w14:paraId="5B77CD27" w14:textId="77777777" w:rsidR="00F32F11" w:rsidRPr="00EC606D" w:rsidRDefault="00F32F11" w:rsidP="00E920BC">
            <w:pPr>
              <w:tabs>
                <w:tab w:val="left" w:pos="1134"/>
              </w:tabs>
              <w:jc w:val="center"/>
            </w:pPr>
          </w:p>
        </w:tc>
      </w:tr>
      <w:tr w:rsidR="00F32F11" w14:paraId="529D3306" w14:textId="77777777" w:rsidTr="00E920BC">
        <w:trPr>
          <w:trHeight w:val="283"/>
        </w:trPr>
        <w:tc>
          <w:tcPr>
            <w:tcW w:w="1843" w:type="dxa"/>
            <w:gridSpan w:val="2"/>
            <w:vAlign w:val="bottom"/>
          </w:tcPr>
          <w:p w14:paraId="6F33ABCF" w14:textId="77777777" w:rsidR="00F32F11" w:rsidRPr="00E40668" w:rsidRDefault="00F32F11" w:rsidP="00E920BC">
            <w:pPr>
              <w:tabs>
                <w:tab w:val="left" w:pos="1134"/>
              </w:tabs>
              <w:jc w:val="center"/>
              <w:rPr>
                <w:sz w:val="18"/>
                <w:szCs w:val="18"/>
              </w:rPr>
            </w:pPr>
          </w:p>
        </w:tc>
        <w:tc>
          <w:tcPr>
            <w:tcW w:w="2263" w:type="dxa"/>
            <w:gridSpan w:val="2"/>
            <w:vAlign w:val="bottom"/>
          </w:tcPr>
          <w:p w14:paraId="2C530C93" w14:textId="77777777" w:rsidR="00F32F11" w:rsidRPr="00CA2CE3" w:rsidRDefault="00F32F11" w:rsidP="00E920BC">
            <w:pPr>
              <w:tabs>
                <w:tab w:val="left" w:pos="1134"/>
              </w:tabs>
              <w:jc w:val="center"/>
              <w:rPr>
                <w:sz w:val="18"/>
                <w:szCs w:val="18"/>
              </w:rPr>
            </w:pPr>
          </w:p>
        </w:tc>
        <w:tc>
          <w:tcPr>
            <w:tcW w:w="2131" w:type="dxa"/>
            <w:gridSpan w:val="2"/>
          </w:tcPr>
          <w:p w14:paraId="7C0AD6A2" w14:textId="77777777" w:rsidR="00F32F11" w:rsidRPr="00EC606D" w:rsidRDefault="00F32F11" w:rsidP="00E920BC">
            <w:pPr>
              <w:tabs>
                <w:tab w:val="left" w:pos="1134"/>
              </w:tabs>
              <w:jc w:val="center"/>
              <w:rPr>
                <w:ins w:id="2279" w:author="Bell Gully" w:date="2018-08-16T10:17:00Z"/>
              </w:rPr>
            </w:pPr>
          </w:p>
        </w:tc>
        <w:tc>
          <w:tcPr>
            <w:tcW w:w="2131" w:type="dxa"/>
            <w:gridSpan w:val="2"/>
          </w:tcPr>
          <w:p w14:paraId="09163E4B" w14:textId="16B6C0B0" w:rsidR="00F32F11" w:rsidRPr="00EC606D" w:rsidRDefault="00F32F11" w:rsidP="00E920BC">
            <w:pPr>
              <w:tabs>
                <w:tab w:val="left" w:pos="1134"/>
              </w:tabs>
              <w:jc w:val="center"/>
            </w:pPr>
          </w:p>
        </w:tc>
        <w:tc>
          <w:tcPr>
            <w:tcW w:w="699" w:type="dxa"/>
            <w:vAlign w:val="bottom"/>
          </w:tcPr>
          <w:p w14:paraId="35608363" w14:textId="77777777" w:rsidR="00F32F11" w:rsidRPr="00EC606D" w:rsidRDefault="00F32F11" w:rsidP="00E920BC">
            <w:pPr>
              <w:tabs>
                <w:tab w:val="left" w:pos="1134"/>
              </w:tabs>
              <w:jc w:val="center"/>
            </w:pPr>
          </w:p>
        </w:tc>
      </w:tr>
    </w:tbl>
    <w:p w14:paraId="14D2420F" w14:textId="77777777" w:rsidR="006C2674" w:rsidRPr="00960F96" w:rsidRDefault="006C2674" w:rsidP="006C2674">
      <w:pPr>
        <w:spacing w:after="0" w:line="240" w:lineRule="auto"/>
        <w:jc w:val="center"/>
        <w:rPr>
          <w:b/>
        </w:rPr>
      </w:pPr>
    </w:p>
    <w:bookmarkEnd w:id="2215"/>
    <w:bookmarkEnd w:id="2216"/>
    <w:bookmarkEnd w:id="2249"/>
    <w:p w14:paraId="6E7D4C92" w14:textId="77777777" w:rsidR="00B9353D" w:rsidRPr="00530C8E" w:rsidRDefault="00B9353D" w:rsidP="001818DC"/>
    <w:sectPr w:rsidR="00B9353D" w:rsidRPr="00530C8E" w:rsidSect="005F6C2F">
      <w:headerReference w:type="default" r:id="rId15"/>
      <w:type w:val="continuous"/>
      <w:pgSz w:w="11907" w:h="16840" w:code="9"/>
      <w:pgMar w:top="1987" w:right="1699" w:bottom="1699" w:left="1411" w:header="965" w:footer="504"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40E1B" w14:textId="77777777" w:rsidR="00785503" w:rsidRDefault="00785503">
      <w:r>
        <w:separator/>
      </w:r>
    </w:p>
  </w:endnote>
  <w:endnote w:type="continuationSeparator" w:id="0">
    <w:p w14:paraId="3C8833DC" w14:textId="77777777" w:rsidR="00785503" w:rsidRDefault="00785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McV">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roid Sans">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58AD0" w14:textId="77777777" w:rsidR="00785503" w:rsidRDefault="007855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6DBFD" w14:textId="7AE6592F" w:rsidR="00785503" w:rsidRDefault="00785503">
    <w:pPr>
      <w:pStyle w:val="Footer"/>
    </w:pPr>
    <w:ins w:id="7" w:author="Bell Gully" w:date="2018-08-15T12:25:00Z">
      <w:r>
        <w:t>[August 2018</w:t>
      </w:r>
    </w:ins>
    <w:del w:id="8" w:author="Bell Gully" w:date="2018-08-15T12:25:00Z">
      <w:r w:rsidDel="00521279">
        <w:delText xml:space="preserve">December 2017 </w:delText>
      </w:r>
    </w:del>
    <w:ins w:id="9" w:author="Bell Gully" w:date="2018-08-15T12:25:00Z">
      <w:r>
        <w:t xml:space="preserve">] </w:t>
      </w:r>
    </w:ins>
    <w:r>
      <w:t>version</w:t>
    </w:r>
    <w:r>
      <w:tab/>
    </w:r>
    <w:r>
      <w:fldChar w:fldCharType="begin"/>
    </w:r>
    <w:r>
      <w:instrText xml:space="preserve"> PAGE  \* MERGEFORMAT </w:instrText>
    </w:r>
    <w:r>
      <w:fldChar w:fldCharType="separate"/>
    </w:r>
    <w:r w:rsidR="009419D6">
      <w:rPr>
        <w:noProof/>
      </w:rPr>
      <w:t>46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15978" w14:textId="33BBFD3F" w:rsidR="00785503" w:rsidRDefault="00785503">
    <w:pPr>
      <w:pStyle w:val="Footer"/>
    </w:pPr>
    <w:r>
      <w:rPr>
        <w:noProof/>
      </w:rPr>
      <w:fldChar w:fldCharType="begin"/>
    </w:r>
    <w:r>
      <w:rPr>
        <w:noProof/>
      </w:rPr>
      <w:instrText xml:space="preserve"> FILENAME   \* MERGEFORMAT </w:instrText>
    </w:r>
    <w:r>
      <w:rPr>
        <w:noProof/>
      </w:rPr>
      <w:fldChar w:fldCharType="separate"/>
    </w:r>
    <w:r w:rsidR="005F6C2F">
      <w:rPr>
        <w:noProof/>
      </w:rPr>
      <w:t>22838241_2.docx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F4B97" w14:textId="77777777" w:rsidR="00785503" w:rsidRDefault="00785503">
      <w:r>
        <w:separator/>
      </w:r>
    </w:p>
  </w:footnote>
  <w:footnote w:type="continuationSeparator" w:id="0">
    <w:p w14:paraId="5E74720B" w14:textId="77777777" w:rsidR="00785503" w:rsidRDefault="00785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9A83B" w14:textId="17A989AD" w:rsidR="00785503" w:rsidRDefault="00785503" w:rsidP="004421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6C2F">
      <w:rPr>
        <w:rStyle w:val="PageNumber"/>
        <w:noProof/>
      </w:rPr>
      <w:t>58</w:t>
    </w:r>
    <w:r>
      <w:rPr>
        <w:rStyle w:val="PageNumber"/>
      </w:rPr>
      <w:fldChar w:fldCharType="end"/>
    </w:r>
  </w:p>
  <w:p w14:paraId="2817C57D" w14:textId="77777777" w:rsidR="00785503" w:rsidRDefault="00785503" w:rsidP="004421B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D1F04" w14:textId="77777777" w:rsidR="00785503" w:rsidRDefault="00785503">
    <w:pPr>
      <w:pStyle w:val="Header"/>
    </w:pPr>
    <w:r>
      <w:t>INTERCONNECTION AGREEMENT FOR DELIVERY POINT</w:t>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15955" w14:textId="77777777" w:rsidR="00785503" w:rsidRPr="008118E0" w:rsidRDefault="00785503" w:rsidP="008118E0">
    <w:pPr>
      <w:pStyle w:val="Header"/>
    </w:pP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C1462" w14:textId="4A764047" w:rsidR="00785503" w:rsidRPr="00517535" w:rsidRDefault="00785503" w:rsidP="00517535">
    <w:pPr>
      <w:pStyle w:val="Header"/>
    </w:pPr>
    <w:r>
      <w:t>INTERCONNECTION AGREEMENT FOR DELIVERY POINTS</w:t>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E3E11" w14:textId="358CCE1E" w:rsidR="00785503" w:rsidRPr="00517535" w:rsidRDefault="00785503" w:rsidP="00517535">
    <w:pPr>
      <w:pStyle w:val="Header"/>
    </w:pPr>
    <w:r>
      <w:t>INTERCONNECTION AGREEMENT FOR DELIVERY POINTS</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6CC0"/>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 w15:restartNumberingAfterBreak="0">
    <w:nsid w:val="04A01BAF"/>
    <w:multiLevelType w:val="multilevel"/>
    <w:tmpl w:val="633E9C76"/>
    <w:name w:val="CT Commercial Agreement272222222222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 w15:restartNumberingAfterBreak="0">
    <w:nsid w:val="04B7198F"/>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 w15:restartNumberingAfterBreak="0">
    <w:nsid w:val="060F2A10"/>
    <w:multiLevelType w:val="multilevel"/>
    <w:tmpl w:val="AF9A240A"/>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 w15:restartNumberingAfterBreak="0">
    <w:nsid w:val="08196220"/>
    <w:multiLevelType w:val="multilevel"/>
    <w:tmpl w:val="4858B77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2"/>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 w15:restartNumberingAfterBreak="0">
    <w:nsid w:val="088F0C6B"/>
    <w:multiLevelType w:val="multilevel"/>
    <w:tmpl w:val="20D28B1E"/>
    <w:name w:val="CT Commercial Agreement21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 w15:restartNumberingAfterBreak="0">
    <w:nsid w:val="08CF1343"/>
    <w:multiLevelType w:val="multilevel"/>
    <w:tmpl w:val="20D28B1E"/>
    <w:name w:val="CT Commercial Agreement23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 w15:restartNumberingAfterBreak="0">
    <w:nsid w:val="101C34B5"/>
    <w:multiLevelType w:val="multilevel"/>
    <w:tmpl w:val="38E4D9E2"/>
    <w:name w:val="CT Commercial Agreement5"/>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 w15:restartNumberingAfterBreak="0">
    <w:nsid w:val="14D610FD"/>
    <w:multiLevelType w:val="multilevel"/>
    <w:tmpl w:val="45B23920"/>
    <w:lvl w:ilvl="0">
      <w:start w:val="1"/>
      <w:numFmt w:val="decimal"/>
      <w:pStyle w:val="MERWlvl1"/>
      <w:lvlText w:val="%1."/>
      <w:lvlJc w:val="left"/>
      <w:pPr>
        <w:tabs>
          <w:tab w:val="num" w:pos="680"/>
        </w:tabs>
        <w:ind w:left="680" w:hanging="680"/>
      </w:pPr>
      <w:rPr>
        <w:b w:val="0"/>
        <w:i w:val="0"/>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lvl>
    <w:lvl w:ilvl="3">
      <w:start w:val="1"/>
      <w:numFmt w:val="lowerRoman"/>
      <w:pStyle w:val="MERWlvl4"/>
      <w:lvlText w:val="(%4)"/>
      <w:lvlJc w:val="left"/>
      <w:pPr>
        <w:tabs>
          <w:tab w:val="num" w:pos="2041"/>
        </w:tabs>
        <w:ind w:left="2041" w:hanging="680"/>
      </w:pPr>
    </w:lvl>
    <w:lvl w:ilvl="4">
      <w:start w:val="27"/>
      <w:numFmt w:val="lowerLetter"/>
      <w:pStyle w:val="MERWlvl5"/>
      <w:lvlText w:val="(%5)"/>
      <w:lvlJc w:val="left"/>
      <w:pPr>
        <w:tabs>
          <w:tab w:val="num" w:pos="2722"/>
        </w:tabs>
        <w:ind w:left="2722" w:hanging="681"/>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53252F0"/>
    <w:multiLevelType w:val="hybridMultilevel"/>
    <w:tmpl w:val="0D40A39C"/>
    <w:name w:val="CT Commercial Agreement2122"/>
    <w:lvl w:ilvl="0" w:tplc="FFFFFFFF">
      <w:start w:val="1"/>
      <w:numFmt w:val="bullet"/>
      <w:lvlText w:val=""/>
      <w:lvlJc w:val="left"/>
      <w:pPr>
        <w:tabs>
          <w:tab w:val="num" w:pos="2296"/>
        </w:tabs>
        <w:ind w:left="2296" w:hanging="425"/>
      </w:pPr>
      <w:rPr>
        <w:rFonts w:ascii="Symbol" w:hAnsi="Symbol" w:hint="default"/>
      </w:rPr>
    </w:lvl>
    <w:lvl w:ilvl="1" w:tplc="FFFFFFFF" w:tentative="1">
      <w:start w:val="1"/>
      <w:numFmt w:val="bullet"/>
      <w:lvlText w:val="o"/>
      <w:lvlJc w:val="left"/>
      <w:pPr>
        <w:tabs>
          <w:tab w:val="num" w:pos="2687"/>
        </w:tabs>
        <w:ind w:left="2687" w:hanging="360"/>
      </w:pPr>
      <w:rPr>
        <w:rFonts w:ascii="Courier New" w:hAnsi="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10" w15:restartNumberingAfterBreak="0">
    <w:nsid w:val="17BC2C47"/>
    <w:multiLevelType w:val="multilevel"/>
    <w:tmpl w:val="20D28B1E"/>
    <w:name w:val="CT Commercial Agreement27"/>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1" w15:restartNumberingAfterBreak="0">
    <w:nsid w:val="1E625085"/>
    <w:multiLevelType w:val="multilevel"/>
    <w:tmpl w:val="20D28B1E"/>
    <w:name w:val="CT Commercial Agreement2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 w15:restartNumberingAfterBreak="0">
    <w:nsid w:val="1F401D55"/>
    <w:multiLevelType w:val="multilevel"/>
    <w:tmpl w:val="20D28B1E"/>
    <w:name w:val="CT Commercial Agreement2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3" w15:restartNumberingAfterBreak="0">
    <w:nsid w:val="21254F62"/>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4" w15:restartNumberingAfterBreak="0">
    <w:nsid w:val="21EC1A12"/>
    <w:multiLevelType w:val="multilevel"/>
    <w:tmpl w:val="D6007B3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5" w15:restartNumberingAfterBreak="0">
    <w:nsid w:val="248C5710"/>
    <w:multiLevelType w:val="multilevel"/>
    <w:tmpl w:val="8634F0F4"/>
    <w:lvl w:ilvl="0">
      <w:start w:val="1"/>
      <w:numFmt w:val="decimal"/>
      <w:lvlText w:val="%1."/>
      <w:lvlJc w:val="left"/>
      <w:pPr>
        <w:tabs>
          <w:tab w:val="num" w:pos="850"/>
        </w:tabs>
        <w:ind w:left="850"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551"/>
        </w:tabs>
        <w:ind w:left="2551"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lvlText w:val="(%4)"/>
      <w:lvlJc w:val="left"/>
      <w:pPr>
        <w:tabs>
          <w:tab w:val="num" w:pos="3402"/>
        </w:tabs>
        <w:ind w:left="3402"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4E6197"/>
    <w:multiLevelType w:val="multilevel"/>
    <w:tmpl w:val="20D28B1E"/>
    <w:name w:val="CT Commercial Agreement210"/>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7" w15:restartNumberingAfterBreak="0">
    <w:nsid w:val="25F5739C"/>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8" w15:restartNumberingAfterBreak="0">
    <w:nsid w:val="26EF6888"/>
    <w:multiLevelType w:val="multilevel"/>
    <w:tmpl w:val="3B64E06A"/>
    <w:name w:val="CT Commercial Agreement5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9" w15:restartNumberingAfterBreak="0">
    <w:nsid w:val="28A02EE1"/>
    <w:multiLevelType w:val="multilevel"/>
    <w:tmpl w:val="20D28B1E"/>
    <w:name w:val="CT Commercial Agreement211"/>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0" w15:restartNumberingAfterBreak="0">
    <w:nsid w:val="28FF7FBD"/>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1" w15:restartNumberingAfterBreak="0">
    <w:nsid w:val="2AE551D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2" w15:restartNumberingAfterBreak="0">
    <w:nsid w:val="2DFF59D4"/>
    <w:multiLevelType w:val="multilevel"/>
    <w:tmpl w:val="20D28B1E"/>
    <w:name w:val="CT Commercial Agreement2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3" w15:restartNumberingAfterBreak="0">
    <w:nsid w:val="2E4B4030"/>
    <w:multiLevelType w:val="multilevel"/>
    <w:tmpl w:val="20D28B1E"/>
    <w:name w:val="CT Commercial Agreement2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4" w15:restartNumberingAfterBreak="0">
    <w:nsid w:val="2EBB7F0E"/>
    <w:multiLevelType w:val="hybridMultilevel"/>
    <w:tmpl w:val="40ECEB26"/>
    <w:lvl w:ilvl="0" w:tplc="DD581454">
      <w:start w:val="1"/>
      <w:numFmt w:val="upperLetter"/>
      <w:lvlText w:val="%1"/>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F947B84"/>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 w15:restartNumberingAfterBreak="0">
    <w:nsid w:val="339C12D1"/>
    <w:multiLevelType w:val="hybridMultilevel"/>
    <w:tmpl w:val="E09C8534"/>
    <w:lvl w:ilvl="0" w:tplc="54769E78">
      <w:start w:val="1"/>
      <w:numFmt w:val="upperLetter"/>
      <w:lvlText w:val="%1."/>
      <w:lvlJc w:val="left"/>
      <w:pPr>
        <w:ind w:left="2231" w:hanging="360"/>
      </w:pPr>
      <w:rPr>
        <w:rFonts w:hint="default"/>
      </w:rPr>
    </w:lvl>
    <w:lvl w:ilvl="1" w:tplc="14090019" w:tentative="1">
      <w:start w:val="1"/>
      <w:numFmt w:val="lowerLetter"/>
      <w:lvlText w:val="%2."/>
      <w:lvlJc w:val="left"/>
      <w:pPr>
        <w:ind w:left="2951" w:hanging="360"/>
      </w:pPr>
    </w:lvl>
    <w:lvl w:ilvl="2" w:tplc="1409001B" w:tentative="1">
      <w:start w:val="1"/>
      <w:numFmt w:val="lowerRoman"/>
      <w:lvlText w:val="%3."/>
      <w:lvlJc w:val="right"/>
      <w:pPr>
        <w:ind w:left="3671" w:hanging="180"/>
      </w:pPr>
    </w:lvl>
    <w:lvl w:ilvl="3" w:tplc="1409000F" w:tentative="1">
      <w:start w:val="1"/>
      <w:numFmt w:val="decimal"/>
      <w:lvlText w:val="%4."/>
      <w:lvlJc w:val="left"/>
      <w:pPr>
        <w:ind w:left="4391" w:hanging="360"/>
      </w:pPr>
    </w:lvl>
    <w:lvl w:ilvl="4" w:tplc="14090019" w:tentative="1">
      <w:start w:val="1"/>
      <w:numFmt w:val="lowerLetter"/>
      <w:lvlText w:val="%5."/>
      <w:lvlJc w:val="left"/>
      <w:pPr>
        <w:ind w:left="5111" w:hanging="360"/>
      </w:pPr>
    </w:lvl>
    <w:lvl w:ilvl="5" w:tplc="1409001B" w:tentative="1">
      <w:start w:val="1"/>
      <w:numFmt w:val="lowerRoman"/>
      <w:lvlText w:val="%6."/>
      <w:lvlJc w:val="right"/>
      <w:pPr>
        <w:ind w:left="5831" w:hanging="180"/>
      </w:pPr>
    </w:lvl>
    <w:lvl w:ilvl="6" w:tplc="1409000F" w:tentative="1">
      <w:start w:val="1"/>
      <w:numFmt w:val="decimal"/>
      <w:lvlText w:val="%7."/>
      <w:lvlJc w:val="left"/>
      <w:pPr>
        <w:ind w:left="6551" w:hanging="360"/>
      </w:pPr>
    </w:lvl>
    <w:lvl w:ilvl="7" w:tplc="14090019" w:tentative="1">
      <w:start w:val="1"/>
      <w:numFmt w:val="lowerLetter"/>
      <w:lvlText w:val="%8."/>
      <w:lvlJc w:val="left"/>
      <w:pPr>
        <w:ind w:left="7271" w:hanging="360"/>
      </w:pPr>
    </w:lvl>
    <w:lvl w:ilvl="8" w:tplc="1409001B" w:tentative="1">
      <w:start w:val="1"/>
      <w:numFmt w:val="lowerRoman"/>
      <w:lvlText w:val="%9."/>
      <w:lvlJc w:val="right"/>
      <w:pPr>
        <w:ind w:left="7991" w:hanging="180"/>
      </w:pPr>
    </w:lvl>
  </w:abstractNum>
  <w:abstractNum w:abstractNumId="27" w15:restartNumberingAfterBreak="0">
    <w:nsid w:val="365643DE"/>
    <w:multiLevelType w:val="multilevel"/>
    <w:tmpl w:val="20D28B1E"/>
    <w:name w:val="CT Commercial Agreement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8" w15:restartNumberingAfterBreak="0">
    <w:nsid w:val="397F7AFE"/>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9" w15:restartNumberingAfterBreak="0">
    <w:nsid w:val="3F3E63C6"/>
    <w:multiLevelType w:val="multilevel"/>
    <w:tmpl w:val="20D28B1E"/>
    <w:name w:val="CT Commercial Agreement21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0" w15:restartNumberingAfterBreak="0">
    <w:nsid w:val="409C5B1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1" w15:restartNumberingAfterBreak="0">
    <w:nsid w:val="41F62B7E"/>
    <w:multiLevelType w:val="multilevel"/>
    <w:tmpl w:val="79BEEFFE"/>
    <w:name w:val="CT Default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2" w15:restartNumberingAfterBreak="0">
    <w:nsid w:val="46E211D3"/>
    <w:multiLevelType w:val="multilevel"/>
    <w:tmpl w:val="D6007B3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3" w15:restartNumberingAfterBreak="0">
    <w:nsid w:val="481B016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4" w15:restartNumberingAfterBreak="0">
    <w:nsid w:val="4A2A727E"/>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5" w15:restartNumberingAfterBreak="0">
    <w:nsid w:val="4DBF66F6"/>
    <w:multiLevelType w:val="multilevel"/>
    <w:tmpl w:val="20D28B1E"/>
    <w:name w:val="CT Commercial Agreement29"/>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6" w15:restartNumberingAfterBreak="0">
    <w:nsid w:val="4EA54FD6"/>
    <w:multiLevelType w:val="multilevel"/>
    <w:tmpl w:val="4FCCDEB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hint="default"/>
        <w:b w:val="0"/>
        <w:i w:val="0"/>
        <w:caps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7" w15:restartNumberingAfterBreak="0">
    <w:nsid w:val="4F2A40A0"/>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8" w15:restartNumberingAfterBreak="0">
    <w:nsid w:val="504F3381"/>
    <w:multiLevelType w:val="multilevel"/>
    <w:tmpl w:val="20D28B1E"/>
    <w:name w:val="CT Commercial Agreement2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9" w15:restartNumberingAfterBreak="0">
    <w:nsid w:val="514F0836"/>
    <w:multiLevelType w:val="multilevel"/>
    <w:tmpl w:val="D8A602C2"/>
    <w:name w:val="CT Commercial Agreement212352323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479"/>
        </w:tabs>
        <w:ind w:left="1479"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0" w15:restartNumberingAfterBreak="0">
    <w:nsid w:val="51FD1708"/>
    <w:multiLevelType w:val="multilevel"/>
    <w:tmpl w:val="20D28B1E"/>
    <w:name w:val="CT Commercial Agreement28"/>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1" w15:restartNumberingAfterBreak="0">
    <w:nsid w:val="52402144"/>
    <w:multiLevelType w:val="multilevel"/>
    <w:tmpl w:val="2CCAA702"/>
    <w:name w:val="CT Default223"/>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2" w15:restartNumberingAfterBreak="0">
    <w:nsid w:val="554E6523"/>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3" w15:restartNumberingAfterBreak="0">
    <w:nsid w:val="5585105A"/>
    <w:multiLevelType w:val="multilevel"/>
    <w:tmpl w:val="304E6BD0"/>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478"/>
        </w:tabs>
        <w:ind w:left="1478"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4" w15:restartNumberingAfterBreak="0">
    <w:nsid w:val="57757E06"/>
    <w:multiLevelType w:val="hybridMultilevel"/>
    <w:tmpl w:val="40ECEB26"/>
    <w:lvl w:ilvl="0" w:tplc="E75EA958">
      <w:start w:val="1"/>
      <w:numFmt w:val="upperLetter"/>
      <w:lvlText w:val="%1"/>
      <w:lvlJc w:val="left"/>
      <w:pPr>
        <w:tabs>
          <w:tab w:val="num" w:pos="737"/>
        </w:tabs>
        <w:ind w:left="737" w:hanging="737"/>
      </w:pPr>
      <w:rPr>
        <w:rFonts w:hint="default"/>
      </w:rPr>
    </w:lvl>
    <w:lvl w:ilvl="1" w:tplc="02467236" w:tentative="1">
      <w:start w:val="1"/>
      <w:numFmt w:val="lowerLetter"/>
      <w:lvlText w:val="%2."/>
      <w:lvlJc w:val="left"/>
      <w:pPr>
        <w:tabs>
          <w:tab w:val="num" w:pos="1440"/>
        </w:tabs>
        <w:ind w:left="1440" w:hanging="360"/>
      </w:pPr>
    </w:lvl>
    <w:lvl w:ilvl="2" w:tplc="E7A2CAD0">
      <w:start w:val="1"/>
      <w:numFmt w:val="lowerRoman"/>
      <w:lvlText w:val="%3."/>
      <w:lvlJc w:val="right"/>
      <w:pPr>
        <w:tabs>
          <w:tab w:val="num" w:pos="2160"/>
        </w:tabs>
        <w:ind w:left="2160" w:hanging="180"/>
      </w:pPr>
    </w:lvl>
    <w:lvl w:ilvl="3" w:tplc="4296BEC8" w:tentative="1">
      <w:start w:val="1"/>
      <w:numFmt w:val="decimal"/>
      <w:lvlText w:val="%4."/>
      <w:lvlJc w:val="left"/>
      <w:pPr>
        <w:tabs>
          <w:tab w:val="num" w:pos="2880"/>
        </w:tabs>
        <w:ind w:left="2880" w:hanging="360"/>
      </w:pPr>
    </w:lvl>
    <w:lvl w:ilvl="4" w:tplc="9F4A8C38" w:tentative="1">
      <w:start w:val="1"/>
      <w:numFmt w:val="lowerLetter"/>
      <w:lvlText w:val="%5."/>
      <w:lvlJc w:val="left"/>
      <w:pPr>
        <w:tabs>
          <w:tab w:val="num" w:pos="3600"/>
        </w:tabs>
        <w:ind w:left="3600" w:hanging="360"/>
      </w:pPr>
    </w:lvl>
    <w:lvl w:ilvl="5" w:tplc="A8007EF6" w:tentative="1">
      <w:start w:val="1"/>
      <w:numFmt w:val="lowerRoman"/>
      <w:lvlText w:val="%6."/>
      <w:lvlJc w:val="right"/>
      <w:pPr>
        <w:tabs>
          <w:tab w:val="num" w:pos="4320"/>
        </w:tabs>
        <w:ind w:left="4320" w:hanging="180"/>
      </w:pPr>
    </w:lvl>
    <w:lvl w:ilvl="6" w:tplc="460EFD02" w:tentative="1">
      <w:start w:val="1"/>
      <w:numFmt w:val="decimal"/>
      <w:lvlText w:val="%7."/>
      <w:lvlJc w:val="left"/>
      <w:pPr>
        <w:tabs>
          <w:tab w:val="num" w:pos="5040"/>
        </w:tabs>
        <w:ind w:left="5040" w:hanging="360"/>
      </w:pPr>
    </w:lvl>
    <w:lvl w:ilvl="7" w:tplc="E42065A2" w:tentative="1">
      <w:start w:val="1"/>
      <w:numFmt w:val="lowerLetter"/>
      <w:lvlText w:val="%8."/>
      <w:lvlJc w:val="left"/>
      <w:pPr>
        <w:tabs>
          <w:tab w:val="num" w:pos="5760"/>
        </w:tabs>
        <w:ind w:left="5760" w:hanging="360"/>
      </w:pPr>
    </w:lvl>
    <w:lvl w:ilvl="8" w:tplc="8DD8107C" w:tentative="1">
      <w:start w:val="1"/>
      <w:numFmt w:val="lowerRoman"/>
      <w:lvlText w:val="%9."/>
      <w:lvlJc w:val="right"/>
      <w:pPr>
        <w:tabs>
          <w:tab w:val="num" w:pos="6480"/>
        </w:tabs>
        <w:ind w:left="6480" w:hanging="180"/>
      </w:pPr>
    </w:lvl>
  </w:abstractNum>
  <w:abstractNum w:abstractNumId="45" w15:restartNumberingAfterBreak="0">
    <w:nsid w:val="57A76EE3"/>
    <w:multiLevelType w:val="multilevel"/>
    <w:tmpl w:val="8ED8736E"/>
    <w:lvl w:ilvl="0">
      <w:start w:val="1"/>
      <w:numFmt w:val="decimal"/>
      <w:pStyle w:val="Legalheading"/>
      <w:lvlText w:val="%1."/>
      <w:lvlJc w:val="left"/>
      <w:pPr>
        <w:tabs>
          <w:tab w:val="num" w:pos="680"/>
        </w:tabs>
        <w:ind w:left="680" w:hanging="680"/>
      </w:pPr>
      <w:rPr>
        <w:rFonts w:hint="default"/>
      </w:rPr>
    </w:lvl>
    <w:lvl w:ilvl="1">
      <w:start w:val="1"/>
      <w:numFmt w:val="decimal"/>
      <w:pStyle w:val="Legalparagraph"/>
      <w:lvlText w:val="%1.%2"/>
      <w:lvlJc w:val="left"/>
      <w:pPr>
        <w:tabs>
          <w:tab w:val="num" w:pos="680"/>
        </w:tabs>
        <w:ind w:left="680" w:hanging="680"/>
      </w:pPr>
      <w:rPr>
        <w:rFonts w:hint="default"/>
      </w:rPr>
    </w:lvl>
    <w:lvl w:ilvl="2">
      <w:start w:val="1"/>
      <w:numFmt w:val="lowerLetter"/>
      <w:pStyle w:val="Legalsub1"/>
      <w:lvlText w:val="(%3)"/>
      <w:lvlJc w:val="left"/>
      <w:pPr>
        <w:tabs>
          <w:tab w:val="num" w:pos="680"/>
        </w:tabs>
        <w:ind w:left="1361" w:hanging="681"/>
      </w:pPr>
      <w:rPr>
        <w:rFonts w:hint="default"/>
      </w:rPr>
    </w:lvl>
    <w:lvl w:ilvl="3">
      <w:start w:val="1"/>
      <w:numFmt w:val="lowerRoman"/>
      <w:pStyle w:val="Legalsub2"/>
      <w:lvlText w:val="%4)"/>
      <w:lvlJc w:val="left"/>
      <w:pPr>
        <w:tabs>
          <w:tab w:val="num" w:pos="864"/>
        </w:tabs>
        <w:ind w:left="1985" w:hanging="6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58BA113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7" w15:restartNumberingAfterBreak="0">
    <w:nsid w:val="58EB0A88"/>
    <w:multiLevelType w:val="multilevel"/>
    <w:tmpl w:val="5A2CE468"/>
    <w:name w:val="CT Commercial Agreement2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8" w15:restartNumberingAfterBreak="0">
    <w:nsid w:val="59A72EF8"/>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9" w15:restartNumberingAfterBreak="0">
    <w:nsid w:val="5A2F05DA"/>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0" w15:restartNumberingAfterBreak="0">
    <w:nsid w:val="5BBB53EE"/>
    <w:multiLevelType w:val="multilevel"/>
    <w:tmpl w:val="674C4CEE"/>
    <w:name w:val="CT Default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1" w15:restartNumberingAfterBreak="0">
    <w:nsid w:val="5D222F3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2" w15:restartNumberingAfterBreak="0">
    <w:nsid w:val="5DD56DA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3" w15:restartNumberingAfterBreak="0">
    <w:nsid w:val="5DEF69F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4" w15:restartNumberingAfterBreak="0">
    <w:nsid w:val="5E3B575D"/>
    <w:multiLevelType w:val="multilevel"/>
    <w:tmpl w:val="4920BE22"/>
    <w:name w:val="CT Commercial Agreement"/>
    <w:lvl w:ilvl="0">
      <w:start w:val="1"/>
      <w:numFmt w:val="decimal"/>
      <w:lvlRestart w:val="0"/>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81"/>
        </w:tabs>
        <w:ind w:left="2041" w:hanging="68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55" w15:restartNumberingAfterBreak="0">
    <w:nsid w:val="5FE52A6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6" w15:restartNumberingAfterBreak="0">
    <w:nsid w:val="6007358F"/>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7" w15:restartNumberingAfterBreak="0">
    <w:nsid w:val="60114831"/>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8" w15:restartNumberingAfterBreak="0">
    <w:nsid w:val="60171444"/>
    <w:multiLevelType w:val="multilevel"/>
    <w:tmpl w:val="AE8A7AB4"/>
    <w:name w:val="CT Commercial Agreement4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9" w15:restartNumberingAfterBreak="0">
    <w:nsid w:val="61BC2922"/>
    <w:multiLevelType w:val="multilevel"/>
    <w:tmpl w:val="CDEA47B4"/>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0" w15:restartNumberingAfterBreak="0">
    <w:nsid w:val="656C3031"/>
    <w:multiLevelType w:val="multilevel"/>
    <w:tmpl w:val="4D7E3BF0"/>
    <w:name w:val="CT Commercial Agreement2124"/>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1" w15:restartNumberingAfterBreak="0">
    <w:nsid w:val="68A24C60"/>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2" w15:restartNumberingAfterBreak="0">
    <w:nsid w:val="68E8653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3" w15:restartNumberingAfterBreak="0">
    <w:nsid w:val="697E4FE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4" w15:restartNumberingAfterBreak="0">
    <w:nsid w:val="6E2F4020"/>
    <w:multiLevelType w:val="multilevel"/>
    <w:tmpl w:val="8692001A"/>
    <w:name w:val="CT Default"/>
    <w:lvl w:ilvl="0">
      <w:start w:val="1"/>
      <w:numFmt w:val="decimal"/>
      <w:lvlRestart w:val="0"/>
      <w:lvlText w:val="%1"/>
      <w:lvlJc w:val="left"/>
      <w:pPr>
        <w:tabs>
          <w:tab w:val="num" w:pos="624"/>
        </w:tabs>
        <w:ind w:left="624" w:hanging="624"/>
      </w:pPr>
      <w:rPr>
        <w:rFonts w:ascii="Arial" w:hAnsi="Arial" w:hint="default"/>
        <w:b w:val="0"/>
        <w:i w:val="0"/>
        <w:sz w:val="22"/>
      </w:rPr>
    </w:lvl>
    <w:lvl w:ilvl="1">
      <w:start w:val="1"/>
      <w:numFmt w:val="decimal"/>
      <w:lvlText w:val="%1.%2"/>
      <w:lvlJc w:val="left"/>
      <w:pPr>
        <w:tabs>
          <w:tab w:val="num" w:pos="1247"/>
        </w:tabs>
        <w:ind w:left="1247" w:hanging="623"/>
      </w:pPr>
      <w:rPr>
        <w:rFonts w:ascii="Arial" w:hAnsi="Arial" w:hint="default"/>
        <w:b w:val="0"/>
        <w:i w:val="0"/>
        <w:sz w:val="22"/>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5" w15:restartNumberingAfterBreak="0">
    <w:nsid w:val="6F321700"/>
    <w:multiLevelType w:val="multilevel"/>
    <w:tmpl w:val="2D4AE4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72586E2C"/>
    <w:multiLevelType w:val="multilevel"/>
    <w:tmpl w:val="5A2CE468"/>
    <w:name w:val="CT Commercial Agreement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7" w15:restartNumberingAfterBreak="0">
    <w:nsid w:val="738765F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8" w15:restartNumberingAfterBreak="0">
    <w:nsid w:val="74B640A9"/>
    <w:multiLevelType w:val="multilevel"/>
    <w:tmpl w:val="0D98BAB2"/>
    <w:name w:val="CT Commercial Agreement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9" w15:restartNumberingAfterBreak="0">
    <w:nsid w:val="780D6BD4"/>
    <w:multiLevelType w:val="multilevel"/>
    <w:tmpl w:val="B4804AA0"/>
    <w:name w:val="CT Commercial Agreement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0" w15:restartNumberingAfterBreak="0">
    <w:nsid w:val="78E83AED"/>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1" w15:restartNumberingAfterBreak="0">
    <w:nsid w:val="796B487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2" w15:restartNumberingAfterBreak="0">
    <w:nsid w:val="7B33357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3" w15:restartNumberingAfterBreak="0">
    <w:nsid w:val="7BFA00CB"/>
    <w:multiLevelType w:val="multilevel"/>
    <w:tmpl w:val="989E539E"/>
    <w:name w:val="CT Default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74" w15:restartNumberingAfterBreak="0">
    <w:nsid w:val="7C854A97"/>
    <w:multiLevelType w:val="multilevel"/>
    <w:tmpl w:val="269A3F0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75" w15:restartNumberingAfterBreak="0">
    <w:nsid w:val="7D55785A"/>
    <w:multiLevelType w:val="multilevel"/>
    <w:tmpl w:val="F2D2020E"/>
    <w:lvl w:ilvl="0">
      <w:start w:val="1"/>
      <w:numFmt w:val="decimal"/>
      <w:pStyle w:val="MPOCSchedule"/>
      <w:lvlText w:val="Schedule %1"/>
      <w:lvlJc w:val="left"/>
      <w:pPr>
        <w:tabs>
          <w:tab w:val="num" w:pos="1843"/>
        </w:tabs>
        <w:ind w:left="1843" w:hanging="1843"/>
      </w:pPr>
    </w:lvl>
    <w:lvl w:ilvl="1">
      <w:start w:val="2"/>
      <w:numFmt w:val="decimal"/>
      <w:lvlText w:val="%1.%2."/>
      <w:lvlJc w:val="left"/>
      <w:pPr>
        <w:tabs>
          <w:tab w:val="num" w:pos="624"/>
        </w:tabs>
        <w:ind w:left="624" w:hanging="369"/>
      </w:pPr>
    </w:lvl>
    <w:lvl w:ilvl="2">
      <w:start w:val="3"/>
      <w:numFmt w:val="lowerLetter"/>
      <w:lvlText w:val="%3)"/>
      <w:lvlJc w:val="left"/>
      <w:pPr>
        <w:tabs>
          <w:tab w:val="num" w:pos="879"/>
        </w:tabs>
        <w:ind w:left="879" w:hanging="255"/>
      </w:pPr>
    </w:lvl>
    <w:lvl w:ilvl="3">
      <w:start w:val="4"/>
      <w:numFmt w:val="bullet"/>
      <w:lvlText w:val=""/>
      <w:lvlJc w:val="left"/>
      <w:pPr>
        <w:tabs>
          <w:tab w:val="num" w:pos="1134"/>
        </w:tabs>
        <w:ind w:left="1134" w:hanging="224"/>
      </w:pPr>
      <w:rPr>
        <w:rFonts w:ascii="Symbol" w:hAnsi="Symbol" w:cs="Symbol" w:hint="default"/>
      </w:rPr>
    </w:lvl>
    <w:lvl w:ilvl="4">
      <w:start w:val="5"/>
      <w:numFmt w:val="bullet"/>
      <w:lvlText w:val=""/>
      <w:lvlJc w:val="left"/>
      <w:pPr>
        <w:tabs>
          <w:tab w:val="num" w:pos="1358"/>
        </w:tabs>
        <w:ind w:left="1358" w:hanging="224"/>
      </w:pPr>
      <w:rPr>
        <w:rFonts w:ascii="Symbol" w:hAnsi="Symbol" w:cs="Symbol" w:hint="default"/>
      </w:rPr>
    </w:lvl>
    <w:lvl w:ilvl="5">
      <w:start w:val="6"/>
      <w:numFmt w:val="bullet"/>
      <w:lvlText w:val=""/>
      <w:lvlJc w:val="left"/>
      <w:pPr>
        <w:tabs>
          <w:tab w:val="num" w:pos="1582"/>
        </w:tabs>
        <w:ind w:left="1582" w:hanging="224"/>
      </w:pPr>
      <w:rPr>
        <w:rFonts w:ascii="Symbol" w:hAnsi="Symbol" w:cs="Symbol" w:hint="default"/>
      </w:rPr>
    </w:lvl>
    <w:lvl w:ilvl="6">
      <w:start w:val="7"/>
      <w:numFmt w:val="bullet"/>
      <w:lvlText w:val=""/>
      <w:lvlJc w:val="left"/>
      <w:pPr>
        <w:tabs>
          <w:tab w:val="num" w:pos="1806"/>
        </w:tabs>
        <w:ind w:left="1806" w:hanging="224"/>
      </w:pPr>
      <w:rPr>
        <w:rFonts w:ascii="Symbol" w:hAnsi="Symbol" w:cs="Symbol" w:hint="default"/>
      </w:rPr>
    </w:lvl>
    <w:lvl w:ilvl="7">
      <w:start w:val="8"/>
      <w:numFmt w:val="bullet"/>
      <w:lvlText w:val=""/>
      <w:lvlJc w:val="left"/>
      <w:pPr>
        <w:tabs>
          <w:tab w:val="num" w:pos="2030"/>
        </w:tabs>
        <w:ind w:left="2030" w:hanging="224"/>
      </w:pPr>
      <w:rPr>
        <w:rFonts w:ascii="Symbol" w:hAnsi="Symbol" w:cs="Symbol" w:hint="default"/>
      </w:rPr>
    </w:lvl>
    <w:lvl w:ilvl="8">
      <w:start w:val="9"/>
      <w:numFmt w:val="bullet"/>
      <w:lvlText w:val=""/>
      <w:lvlJc w:val="left"/>
      <w:pPr>
        <w:tabs>
          <w:tab w:val="num" w:pos="2254"/>
        </w:tabs>
        <w:ind w:left="2254" w:hanging="224"/>
      </w:pPr>
      <w:rPr>
        <w:rFonts w:ascii="Symbol" w:hAnsi="Symbol" w:cs="Symbol" w:hint="default"/>
      </w:rPr>
    </w:lvl>
  </w:abstractNum>
  <w:abstractNum w:abstractNumId="76" w15:restartNumberingAfterBreak="0">
    <w:nsid w:val="7D8F18DA"/>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num w:numId="1">
    <w:abstractNumId w:val="8"/>
  </w:num>
  <w:num w:numId="2">
    <w:abstractNumId w:val="15"/>
  </w:num>
  <w:num w:numId="3">
    <w:abstractNumId w:val="24"/>
  </w:num>
  <w:num w:numId="4">
    <w:abstractNumId w:val="70"/>
  </w:num>
  <w:num w:numId="5">
    <w:abstractNumId w:val="52"/>
  </w:num>
  <w:num w:numId="6">
    <w:abstractNumId w:val="56"/>
  </w:num>
  <w:num w:numId="7">
    <w:abstractNumId w:val="45"/>
  </w:num>
  <w:num w:numId="8">
    <w:abstractNumId w:val="72"/>
  </w:num>
  <w:num w:numId="9">
    <w:abstractNumId w:val="55"/>
  </w:num>
  <w:num w:numId="10">
    <w:abstractNumId w:val="0"/>
  </w:num>
  <w:num w:numId="11">
    <w:abstractNumId w:val="3"/>
  </w:num>
  <w:num w:numId="12">
    <w:abstractNumId w:val="32"/>
  </w:num>
  <w:num w:numId="13">
    <w:abstractNumId w:val="4"/>
  </w:num>
  <w:num w:numId="14">
    <w:abstractNumId w:val="67"/>
  </w:num>
  <w:num w:numId="15">
    <w:abstractNumId w:val="63"/>
  </w:num>
  <w:num w:numId="16">
    <w:abstractNumId w:val="36"/>
  </w:num>
  <w:num w:numId="17">
    <w:abstractNumId w:val="42"/>
  </w:num>
  <w:num w:numId="18">
    <w:abstractNumId w:val="48"/>
  </w:num>
  <w:num w:numId="19">
    <w:abstractNumId w:val="75"/>
  </w:num>
  <w:num w:numId="20">
    <w:abstractNumId w:val="44"/>
  </w:num>
  <w:num w:numId="21">
    <w:abstractNumId w:val="30"/>
  </w:num>
  <w:num w:numId="22">
    <w:abstractNumId w:val="21"/>
  </w:num>
  <w:num w:numId="23">
    <w:abstractNumId w:val="13"/>
  </w:num>
  <w:num w:numId="24">
    <w:abstractNumId w:val="46"/>
  </w:num>
  <w:num w:numId="25">
    <w:abstractNumId w:val="53"/>
  </w:num>
  <w:num w:numId="26">
    <w:abstractNumId w:val="33"/>
  </w:num>
  <w:num w:numId="27">
    <w:abstractNumId w:val="34"/>
  </w:num>
  <w:num w:numId="28">
    <w:abstractNumId w:val="71"/>
  </w:num>
  <w:num w:numId="29">
    <w:abstractNumId w:val="65"/>
  </w:num>
  <w:num w:numId="3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num>
  <w:num w:numId="41">
    <w:abstractNumId w:val="2"/>
  </w:num>
  <w:num w:numId="42">
    <w:abstractNumId w:val="51"/>
  </w:num>
  <w:num w:numId="43">
    <w:abstractNumId w:val="76"/>
  </w:num>
  <w:num w:numId="44">
    <w:abstractNumId w:val="25"/>
  </w:num>
  <w:num w:numId="45">
    <w:abstractNumId w:val="61"/>
  </w:num>
  <w:num w:numId="46">
    <w:abstractNumId w:val="20"/>
  </w:num>
  <w:num w:numId="47">
    <w:abstractNumId w:val="17"/>
  </w:num>
  <w:num w:numId="48">
    <w:abstractNumId w:val="57"/>
  </w:num>
  <w:num w:numId="49">
    <w:abstractNumId w:val="37"/>
  </w:num>
  <w:num w:numId="50">
    <w:abstractNumId w:val="28"/>
  </w:num>
  <w:num w:numId="51">
    <w:abstractNumId w:val="74"/>
  </w:num>
  <w:num w:numId="52">
    <w:abstractNumId w:val="26"/>
  </w:num>
  <w:num w:numId="53">
    <w:abstractNumId w:val="62"/>
  </w:num>
  <w:num w:numId="54">
    <w:abstractNumId w:val="7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24"/>
  <w:drawingGridHorizontalSpacing w:val="95"/>
  <w:displayHorizontalDrawingGridEvery w:val="2"/>
  <w:displayVerticalDrawingGridEvery w:val="2"/>
  <w:noPunctuationKerning/>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ED"/>
    <w:rsid w:val="000003A6"/>
    <w:rsid w:val="00000C9B"/>
    <w:rsid w:val="00001F0C"/>
    <w:rsid w:val="0000207C"/>
    <w:rsid w:val="00002370"/>
    <w:rsid w:val="00002AEA"/>
    <w:rsid w:val="00004816"/>
    <w:rsid w:val="00004AB8"/>
    <w:rsid w:val="00004CBF"/>
    <w:rsid w:val="000051D4"/>
    <w:rsid w:val="000054D2"/>
    <w:rsid w:val="0000567E"/>
    <w:rsid w:val="000061CC"/>
    <w:rsid w:val="0000688B"/>
    <w:rsid w:val="00006FD4"/>
    <w:rsid w:val="00010085"/>
    <w:rsid w:val="000102B1"/>
    <w:rsid w:val="00010523"/>
    <w:rsid w:val="0001075F"/>
    <w:rsid w:val="0001146A"/>
    <w:rsid w:val="00011BFB"/>
    <w:rsid w:val="00013559"/>
    <w:rsid w:val="00013BEC"/>
    <w:rsid w:val="00013E93"/>
    <w:rsid w:val="00014C1E"/>
    <w:rsid w:val="00015D12"/>
    <w:rsid w:val="0001740B"/>
    <w:rsid w:val="00017812"/>
    <w:rsid w:val="00017E2F"/>
    <w:rsid w:val="0002006F"/>
    <w:rsid w:val="00021502"/>
    <w:rsid w:val="00021C4C"/>
    <w:rsid w:val="00021E69"/>
    <w:rsid w:val="000220EE"/>
    <w:rsid w:val="00022143"/>
    <w:rsid w:val="00022204"/>
    <w:rsid w:val="00022328"/>
    <w:rsid w:val="00022498"/>
    <w:rsid w:val="00022EED"/>
    <w:rsid w:val="0002346F"/>
    <w:rsid w:val="00023AB6"/>
    <w:rsid w:val="00023B0A"/>
    <w:rsid w:val="00023D26"/>
    <w:rsid w:val="0002461E"/>
    <w:rsid w:val="00024BDE"/>
    <w:rsid w:val="00025077"/>
    <w:rsid w:val="0002518D"/>
    <w:rsid w:val="00025FE0"/>
    <w:rsid w:val="00026037"/>
    <w:rsid w:val="00026206"/>
    <w:rsid w:val="000266EB"/>
    <w:rsid w:val="000268D2"/>
    <w:rsid w:val="00027779"/>
    <w:rsid w:val="00027A84"/>
    <w:rsid w:val="00030185"/>
    <w:rsid w:val="000303B2"/>
    <w:rsid w:val="00031C5E"/>
    <w:rsid w:val="00031E96"/>
    <w:rsid w:val="000324B2"/>
    <w:rsid w:val="000326BB"/>
    <w:rsid w:val="00033125"/>
    <w:rsid w:val="00033586"/>
    <w:rsid w:val="0003380B"/>
    <w:rsid w:val="00033FD5"/>
    <w:rsid w:val="000343FB"/>
    <w:rsid w:val="00034C7C"/>
    <w:rsid w:val="00035092"/>
    <w:rsid w:val="00035D1A"/>
    <w:rsid w:val="0003600E"/>
    <w:rsid w:val="000360CB"/>
    <w:rsid w:val="0003704D"/>
    <w:rsid w:val="000371CF"/>
    <w:rsid w:val="000373B2"/>
    <w:rsid w:val="00037E5A"/>
    <w:rsid w:val="00042E1E"/>
    <w:rsid w:val="00043795"/>
    <w:rsid w:val="00043F58"/>
    <w:rsid w:val="000443EE"/>
    <w:rsid w:val="000451CF"/>
    <w:rsid w:val="0004579A"/>
    <w:rsid w:val="000457AF"/>
    <w:rsid w:val="00046790"/>
    <w:rsid w:val="000468A0"/>
    <w:rsid w:val="000471EA"/>
    <w:rsid w:val="00047316"/>
    <w:rsid w:val="000479B2"/>
    <w:rsid w:val="00047B3F"/>
    <w:rsid w:val="0005091B"/>
    <w:rsid w:val="00050A6C"/>
    <w:rsid w:val="00050E1C"/>
    <w:rsid w:val="0005168C"/>
    <w:rsid w:val="00051ACA"/>
    <w:rsid w:val="00051BA7"/>
    <w:rsid w:val="00051D90"/>
    <w:rsid w:val="000521CD"/>
    <w:rsid w:val="00052CA6"/>
    <w:rsid w:val="00052CDA"/>
    <w:rsid w:val="00053285"/>
    <w:rsid w:val="0005377D"/>
    <w:rsid w:val="00053CEB"/>
    <w:rsid w:val="00053D30"/>
    <w:rsid w:val="00053D3F"/>
    <w:rsid w:val="00054734"/>
    <w:rsid w:val="000555C3"/>
    <w:rsid w:val="000557A4"/>
    <w:rsid w:val="00055C13"/>
    <w:rsid w:val="00056358"/>
    <w:rsid w:val="000567F9"/>
    <w:rsid w:val="00056BFE"/>
    <w:rsid w:val="00057847"/>
    <w:rsid w:val="000579F3"/>
    <w:rsid w:val="00057BC8"/>
    <w:rsid w:val="000601CE"/>
    <w:rsid w:val="00060273"/>
    <w:rsid w:val="00060434"/>
    <w:rsid w:val="000608E3"/>
    <w:rsid w:val="00060A00"/>
    <w:rsid w:val="00061536"/>
    <w:rsid w:val="00062680"/>
    <w:rsid w:val="00062E5B"/>
    <w:rsid w:val="0006301B"/>
    <w:rsid w:val="000635F9"/>
    <w:rsid w:val="00063EAF"/>
    <w:rsid w:val="00064A79"/>
    <w:rsid w:val="00065616"/>
    <w:rsid w:val="00066039"/>
    <w:rsid w:val="0006632C"/>
    <w:rsid w:val="0006670A"/>
    <w:rsid w:val="0006707A"/>
    <w:rsid w:val="00067B4C"/>
    <w:rsid w:val="0007024B"/>
    <w:rsid w:val="00070310"/>
    <w:rsid w:val="000706DB"/>
    <w:rsid w:val="000708D0"/>
    <w:rsid w:val="000708FF"/>
    <w:rsid w:val="00071341"/>
    <w:rsid w:val="000715DF"/>
    <w:rsid w:val="00072417"/>
    <w:rsid w:val="000728AF"/>
    <w:rsid w:val="00073F5F"/>
    <w:rsid w:val="00073F86"/>
    <w:rsid w:val="00074796"/>
    <w:rsid w:val="0007501E"/>
    <w:rsid w:val="0007583A"/>
    <w:rsid w:val="000758AF"/>
    <w:rsid w:val="000770E9"/>
    <w:rsid w:val="00082540"/>
    <w:rsid w:val="00082C40"/>
    <w:rsid w:val="00082E43"/>
    <w:rsid w:val="0008422E"/>
    <w:rsid w:val="00085034"/>
    <w:rsid w:val="0008604A"/>
    <w:rsid w:val="00086E97"/>
    <w:rsid w:val="00086EFB"/>
    <w:rsid w:val="00087065"/>
    <w:rsid w:val="00087445"/>
    <w:rsid w:val="00087C59"/>
    <w:rsid w:val="00090B7C"/>
    <w:rsid w:val="00090EC3"/>
    <w:rsid w:val="00091078"/>
    <w:rsid w:val="0009117E"/>
    <w:rsid w:val="000913DD"/>
    <w:rsid w:val="00091672"/>
    <w:rsid w:val="00094940"/>
    <w:rsid w:val="00094A9F"/>
    <w:rsid w:val="00094C1D"/>
    <w:rsid w:val="00094CEC"/>
    <w:rsid w:val="00095193"/>
    <w:rsid w:val="000956CA"/>
    <w:rsid w:val="00096248"/>
    <w:rsid w:val="000967CF"/>
    <w:rsid w:val="00096DC6"/>
    <w:rsid w:val="000977FF"/>
    <w:rsid w:val="00097FB3"/>
    <w:rsid w:val="000A002D"/>
    <w:rsid w:val="000A0910"/>
    <w:rsid w:val="000A1A65"/>
    <w:rsid w:val="000A241D"/>
    <w:rsid w:val="000A244C"/>
    <w:rsid w:val="000A2691"/>
    <w:rsid w:val="000A2C66"/>
    <w:rsid w:val="000A2EA7"/>
    <w:rsid w:val="000A2EC2"/>
    <w:rsid w:val="000A3605"/>
    <w:rsid w:val="000A44BF"/>
    <w:rsid w:val="000A4CF5"/>
    <w:rsid w:val="000A517E"/>
    <w:rsid w:val="000A5FB6"/>
    <w:rsid w:val="000A60F8"/>
    <w:rsid w:val="000A7043"/>
    <w:rsid w:val="000A7987"/>
    <w:rsid w:val="000A7BF5"/>
    <w:rsid w:val="000A7ED5"/>
    <w:rsid w:val="000B0B7F"/>
    <w:rsid w:val="000B12C1"/>
    <w:rsid w:val="000B1BBF"/>
    <w:rsid w:val="000B1C6C"/>
    <w:rsid w:val="000B2002"/>
    <w:rsid w:val="000B2FEF"/>
    <w:rsid w:val="000B30D7"/>
    <w:rsid w:val="000B483A"/>
    <w:rsid w:val="000B4929"/>
    <w:rsid w:val="000B5634"/>
    <w:rsid w:val="000B5B19"/>
    <w:rsid w:val="000B7D50"/>
    <w:rsid w:val="000C01D8"/>
    <w:rsid w:val="000C1A00"/>
    <w:rsid w:val="000C1C09"/>
    <w:rsid w:val="000C2395"/>
    <w:rsid w:val="000C2883"/>
    <w:rsid w:val="000C32DE"/>
    <w:rsid w:val="000C39E5"/>
    <w:rsid w:val="000C3B48"/>
    <w:rsid w:val="000C3C1A"/>
    <w:rsid w:val="000C3D34"/>
    <w:rsid w:val="000C3FAC"/>
    <w:rsid w:val="000C48AB"/>
    <w:rsid w:val="000C4F52"/>
    <w:rsid w:val="000C4FBD"/>
    <w:rsid w:val="000C573D"/>
    <w:rsid w:val="000C5A0B"/>
    <w:rsid w:val="000C7139"/>
    <w:rsid w:val="000C7C58"/>
    <w:rsid w:val="000D0154"/>
    <w:rsid w:val="000D07FF"/>
    <w:rsid w:val="000D080A"/>
    <w:rsid w:val="000D0D13"/>
    <w:rsid w:val="000D22A2"/>
    <w:rsid w:val="000D23AA"/>
    <w:rsid w:val="000D2B81"/>
    <w:rsid w:val="000D2CAD"/>
    <w:rsid w:val="000D3C43"/>
    <w:rsid w:val="000D40C4"/>
    <w:rsid w:val="000D42D5"/>
    <w:rsid w:val="000D4AB7"/>
    <w:rsid w:val="000D4F27"/>
    <w:rsid w:val="000D6A5F"/>
    <w:rsid w:val="000D7138"/>
    <w:rsid w:val="000D737B"/>
    <w:rsid w:val="000D7E29"/>
    <w:rsid w:val="000E0C63"/>
    <w:rsid w:val="000E0FCC"/>
    <w:rsid w:val="000E15CF"/>
    <w:rsid w:val="000E2206"/>
    <w:rsid w:val="000E223E"/>
    <w:rsid w:val="000E4867"/>
    <w:rsid w:val="000E4870"/>
    <w:rsid w:val="000E53D2"/>
    <w:rsid w:val="000E5673"/>
    <w:rsid w:val="000E5D27"/>
    <w:rsid w:val="000E5F8A"/>
    <w:rsid w:val="000E7190"/>
    <w:rsid w:val="000E7444"/>
    <w:rsid w:val="000E7DC2"/>
    <w:rsid w:val="000F0E7A"/>
    <w:rsid w:val="000F1E7D"/>
    <w:rsid w:val="000F2891"/>
    <w:rsid w:val="000F2A7C"/>
    <w:rsid w:val="000F2FA5"/>
    <w:rsid w:val="000F343C"/>
    <w:rsid w:val="000F3D10"/>
    <w:rsid w:val="000F4926"/>
    <w:rsid w:val="000F4A34"/>
    <w:rsid w:val="000F5004"/>
    <w:rsid w:val="000F5336"/>
    <w:rsid w:val="000F55C1"/>
    <w:rsid w:val="000F58B6"/>
    <w:rsid w:val="000F5BBB"/>
    <w:rsid w:val="000F5E2C"/>
    <w:rsid w:val="000F5E9C"/>
    <w:rsid w:val="000F7868"/>
    <w:rsid w:val="000F7AD7"/>
    <w:rsid w:val="0010013D"/>
    <w:rsid w:val="00100B6D"/>
    <w:rsid w:val="00100D41"/>
    <w:rsid w:val="00101E7A"/>
    <w:rsid w:val="00101FDC"/>
    <w:rsid w:val="0010270D"/>
    <w:rsid w:val="001028E8"/>
    <w:rsid w:val="00103C3E"/>
    <w:rsid w:val="00103EC5"/>
    <w:rsid w:val="001042D8"/>
    <w:rsid w:val="0010443E"/>
    <w:rsid w:val="00104B1F"/>
    <w:rsid w:val="00104CB6"/>
    <w:rsid w:val="00104D7F"/>
    <w:rsid w:val="00104DE6"/>
    <w:rsid w:val="0010546C"/>
    <w:rsid w:val="00105E33"/>
    <w:rsid w:val="001060F7"/>
    <w:rsid w:val="00106C6D"/>
    <w:rsid w:val="00106F90"/>
    <w:rsid w:val="001071C8"/>
    <w:rsid w:val="001076B5"/>
    <w:rsid w:val="00110943"/>
    <w:rsid w:val="001118A5"/>
    <w:rsid w:val="00112194"/>
    <w:rsid w:val="00112347"/>
    <w:rsid w:val="00112C6B"/>
    <w:rsid w:val="001136B8"/>
    <w:rsid w:val="001139F7"/>
    <w:rsid w:val="0011408C"/>
    <w:rsid w:val="001141FC"/>
    <w:rsid w:val="00114C29"/>
    <w:rsid w:val="00114DF4"/>
    <w:rsid w:val="00115472"/>
    <w:rsid w:val="00115A4E"/>
    <w:rsid w:val="00115E4D"/>
    <w:rsid w:val="00116D35"/>
    <w:rsid w:val="00117BAF"/>
    <w:rsid w:val="00120B61"/>
    <w:rsid w:val="00120E22"/>
    <w:rsid w:val="001212C4"/>
    <w:rsid w:val="0012140C"/>
    <w:rsid w:val="001215EC"/>
    <w:rsid w:val="00121A10"/>
    <w:rsid w:val="00121CA8"/>
    <w:rsid w:val="0012270A"/>
    <w:rsid w:val="0012272D"/>
    <w:rsid w:val="00122EDB"/>
    <w:rsid w:val="00123D05"/>
    <w:rsid w:val="00123FAB"/>
    <w:rsid w:val="0012490E"/>
    <w:rsid w:val="00124D01"/>
    <w:rsid w:val="00125061"/>
    <w:rsid w:val="00125A6B"/>
    <w:rsid w:val="00126B76"/>
    <w:rsid w:val="00126DDD"/>
    <w:rsid w:val="001274D8"/>
    <w:rsid w:val="00127896"/>
    <w:rsid w:val="00127C0F"/>
    <w:rsid w:val="001303B5"/>
    <w:rsid w:val="001307BC"/>
    <w:rsid w:val="0013098F"/>
    <w:rsid w:val="001319C3"/>
    <w:rsid w:val="001327B7"/>
    <w:rsid w:val="00133683"/>
    <w:rsid w:val="0013390D"/>
    <w:rsid w:val="00134103"/>
    <w:rsid w:val="001345BF"/>
    <w:rsid w:val="001349C4"/>
    <w:rsid w:val="00135181"/>
    <w:rsid w:val="001359C2"/>
    <w:rsid w:val="00135D9B"/>
    <w:rsid w:val="00136826"/>
    <w:rsid w:val="00137AB2"/>
    <w:rsid w:val="00137C79"/>
    <w:rsid w:val="00137DF0"/>
    <w:rsid w:val="001400F6"/>
    <w:rsid w:val="001402F9"/>
    <w:rsid w:val="001407F0"/>
    <w:rsid w:val="00140AC6"/>
    <w:rsid w:val="00140B12"/>
    <w:rsid w:val="00140FA9"/>
    <w:rsid w:val="001414BC"/>
    <w:rsid w:val="001426C3"/>
    <w:rsid w:val="00142933"/>
    <w:rsid w:val="00143052"/>
    <w:rsid w:val="00144B80"/>
    <w:rsid w:val="00144E10"/>
    <w:rsid w:val="00144FD0"/>
    <w:rsid w:val="0014575C"/>
    <w:rsid w:val="0014606B"/>
    <w:rsid w:val="00146568"/>
    <w:rsid w:val="00146BF4"/>
    <w:rsid w:val="001470D5"/>
    <w:rsid w:val="001472B7"/>
    <w:rsid w:val="00147383"/>
    <w:rsid w:val="001474F4"/>
    <w:rsid w:val="001474F8"/>
    <w:rsid w:val="00147E72"/>
    <w:rsid w:val="001501AD"/>
    <w:rsid w:val="00150462"/>
    <w:rsid w:val="001513CB"/>
    <w:rsid w:val="00151E09"/>
    <w:rsid w:val="001520BB"/>
    <w:rsid w:val="00152124"/>
    <w:rsid w:val="00152336"/>
    <w:rsid w:val="001525D0"/>
    <w:rsid w:val="00152887"/>
    <w:rsid w:val="00152BBE"/>
    <w:rsid w:val="001543AC"/>
    <w:rsid w:val="001543E7"/>
    <w:rsid w:val="0015460A"/>
    <w:rsid w:val="001549A3"/>
    <w:rsid w:val="0015521A"/>
    <w:rsid w:val="00155812"/>
    <w:rsid w:val="0015582E"/>
    <w:rsid w:val="00155909"/>
    <w:rsid w:val="00156445"/>
    <w:rsid w:val="001564A4"/>
    <w:rsid w:val="0015754C"/>
    <w:rsid w:val="00157C59"/>
    <w:rsid w:val="00160722"/>
    <w:rsid w:val="001607A9"/>
    <w:rsid w:val="00160C95"/>
    <w:rsid w:val="0016110E"/>
    <w:rsid w:val="00161908"/>
    <w:rsid w:val="00161931"/>
    <w:rsid w:val="00161D01"/>
    <w:rsid w:val="00161EF9"/>
    <w:rsid w:val="00162933"/>
    <w:rsid w:val="00162BA5"/>
    <w:rsid w:val="00162E23"/>
    <w:rsid w:val="00162F1D"/>
    <w:rsid w:val="00163939"/>
    <w:rsid w:val="001642F3"/>
    <w:rsid w:val="00164A6D"/>
    <w:rsid w:val="00165882"/>
    <w:rsid w:val="001676BD"/>
    <w:rsid w:val="001677CE"/>
    <w:rsid w:val="00167A91"/>
    <w:rsid w:val="00167DDF"/>
    <w:rsid w:val="00167E8A"/>
    <w:rsid w:val="001707E4"/>
    <w:rsid w:val="00170A87"/>
    <w:rsid w:val="00171844"/>
    <w:rsid w:val="00171A83"/>
    <w:rsid w:val="00172519"/>
    <w:rsid w:val="00172915"/>
    <w:rsid w:val="00172FAD"/>
    <w:rsid w:val="00173AB8"/>
    <w:rsid w:val="00174CF6"/>
    <w:rsid w:val="00174DE8"/>
    <w:rsid w:val="001761C6"/>
    <w:rsid w:val="0017669B"/>
    <w:rsid w:val="00177095"/>
    <w:rsid w:val="001777BB"/>
    <w:rsid w:val="00177E5D"/>
    <w:rsid w:val="001818DC"/>
    <w:rsid w:val="00181FDD"/>
    <w:rsid w:val="00182804"/>
    <w:rsid w:val="00182A58"/>
    <w:rsid w:val="001830F0"/>
    <w:rsid w:val="00183E69"/>
    <w:rsid w:val="00185FE9"/>
    <w:rsid w:val="001867D2"/>
    <w:rsid w:val="001867E0"/>
    <w:rsid w:val="00186E1B"/>
    <w:rsid w:val="00187B7F"/>
    <w:rsid w:val="0019020A"/>
    <w:rsid w:val="00190CBD"/>
    <w:rsid w:val="00191089"/>
    <w:rsid w:val="00191436"/>
    <w:rsid w:val="00191439"/>
    <w:rsid w:val="00191663"/>
    <w:rsid w:val="00191E3A"/>
    <w:rsid w:val="00193173"/>
    <w:rsid w:val="00193427"/>
    <w:rsid w:val="0019473A"/>
    <w:rsid w:val="00194B8F"/>
    <w:rsid w:val="00194F77"/>
    <w:rsid w:val="0019507C"/>
    <w:rsid w:val="001955D3"/>
    <w:rsid w:val="00195DDC"/>
    <w:rsid w:val="00196095"/>
    <w:rsid w:val="001961FE"/>
    <w:rsid w:val="00196ED6"/>
    <w:rsid w:val="0019790C"/>
    <w:rsid w:val="001A0803"/>
    <w:rsid w:val="001A0B94"/>
    <w:rsid w:val="001A0ECD"/>
    <w:rsid w:val="001A0FE1"/>
    <w:rsid w:val="001A1344"/>
    <w:rsid w:val="001A1451"/>
    <w:rsid w:val="001A2889"/>
    <w:rsid w:val="001A2959"/>
    <w:rsid w:val="001A2A0A"/>
    <w:rsid w:val="001A35C6"/>
    <w:rsid w:val="001A38A8"/>
    <w:rsid w:val="001A3D2B"/>
    <w:rsid w:val="001A411A"/>
    <w:rsid w:val="001A49C6"/>
    <w:rsid w:val="001A4AE9"/>
    <w:rsid w:val="001A4E4C"/>
    <w:rsid w:val="001A617B"/>
    <w:rsid w:val="001A6660"/>
    <w:rsid w:val="001A6847"/>
    <w:rsid w:val="001A71B6"/>
    <w:rsid w:val="001A76B7"/>
    <w:rsid w:val="001A77CD"/>
    <w:rsid w:val="001B0493"/>
    <w:rsid w:val="001B049F"/>
    <w:rsid w:val="001B06C1"/>
    <w:rsid w:val="001B0E0D"/>
    <w:rsid w:val="001B1751"/>
    <w:rsid w:val="001B1949"/>
    <w:rsid w:val="001B2406"/>
    <w:rsid w:val="001B281B"/>
    <w:rsid w:val="001B2C69"/>
    <w:rsid w:val="001B3068"/>
    <w:rsid w:val="001B39E5"/>
    <w:rsid w:val="001B3D0A"/>
    <w:rsid w:val="001B419D"/>
    <w:rsid w:val="001B4330"/>
    <w:rsid w:val="001B484F"/>
    <w:rsid w:val="001B57DD"/>
    <w:rsid w:val="001B7424"/>
    <w:rsid w:val="001C078C"/>
    <w:rsid w:val="001C2783"/>
    <w:rsid w:val="001C2B42"/>
    <w:rsid w:val="001C31E7"/>
    <w:rsid w:val="001C4C1D"/>
    <w:rsid w:val="001C5425"/>
    <w:rsid w:val="001C5686"/>
    <w:rsid w:val="001C5E07"/>
    <w:rsid w:val="001C63D1"/>
    <w:rsid w:val="001C733F"/>
    <w:rsid w:val="001C76EF"/>
    <w:rsid w:val="001C7873"/>
    <w:rsid w:val="001C78F0"/>
    <w:rsid w:val="001D0006"/>
    <w:rsid w:val="001D0140"/>
    <w:rsid w:val="001D0609"/>
    <w:rsid w:val="001D19F6"/>
    <w:rsid w:val="001D2018"/>
    <w:rsid w:val="001D2B28"/>
    <w:rsid w:val="001D3496"/>
    <w:rsid w:val="001D39FB"/>
    <w:rsid w:val="001D3CCE"/>
    <w:rsid w:val="001D46B9"/>
    <w:rsid w:val="001D4DE5"/>
    <w:rsid w:val="001D53AB"/>
    <w:rsid w:val="001D56FA"/>
    <w:rsid w:val="001D5ACA"/>
    <w:rsid w:val="001D6BDE"/>
    <w:rsid w:val="001D7672"/>
    <w:rsid w:val="001D7E63"/>
    <w:rsid w:val="001E0261"/>
    <w:rsid w:val="001E0896"/>
    <w:rsid w:val="001E089D"/>
    <w:rsid w:val="001E0C59"/>
    <w:rsid w:val="001E1025"/>
    <w:rsid w:val="001E14D2"/>
    <w:rsid w:val="001E2008"/>
    <w:rsid w:val="001E2123"/>
    <w:rsid w:val="001E21EA"/>
    <w:rsid w:val="001E2B4E"/>
    <w:rsid w:val="001E3864"/>
    <w:rsid w:val="001E5B6E"/>
    <w:rsid w:val="001E5FF7"/>
    <w:rsid w:val="001E78F2"/>
    <w:rsid w:val="001E7F8F"/>
    <w:rsid w:val="001F03C4"/>
    <w:rsid w:val="001F0743"/>
    <w:rsid w:val="001F12CD"/>
    <w:rsid w:val="001F18E8"/>
    <w:rsid w:val="001F1B83"/>
    <w:rsid w:val="001F2E7A"/>
    <w:rsid w:val="001F3227"/>
    <w:rsid w:val="001F4721"/>
    <w:rsid w:val="001F4E6A"/>
    <w:rsid w:val="001F51BF"/>
    <w:rsid w:val="001F6D2E"/>
    <w:rsid w:val="001F71E0"/>
    <w:rsid w:val="001F7949"/>
    <w:rsid w:val="001F7EE9"/>
    <w:rsid w:val="00200677"/>
    <w:rsid w:val="00200B39"/>
    <w:rsid w:val="00200F1D"/>
    <w:rsid w:val="00201186"/>
    <w:rsid w:val="002012A6"/>
    <w:rsid w:val="00201529"/>
    <w:rsid w:val="00201A31"/>
    <w:rsid w:val="00202D86"/>
    <w:rsid w:val="002035DD"/>
    <w:rsid w:val="00203800"/>
    <w:rsid w:val="002040C0"/>
    <w:rsid w:val="00204239"/>
    <w:rsid w:val="002049B3"/>
    <w:rsid w:val="00204A82"/>
    <w:rsid w:val="002057A3"/>
    <w:rsid w:val="00205A4B"/>
    <w:rsid w:val="00205ADF"/>
    <w:rsid w:val="00206731"/>
    <w:rsid w:val="002070DD"/>
    <w:rsid w:val="002070E4"/>
    <w:rsid w:val="00207252"/>
    <w:rsid w:val="0020799F"/>
    <w:rsid w:val="002079D3"/>
    <w:rsid w:val="00207D20"/>
    <w:rsid w:val="00207E3F"/>
    <w:rsid w:val="00210797"/>
    <w:rsid w:val="00211E1A"/>
    <w:rsid w:val="00212557"/>
    <w:rsid w:val="0021277D"/>
    <w:rsid w:val="0021370E"/>
    <w:rsid w:val="0021462F"/>
    <w:rsid w:val="002158D3"/>
    <w:rsid w:val="002165AF"/>
    <w:rsid w:val="00216A3E"/>
    <w:rsid w:val="00216FF6"/>
    <w:rsid w:val="002170C9"/>
    <w:rsid w:val="0021723D"/>
    <w:rsid w:val="00217A70"/>
    <w:rsid w:val="0022038A"/>
    <w:rsid w:val="00220D3C"/>
    <w:rsid w:val="002213D3"/>
    <w:rsid w:val="00221D48"/>
    <w:rsid w:val="00222765"/>
    <w:rsid w:val="002228EA"/>
    <w:rsid w:val="002229C5"/>
    <w:rsid w:val="00222A2B"/>
    <w:rsid w:val="00222B07"/>
    <w:rsid w:val="00222E9A"/>
    <w:rsid w:val="002235EC"/>
    <w:rsid w:val="002236CE"/>
    <w:rsid w:val="00223D8C"/>
    <w:rsid w:val="0022433D"/>
    <w:rsid w:val="002248A7"/>
    <w:rsid w:val="00225199"/>
    <w:rsid w:val="00225266"/>
    <w:rsid w:val="002255C4"/>
    <w:rsid w:val="002255DE"/>
    <w:rsid w:val="00225BFE"/>
    <w:rsid w:val="002260AF"/>
    <w:rsid w:val="002265FA"/>
    <w:rsid w:val="00226AF5"/>
    <w:rsid w:val="00226EDB"/>
    <w:rsid w:val="00227E83"/>
    <w:rsid w:val="002302B2"/>
    <w:rsid w:val="00230941"/>
    <w:rsid w:val="00230F2B"/>
    <w:rsid w:val="00231564"/>
    <w:rsid w:val="0023164C"/>
    <w:rsid w:val="00231974"/>
    <w:rsid w:val="00232628"/>
    <w:rsid w:val="00232B01"/>
    <w:rsid w:val="00232B19"/>
    <w:rsid w:val="00232E2E"/>
    <w:rsid w:val="00232E31"/>
    <w:rsid w:val="00232E90"/>
    <w:rsid w:val="0023302C"/>
    <w:rsid w:val="00233072"/>
    <w:rsid w:val="002330AB"/>
    <w:rsid w:val="002332FE"/>
    <w:rsid w:val="00233328"/>
    <w:rsid w:val="0023353F"/>
    <w:rsid w:val="00233551"/>
    <w:rsid w:val="00233774"/>
    <w:rsid w:val="00233A2D"/>
    <w:rsid w:val="00233EF6"/>
    <w:rsid w:val="00233FFD"/>
    <w:rsid w:val="00234B3E"/>
    <w:rsid w:val="002355D8"/>
    <w:rsid w:val="00236958"/>
    <w:rsid w:val="00236D8C"/>
    <w:rsid w:val="002371C7"/>
    <w:rsid w:val="002400AE"/>
    <w:rsid w:val="00240FE8"/>
    <w:rsid w:val="002421A6"/>
    <w:rsid w:val="002421E4"/>
    <w:rsid w:val="00243408"/>
    <w:rsid w:val="00244321"/>
    <w:rsid w:val="00244ACE"/>
    <w:rsid w:val="00244C8B"/>
    <w:rsid w:val="00244D6D"/>
    <w:rsid w:val="00245F53"/>
    <w:rsid w:val="002466C5"/>
    <w:rsid w:val="00247012"/>
    <w:rsid w:val="00247085"/>
    <w:rsid w:val="00247960"/>
    <w:rsid w:val="00247A87"/>
    <w:rsid w:val="00247F5C"/>
    <w:rsid w:val="00251639"/>
    <w:rsid w:val="00251C43"/>
    <w:rsid w:val="00251F7A"/>
    <w:rsid w:val="00252047"/>
    <w:rsid w:val="0025215E"/>
    <w:rsid w:val="0025314B"/>
    <w:rsid w:val="00253726"/>
    <w:rsid w:val="002540FF"/>
    <w:rsid w:val="00254357"/>
    <w:rsid w:val="00254FEB"/>
    <w:rsid w:val="00255539"/>
    <w:rsid w:val="0025568E"/>
    <w:rsid w:val="0025596B"/>
    <w:rsid w:val="00255C1E"/>
    <w:rsid w:val="00255E52"/>
    <w:rsid w:val="00256183"/>
    <w:rsid w:val="00256276"/>
    <w:rsid w:val="002564E9"/>
    <w:rsid w:val="00256957"/>
    <w:rsid w:val="00256E51"/>
    <w:rsid w:val="002572D2"/>
    <w:rsid w:val="002575C8"/>
    <w:rsid w:val="00257E94"/>
    <w:rsid w:val="00257EB7"/>
    <w:rsid w:val="002604DA"/>
    <w:rsid w:val="00261271"/>
    <w:rsid w:val="00261C67"/>
    <w:rsid w:val="00261E60"/>
    <w:rsid w:val="00261EBB"/>
    <w:rsid w:val="00261FE7"/>
    <w:rsid w:val="00262130"/>
    <w:rsid w:val="0026224D"/>
    <w:rsid w:val="0026258A"/>
    <w:rsid w:val="0026268C"/>
    <w:rsid w:val="00262D0B"/>
    <w:rsid w:val="00262F45"/>
    <w:rsid w:val="002634DC"/>
    <w:rsid w:val="00263764"/>
    <w:rsid w:val="00264833"/>
    <w:rsid w:val="002655AE"/>
    <w:rsid w:val="0026701E"/>
    <w:rsid w:val="00270419"/>
    <w:rsid w:val="002705A3"/>
    <w:rsid w:val="002723B2"/>
    <w:rsid w:val="002726BA"/>
    <w:rsid w:val="0027469A"/>
    <w:rsid w:val="002749AA"/>
    <w:rsid w:val="00274BE4"/>
    <w:rsid w:val="00274EC1"/>
    <w:rsid w:val="00274F1A"/>
    <w:rsid w:val="0027510E"/>
    <w:rsid w:val="0027512E"/>
    <w:rsid w:val="00275547"/>
    <w:rsid w:val="002757A5"/>
    <w:rsid w:val="00275C14"/>
    <w:rsid w:val="002765E6"/>
    <w:rsid w:val="00276CE7"/>
    <w:rsid w:val="00277178"/>
    <w:rsid w:val="00277E05"/>
    <w:rsid w:val="00280209"/>
    <w:rsid w:val="00280A35"/>
    <w:rsid w:val="00280B66"/>
    <w:rsid w:val="0028101E"/>
    <w:rsid w:val="00281B65"/>
    <w:rsid w:val="00281BBF"/>
    <w:rsid w:val="00281D2A"/>
    <w:rsid w:val="00281F11"/>
    <w:rsid w:val="00283695"/>
    <w:rsid w:val="00284184"/>
    <w:rsid w:val="0028479E"/>
    <w:rsid w:val="0028798D"/>
    <w:rsid w:val="0029013A"/>
    <w:rsid w:val="0029082C"/>
    <w:rsid w:val="00290A0B"/>
    <w:rsid w:val="00290BD4"/>
    <w:rsid w:val="00291019"/>
    <w:rsid w:val="00291597"/>
    <w:rsid w:val="00292FA1"/>
    <w:rsid w:val="0029347B"/>
    <w:rsid w:val="00293CB0"/>
    <w:rsid w:val="00293D43"/>
    <w:rsid w:val="00294691"/>
    <w:rsid w:val="002947F1"/>
    <w:rsid w:val="00294F42"/>
    <w:rsid w:val="002951BA"/>
    <w:rsid w:val="002954F8"/>
    <w:rsid w:val="002970A6"/>
    <w:rsid w:val="00297353"/>
    <w:rsid w:val="00297367"/>
    <w:rsid w:val="002975BC"/>
    <w:rsid w:val="002A047F"/>
    <w:rsid w:val="002A13B8"/>
    <w:rsid w:val="002A168F"/>
    <w:rsid w:val="002A1969"/>
    <w:rsid w:val="002A21B6"/>
    <w:rsid w:val="002A2D5E"/>
    <w:rsid w:val="002A34F9"/>
    <w:rsid w:val="002A3630"/>
    <w:rsid w:val="002A370E"/>
    <w:rsid w:val="002A401C"/>
    <w:rsid w:val="002A42B9"/>
    <w:rsid w:val="002A46F4"/>
    <w:rsid w:val="002A545D"/>
    <w:rsid w:val="002A5A47"/>
    <w:rsid w:val="002A5E0D"/>
    <w:rsid w:val="002A5EF0"/>
    <w:rsid w:val="002B02BB"/>
    <w:rsid w:val="002B177B"/>
    <w:rsid w:val="002B22D8"/>
    <w:rsid w:val="002B23ED"/>
    <w:rsid w:val="002B31D3"/>
    <w:rsid w:val="002B4688"/>
    <w:rsid w:val="002B4782"/>
    <w:rsid w:val="002B57DC"/>
    <w:rsid w:val="002B6866"/>
    <w:rsid w:val="002B6981"/>
    <w:rsid w:val="002B755A"/>
    <w:rsid w:val="002B7864"/>
    <w:rsid w:val="002B788A"/>
    <w:rsid w:val="002B78EE"/>
    <w:rsid w:val="002C0658"/>
    <w:rsid w:val="002C0951"/>
    <w:rsid w:val="002C0F55"/>
    <w:rsid w:val="002C1C64"/>
    <w:rsid w:val="002C2209"/>
    <w:rsid w:val="002C2BD3"/>
    <w:rsid w:val="002C3935"/>
    <w:rsid w:val="002C490F"/>
    <w:rsid w:val="002C52BD"/>
    <w:rsid w:val="002C535A"/>
    <w:rsid w:val="002C5AE7"/>
    <w:rsid w:val="002C6EEF"/>
    <w:rsid w:val="002C7588"/>
    <w:rsid w:val="002D085C"/>
    <w:rsid w:val="002D0A2D"/>
    <w:rsid w:val="002D1206"/>
    <w:rsid w:val="002D269F"/>
    <w:rsid w:val="002D3349"/>
    <w:rsid w:val="002D34D0"/>
    <w:rsid w:val="002D46B1"/>
    <w:rsid w:val="002D4850"/>
    <w:rsid w:val="002D4CD0"/>
    <w:rsid w:val="002D4D74"/>
    <w:rsid w:val="002D52F7"/>
    <w:rsid w:val="002D5944"/>
    <w:rsid w:val="002D59C4"/>
    <w:rsid w:val="002D65D5"/>
    <w:rsid w:val="002D6900"/>
    <w:rsid w:val="002D72B4"/>
    <w:rsid w:val="002D7FB5"/>
    <w:rsid w:val="002E0275"/>
    <w:rsid w:val="002E074D"/>
    <w:rsid w:val="002E0D58"/>
    <w:rsid w:val="002E1B08"/>
    <w:rsid w:val="002E25AD"/>
    <w:rsid w:val="002E2651"/>
    <w:rsid w:val="002E29E8"/>
    <w:rsid w:val="002E2F95"/>
    <w:rsid w:val="002E341B"/>
    <w:rsid w:val="002E41C9"/>
    <w:rsid w:val="002E4466"/>
    <w:rsid w:val="002E501D"/>
    <w:rsid w:val="002E510A"/>
    <w:rsid w:val="002E5547"/>
    <w:rsid w:val="002E576D"/>
    <w:rsid w:val="002E5A1A"/>
    <w:rsid w:val="002E60DA"/>
    <w:rsid w:val="002E69B2"/>
    <w:rsid w:val="002E6B45"/>
    <w:rsid w:val="002E752A"/>
    <w:rsid w:val="002E7695"/>
    <w:rsid w:val="002E7858"/>
    <w:rsid w:val="002E7E40"/>
    <w:rsid w:val="002F0845"/>
    <w:rsid w:val="002F0E80"/>
    <w:rsid w:val="002F140B"/>
    <w:rsid w:val="002F1D4E"/>
    <w:rsid w:val="002F2408"/>
    <w:rsid w:val="002F2B94"/>
    <w:rsid w:val="002F2CC4"/>
    <w:rsid w:val="002F33D0"/>
    <w:rsid w:val="002F34D8"/>
    <w:rsid w:val="002F3BBB"/>
    <w:rsid w:val="002F44EC"/>
    <w:rsid w:val="002F54B0"/>
    <w:rsid w:val="002F5606"/>
    <w:rsid w:val="002F5699"/>
    <w:rsid w:val="002F5DDB"/>
    <w:rsid w:val="002F5F49"/>
    <w:rsid w:val="002F6B1B"/>
    <w:rsid w:val="002F7C73"/>
    <w:rsid w:val="002F7CBA"/>
    <w:rsid w:val="003010E4"/>
    <w:rsid w:val="00302DBF"/>
    <w:rsid w:val="003037C6"/>
    <w:rsid w:val="00303AB2"/>
    <w:rsid w:val="0030430B"/>
    <w:rsid w:val="003043A0"/>
    <w:rsid w:val="00304DD2"/>
    <w:rsid w:val="00304F09"/>
    <w:rsid w:val="00305C4B"/>
    <w:rsid w:val="0030600A"/>
    <w:rsid w:val="003102E1"/>
    <w:rsid w:val="00310D0F"/>
    <w:rsid w:val="00310FD0"/>
    <w:rsid w:val="003110EF"/>
    <w:rsid w:val="00311D2B"/>
    <w:rsid w:val="00311EA7"/>
    <w:rsid w:val="00313107"/>
    <w:rsid w:val="003148A9"/>
    <w:rsid w:val="00315C37"/>
    <w:rsid w:val="00316C93"/>
    <w:rsid w:val="00317887"/>
    <w:rsid w:val="003179E0"/>
    <w:rsid w:val="003200FE"/>
    <w:rsid w:val="00320AE7"/>
    <w:rsid w:val="00322888"/>
    <w:rsid w:val="00322EF6"/>
    <w:rsid w:val="0032393B"/>
    <w:rsid w:val="00324F56"/>
    <w:rsid w:val="00325158"/>
    <w:rsid w:val="0032559C"/>
    <w:rsid w:val="0032618F"/>
    <w:rsid w:val="003266FD"/>
    <w:rsid w:val="00326807"/>
    <w:rsid w:val="00326A65"/>
    <w:rsid w:val="00326A9F"/>
    <w:rsid w:val="00326CFF"/>
    <w:rsid w:val="0033050E"/>
    <w:rsid w:val="00331194"/>
    <w:rsid w:val="00331CEF"/>
    <w:rsid w:val="0033204E"/>
    <w:rsid w:val="0033304A"/>
    <w:rsid w:val="003331E0"/>
    <w:rsid w:val="0033335D"/>
    <w:rsid w:val="0033339A"/>
    <w:rsid w:val="003333A5"/>
    <w:rsid w:val="003335CF"/>
    <w:rsid w:val="0033376C"/>
    <w:rsid w:val="003344F7"/>
    <w:rsid w:val="00334BAA"/>
    <w:rsid w:val="00334DEB"/>
    <w:rsid w:val="00334E10"/>
    <w:rsid w:val="003350E3"/>
    <w:rsid w:val="00335678"/>
    <w:rsid w:val="00335879"/>
    <w:rsid w:val="00335CA7"/>
    <w:rsid w:val="00335D01"/>
    <w:rsid w:val="00335D46"/>
    <w:rsid w:val="00335E1A"/>
    <w:rsid w:val="00336251"/>
    <w:rsid w:val="00336D5A"/>
    <w:rsid w:val="00336FF0"/>
    <w:rsid w:val="00340E78"/>
    <w:rsid w:val="003411B7"/>
    <w:rsid w:val="003413B1"/>
    <w:rsid w:val="003415C0"/>
    <w:rsid w:val="003416CC"/>
    <w:rsid w:val="00342597"/>
    <w:rsid w:val="00342B87"/>
    <w:rsid w:val="00342F38"/>
    <w:rsid w:val="003431F1"/>
    <w:rsid w:val="0034383C"/>
    <w:rsid w:val="00344332"/>
    <w:rsid w:val="003459A0"/>
    <w:rsid w:val="003464A4"/>
    <w:rsid w:val="00346B9D"/>
    <w:rsid w:val="00346FAE"/>
    <w:rsid w:val="003474ED"/>
    <w:rsid w:val="00347BC0"/>
    <w:rsid w:val="00350B5F"/>
    <w:rsid w:val="003514F6"/>
    <w:rsid w:val="0035248A"/>
    <w:rsid w:val="0035376D"/>
    <w:rsid w:val="003538E0"/>
    <w:rsid w:val="00353C38"/>
    <w:rsid w:val="0035405B"/>
    <w:rsid w:val="0035472A"/>
    <w:rsid w:val="003547B5"/>
    <w:rsid w:val="00354DF2"/>
    <w:rsid w:val="00354EF2"/>
    <w:rsid w:val="003553BF"/>
    <w:rsid w:val="00355839"/>
    <w:rsid w:val="003567E3"/>
    <w:rsid w:val="00357B5F"/>
    <w:rsid w:val="00357C86"/>
    <w:rsid w:val="00360121"/>
    <w:rsid w:val="003601D7"/>
    <w:rsid w:val="0036030A"/>
    <w:rsid w:val="003607CB"/>
    <w:rsid w:val="00360E18"/>
    <w:rsid w:val="00361165"/>
    <w:rsid w:val="00361538"/>
    <w:rsid w:val="00362561"/>
    <w:rsid w:val="003626AA"/>
    <w:rsid w:val="00363420"/>
    <w:rsid w:val="0036344E"/>
    <w:rsid w:val="00364498"/>
    <w:rsid w:val="00364545"/>
    <w:rsid w:val="00364766"/>
    <w:rsid w:val="00364C71"/>
    <w:rsid w:val="003656CA"/>
    <w:rsid w:val="003670B4"/>
    <w:rsid w:val="003674AC"/>
    <w:rsid w:val="003678E6"/>
    <w:rsid w:val="0037094D"/>
    <w:rsid w:val="003714EA"/>
    <w:rsid w:val="00371E61"/>
    <w:rsid w:val="00371EC4"/>
    <w:rsid w:val="00371EEF"/>
    <w:rsid w:val="00372192"/>
    <w:rsid w:val="0037384B"/>
    <w:rsid w:val="00373A09"/>
    <w:rsid w:val="00374138"/>
    <w:rsid w:val="00374473"/>
    <w:rsid w:val="00375DC4"/>
    <w:rsid w:val="0037691B"/>
    <w:rsid w:val="00377C5B"/>
    <w:rsid w:val="00380242"/>
    <w:rsid w:val="003803E9"/>
    <w:rsid w:val="0038061D"/>
    <w:rsid w:val="00380C9F"/>
    <w:rsid w:val="003816E9"/>
    <w:rsid w:val="00381F2D"/>
    <w:rsid w:val="00382B03"/>
    <w:rsid w:val="00382BEC"/>
    <w:rsid w:val="00383363"/>
    <w:rsid w:val="00383B53"/>
    <w:rsid w:val="00383DCC"/>
    <w:rsid w:val="00384778"/>
    <w:rsid w:val="00384CF8"/>
    <w:rsid w:val="00385319"/>
    <w:rsid w:val="0038534D"/>
    <w:rsid w:val="00385592"/>
    <w:rsid w:val="00385823"/>
    <w:rsid w:val="00387B28"/>
    <w:rsid w:val="00387E31"/>
    <w:rsid w:val="003907A8"/>
    <w:rsid w:val="00390F67"/>
    <w:rsid w:val="00391659"/>
    <w:rsid w:val="00392258"/>
    <w:rsid w:val="00392A8F"/>
    <w:rsid w:val="00392BC2"/>
    <w:rsid w:val="00393775"/>
    <w:rsid w:val="003952A0"/>
    <w:rsid w:val="0039610F"/>
    <w:rsid w:val="003974FD"/>
    <w:rsid w:val="003979D7"/>
    <w:rsid w:val="003A1388"/>
    <w:rsid w:val="003A199D"/>
    <w:rsid w:val="003A1BA1"/>
    <w:rsid w:val="003A2289"/>
    <w:rsid w:val="003A230F"/>
    <w:rsid w:val="003A2879"/>
    <w:rsid w:val="003A30AD"/>
    <w:rsid w:val="003A3652"/>
    <w:rsid w:val="003A3753"/>
    <w:rsid w:val="003A47A2"/>
    <w:rsid w:val="003A4847"/>
    <w:rsid w:val="003A5672"/>
    <w:rsid w:val="003A5F1C"/>
    <w:rsid w:val="003A61F1"/>
    <w:rsid w:val="003A643E"/>
    <w:rsid w:val="003A692E"/>
    <w:rsid w:val="003A7A79"/>
    <w:rsid w:val="003B04EA"/>
    <w:rsid w:val="003B122A"/>
    <w:rsid w:val="003B3C23"/>
    <w:rsid w:val="003B4063"/>
    <w:rsid w:val="003B4185"/>
    <w:rsid w:val="003B4601"/>
    <w:rsid w:val="003B4B67"/>
    <w:rsid w:val="003B5F65"/>
    <w:rsid w:val="003B60CD"/>
    <w:rsid w:val="003B62EC"/>
    <w:rsid w:val="003B682F"/>
    <w:rsid w:val="003B68DB"/>
    <w:rsid w:val="003B7494"/>
    <w:rsid w:val="003B7788"/>
    <w:rsid w:val="003B7E5C"/>
    <w:rsid w:val="003C0086"/>
    <w:rsid w:val="003C0791"/>
    <w:rsid w:val="003C0A56"/>
    <w:rsid w:val="003C0DD5"/>
    <w:rsid w:val="003C0FDD"/>
    <w:rsid w:val="003C1528"/>
    <w:rsid w:val="003C2356"/>
    <w:rsid w:val="003C2451"/>
    <w:rsid w:val="003C2BE8"/>
    <w:rsid w:val="003C2D21"/>
    <w:rsid w:val="003C2FE5"/>
    <w:rsid w:val="003C30EE"/>
    <w:rsid w:val="003C33AC"/>
    <w:rsid w:val="003C62D6"/>
    <w:rsid w:val="003C6866"/>
    <w:rsid w:val="003C7BC9"/>
    <w:rsid w:val="003D0568"/>
    <w:rsid w:val="003D0CCB"/>
    <w:rsid w:val="003D0CCC"/>
    <w:rsid w:val="003D1656"/>
    <w:rsid w:val="003D18AA"/>
    <w:rsid w:val="003D2122"/>
    <w:rsid w:val="003D28A3"/>
    <w:rsid w:val="003D2EE0"/>
    <w:rsid w:val="003D36D8"/>
    <w:rsid w:val="003D4093"/>
    <w:rsid w:val="003D4420"/>
    <w:rsid w:val="003D4E61"/>
    <w:rsid w:val="003D538E"/>
    <w:rsid w:val="003D5DA7"/>
    <w:rsid w:val="003D6016"/>
    <w:rsid w:val="003D6158"/>
    <w:rsid w:val="003D63E5"/>
    <w:rsid w:val="003D652D"/>
    <w:rsid w:val="003D6570"/>
    <w:rsid w:val="003D71F9"/>
    <w:rsid w:val="003D7CA6"/>
    <w:rsid w:val="003E0157"/>
    <w:rsid w:val="003E031E"/>
    <w:rsid w:val="003E1251"/>
    <w:rsid w:val="003E1354"/>
    <w:rsid w:val="003E16B7"/>
    <w:rsid w:val="003E1F1A"/>
    <w:rsid w:val="003E1FDC"/>
    <w:rsid w:val="003E2278"/>
    <w:rsid w:val="003E2F8A"/>
    <w:rsid w:val="003E3B46"/>
    <w:rsid w:val="003E42AE"/>
    <w:rsid w:val="003E4401"/>
    <w:rsid w:val="003E44EF"/>
    <w:rsid w:val="003E457D"/>
    <w:rsid w:val="003E4589"/>
    <w:rsid w:val="003E4ED1"/>
    <w:rsid w:val="003E5823"/>
    <w:rsid w:val="003E5859"/>
    <w:rsid w:val="003E5CB1"/>
    <w:rsid w:val="003E5EB9"/>
    <w:rsid w:val="003E6024"/>
    <w:rsid w:val="003E6240"/>
    <w:rsid w:val="003E6823"/>
    <w:rsid w:val="003E708C"/>
    <w:rsid w:val="003E70D8"/>
    <w:rsid w:val="003E74C3"/>
    <w:rsid w:val="003E7B01"/>
    <w:rsid w:val="003F15A5"/>
    <w:rsid w:val="003F1EC0"/>
    <w:rsid w:val="003F2253"/>
    <w:rsid w:val="003F2D30"/>
    <w:rsid w:val="003F33AC"/>
    <w:rsid w:val="003F4105"/>
    <w:rsid w:val="003F4CCB"/>
    <w:rsid w:val="003F4F54"/>
    <w:rsid w:val="003F54EC"/>
    <w:rsid w:val="003F56E7"/>
    <w:rsid w:val="003F57E5"/>
    <w:rsid w:val="003F5A6D"/>
    <w:rsid w:val="003F5D9E"/>
    <w:rsid w:val="003F62C9"/>
    <w:rsid w:val="003F6896"/>
    <w:rsid w:val="003F7239"/>
    <w:rsid w:val="003F7980"/>
    <w:rsid w:val="0040001A"/>
    <w:rsid w:val="004005C1"/>
    <w:rsid w:val="00400D03"/>
    <w:rsid w:val="00401385"/>
    <w:rsid w:val="004018C3"/>
    <w:rsid w:val="00401D91"/>
    <w:rsid w:val="00401E8F"/>
    <w:rsid w:val="004025D4"/>
    <w:rsid w:val="004032A4"/>
    <w:rsid w:val="00403F6A"/>
    <w:rsid w:val="00404611"/>
    <w:rsid w:val="0040571E"/>
    <w:rsid w:val="00406BEA"/>
    <w:rsid w:val="00407178"/>
    <w:rsid w:val="00407329"/>
    <w:rsid w:val="0040768E"/>
    <w:rsid w:val="004103B7"/>
    <w:rsid w:val="00410622"/>
    <w:rsid w:val="004121D0"/>
    <w:rsid w:val="00412531"/>
    <w:rsid w:val="00412A85"/>
    <w:rsid w:val="00413424"/>
    <w:rsid w:val="00413BFB"/>
    <w:rsid w:val="00414B39"/>
    <w:rsid w:val="004151A1"/>
    <w:rsid w:val="0041681B"/>
    <w:rsid w:val="00416A6B"/>
    <w:rsid w:val="00416D59"/>
    <w:rsid w:val="0041720C"/>
    <w:rsid w:val="00417241"/>
    <w:rsid w:val="004173A3"/>
    <w:rsid w:val="00417E94"/>
    <w:rsid w:val="004200C5"/>
    <w:rsid w:val="00420844"/>
    <w:rsid w:val="004215BB"/>
    <w:rsid w:val="004235DD"/>
    <w:rsid w:val="00423BEE"/>
    <w:rsid w:val="00423C20"/>
    <w:rsid w:val="00423E07"/>
    <w:rsid w:val="00423E1C"/>
    <w:rsid w:val="0042491C"/>
    <w:rsid w:val="00424F9E"/>
    <w:rsid w:val="004259A5"/>
    <w:rsid w:val="00425B50"/>
    <w:rsid w:val="00426C1A"/>
    <w:rsid w:val="0042732B"/>
    <w:rsid w:val="00427D31"/>
    <w:rsid w:val="00430055"/>
    <w:rsid w:val="004301BA"/>
    <w:rsid w:val="004306AB"/>
    <w:rsid w:val="00430A92"/>
    <w:rsid w:val="00430C67"/>
    <w:rsid w:val="004319D4"/>
    <w:rsid w:val="00432603"/>
    <w:rsid w:val="00432C9D"/>
    <w:rsid w:val="00432D1A"/>
    <w:rsid w:val="0043307A"/>
    <w:rsid w:val="00434010"/>
    <w:rsid w:val="004352F6"/>
    <w:rsid w:val="004354D8"/>
    <w:rsid w:val="0043610A"/>
    <w:rsid w:val="00436B46"/>
    <w:rsid w:val="00437EBE"/>
    <w:rsid w:val="00440A72"/>
    <w:rsid w:val="00441240"/>
    <w:rsid w:val="004414B1"/>
    <w:rsid w:val="004414B9"/>
    <w:rsid w:val="004421B7"/>
    <w:rsid w:val="00442308"/>
    <w:rsid w:val="004427AB"/>
    <w:rsid w:val="004438B6"/>
    <w:rsid w:val="004450BD"/>
    <w:rsid w:val="00446BC1"/>
    <w:rsid w:val="00446F59"/>
    <w:rsid w:val="00447B50"/>
    <w:rsid w:val="00450F89"/>
    <w:rsid w:val="004517F5"/>
    <w:rsid w:val="00451C50"/>
    <w:rsid w:val="004527E4"/>
    <w:rsid w:val="00452A1A"/>
    <w:rsid w:val="0045383B"/>
    <w:rsid w:val="00453DC6"/>
    <w:rsid w:val="00454760"/>
    <w:rsid w:val="00454B5B"/>
    <w:rsid w:val="00454D15"/>
    <w:rsid w:val="00454F24"/>
    <w:rsid w:val="00455343"/>
    <w:rsid w:val="00455513"/>
    <w:rsid w:val="00455712"/>
    <w:rsid w:val="00456DD8"/>
    <w:rsid w:val="00457A0C"/>
    <w:rsid w:val="00457D73"/>
    <w:rsid w:val="004606ED"/>
    <w:rsid w:val="00460A05"/>
    <w:rsid w:val="00460A28"/>
    <w:rsid w:val="00460B1F"/>
    <w:rsid w:val="00461A79"/>
    <w:rsid w:val="004641A6"/>
    <w:rsid w:val="00465038"/>
    <w:rsid w:val="00465BB9"/>
    <w:rsid w:val="00465DDB"/>
    <w:rsid w:val="00466AEA"/>
    <w:rsid w:val="00466C3D"/>
    <w:rsid w:val="00466FA9"/>
    <w:rsid w:val="004700C8"/>
    <w:rsid w:val="004700CC"/>
    <w:rsid w:val="004706AB"/>
    <w:rsid w:val="00470DF3"/>
    <w:rsid w:val="0047122F"/>
    <w:rsid w:val="004720ED"/>
    <w:rsid w:val="00472FB5"/>
    <w:rsid w:val="00473537"/>
    <w:rsid w:val="0047418A"/>
    <w:rsid w:val="00474C5F"/>
    <w:rsid w:val="00474D2F"/>
    <w:rsid w:val="00475550"/>
    <w:rsid w:val="004755FE"/>
    <w:rsid w:val="00475883"/>
    <w:rsid w:val="00475B9C"/>
    <w:rsid w:val="00475CE4"/>
    <w:rsid w:val="00476162"/>
    <w:rsid w:val="004762D7"/>
    <w:rsid w:val="00477B31"/>
    <w:rsid w:val="00480518"/>
    <w:rsid w:val="00480A0D"/>
    <w:rsid w:val="00480B04"/>
    <w:rsid w:val="00481727"/>
    <w:rsid w:val="004829A7"/>
    <w:rsid w:val="00483571"/>
    <w:rsid w:val="004836CD"/>
    <w:rsid w:val="00483B28"/>
    <w:rsid w:val="00483B2D"/>
    <w:rsid w:val="00484444"/>
    <w:rsid w:val="0048456B"/>
    <w:rsid w:val="004848DF"/>
    <w:rsid w:val="00484E0C"/>
    <w:rsid w:val="0048504E"/>
    <w:rsid w:val="00485266"/>
    <w:rsid w:val="004856D1"/>
    <w:rsid w:val="00486376"/>
    <w:rsid w:val="00486A2C"/>
    <w:rsid w:val="00486A86"/>
    <w:rsid w:val="00486D22"/>
    <w:rsid w:val="00486F9F"/>
    <w:rsid w:val="00487181"/>
    <w:rsid w:val="00487832"/>
    <w:rsid w:val="00487C0E"/>
    <w:rsid w:val="00487D47"/>
    <w:rsid w:val="00487F35"/>
    <w:rsid w:val="004906E3"/>
    <w:rsid w:val="0049086B"/>
    <w:rsid w:val="00490B25"/>
    <w:rsid w:val="004911DF"/>
    <w:rsid w:val="0049170A"/>
    <w:rsid w:val="00491C6A"/>
    <w:rsid w:val="0049274B"/>
    <w:rsid w:val="00493AF1"/>
    <w:rsid w:val="00494D60"/>
    <w:rsid w:val="00494F89"/>
    <w:rsid w:val="00495554"/>
    <w:rsid w:val="004961D9"/>
    <w:rsid w:val="00497082"/>
    <w:rsid w:val="004A0661"/>
    <w:rsid w:val="004A0A3E"/>
    <w:rsid w:val="004A1184"/>
    <w:rsid w:val="004A11D9"/>
    <w:rsid w:val="004A1469"/>
    <w:rsid w:val="004A1AF1"/>
    <w:rsid w:val="004A1DA8"/>
    <w:rsid w:val="004A266E"/>
    <w:rsid w:val="004A3029"/>
    <w:rsid w:val="004A3B03"/>
    <w:rsid w:val="004A4C25"/>
    <w:rsid w:val="004A54C1"/>
    <w:rsid w:val="004A5855"/>
    <w:rsid w:val="004A6860"/>
    <w:rsid w:val="004A6B80"/>
    <w:rsid w:val="004A7BCB"/>
    <w:rsid w:val="004A7C2C"/>
    <w:rsid w:val="004A7E37"/>
    <w:rsid w:val="004B1317"/>
    <w:rsid w:val="004B1364"/>
    <w:rsid w:val="004B18D5"/>
    <w:rsid w:val="004B1969"/>
    <w:rsid w:val="004B24EE"/>
    <w:rsid w:val="004B260E"/>
    <w:rsid w:val="004B2E4D"/>
    <w:rsid w:val="004B30BA"/>
    <w:rsid w:val="004B325C"/>
    <w:rsid w:val="004B38F7"/>
    <w:rsid w:val="004B398C"/>
    <w:rsid w:val="004B496A"/>
    <w:rsid w:val="004B55DE"/>
    <w:rsid w:val="004B5705"/>
    <w:rsid w:val="004B5F78"/>
    <w:rsid w:val="004B607C"/>
    <w:rsid w:val="004B610B"/>
    <w:rsid w:val="004B67A7"/>
    <w:rsid w:val="004B682A"/>
    <w:rsid w:val="004B796C"/>
    <w:rsid w:val="004C00EC"/>
    <w:rsid w:val="004C0A53"/>
    <w:rsid w:val="004C0E73"/>
    <w:rsid w:val="004C1502"/>
    <w:rsid w:val="004C2170"/>
    <w:rsid w:val="004C2E36"/>
    <w:rsid w:val="004C3469"/>
    <w:rsid w:val="004C3805"/>
    <w:rsid w:val="004C3E24"/>
    <w:rsid w:val="004C48D5"/>
    <w:rsid w:val="004C4EE8"/>
    <w:rsid w:val="004C4FD2"/>
    <w:rsid w:val="004C546A"/>
    <w:rsid w:val="004C5A95"/>
    <w:rsid w:val="004C6BAC"/>
    <w:rsid w:val="004C7193"/>
    <w:rsid w:val="004C7A6E"/>
    <w:rsid w:val="004D0210"/>
    <w:rsid w:val="004D130C"/>
    <w:rsid w:val="004D1871"/>
    <w:rsid w:val="004D19D3"/>
    <w:rsid w:val="004D1A35"/>
    <w:rsid w:val="004D1D36"/>
    <w:rsid w:val="004D2B83"/>
    <w:rsid w:val="004D2D7E"/>
    <w:rsid w:val="004D312C"/>
    <w:rsid w:val="004D3158"/>
    <w:rsid w:val="004D38EC"/>
    <w:rsid w:val="004D3F34"/>
    <w:rsid w:val="004D458D"/>
    <w:rsid w:val="004D5780"/>
    <w:rsid w:val="004D6257"/>
    <w:rsid w:val="004D6291"/>
    <w:rsid w:val="004D735E"/>
    <w:rsid w:val="004D73A4"/>
    <w:rsid w:val="004D77CC"/>
    <w:rsid w:val="004E0934"/>
    <w:rsid w:val="004E112A"/>
    <w:rsid w:val="004E190C"/>
    <w:rsid w:val="004E21C5"/>
    <w:rsid w:val="004E26AA"/>
    <w:rsid w:val="004E32EA"/>
    <w:rsid w:val="004E34B8"/>
    <w:rsid w:val="004E3B15"/>
    <w:rsid w:val="004E3B6B"/>
    <w:rsid w:val="004E4A82"/>
    <w:rsid w:val="004E59C9"/>
    <w:rsid w:val="004E5B36"/>
    <w:rsid w:val="004E76C3"/>
    <w:rsid w:val="004F060C"/>
    <w:rsid w:val="004F0781"/>
    <w:rsid w:val="004F0B98"/>
    <w:rsid w:val="004F0BC7"/>
    <w:rsid w:val="004F0CBC"/>
    <w:rsid w:val="004F0D2E"/>
    <w:rsid w:val="004F11E8"/>
    <w:rsid w:val="004F12C6"/>
    <w:rsid w:val="004F1E55"/>
    <w:rsid w:val="004F254D"/>
    <w:rsid w:val="004F2E2C"/>
    <w:rsid w:val="004F2EA2"/>
    <w:rsid w:val="004F30AC"/>
    <w:rsid w:val="004F3919"/>
    <w:rsid w:val="004F5196"/>
    <w:rsid w:val="004F5384"/>
    <w:rsid w:val="004F5A4D"/>
    <w:rsid w:val="004F652B"/>
    <w:rsid w:val="004F671C"/>
    <w:rsid w:val="004F68C6"/>
    <w:rsid w:val="0050003F"/>
    <w:rsid w:val="005004FD"/>
    <w:rsid w:val="00500932"/>
    <w:rsid w:val="0050234A"/>
    <w:rsid w:val="005024DA"/>
    <w:rsid w:val="00502CF4"/>
    <w:rsid w:val="00503BD6"/>
    <w:rsid w:val="00503D82"/>
    <w:rsid w:val="0050409E"/>
    <w:rsid w:val="005046C4"/>
    <w:rsid w:val="00504DEB"/>
    <w:rsid w:val="00505482"/>
    <w:rsid w:val="005057A1"/>
    <w:rsid w:val="005059BC"/>
    <w:rsid w:val="005059E0"/>
    <w:rsid w:val="00506800"/>
    <w:rsid w:val="00506A9E"/>
    <w:rsid w:val="00507BB0"/>
    <w:rsid w:val="00507EE6"/>
    <w:rsid w:val="00507FBA"/>
    <w:rsid w:val="005103CA"/>
    <w:rsid w:val="00511865"/>
    <w:rsid w:val="00511D2B"/>
    <w:rsid w:val="00512063"/>
    <w:rsid w:val="005120AD"/>
    <w:rsid w:val="005124FB"/>
    <w:rsid w:val="005132A7"/>
    <w:rsid w:val="005138D7"/>
    <w:rsid w:val="005139E3"/>
    <w:rsid w:val="00513F67"/>
    <w:rsid w:val="00514037"/>
    <w:rsid w:val="005146CA"/>
    <w:rsid w:val="00515869"/>
    <w:rsid w:val="0051594C"/>
    <w:rsid w:val="00515D3C"/>
    <w:rsid w:val="0051699A"/>
    <w:rsid w:val="00516FDE"/>
    <w:rsid w:val="00517535"/>
    <w:rsid w:val="00517B6F"/>
    <w:rsid w:val="00517C25"/>
    <w:rsid w:val="00521127"/>
    <w:rsid w:val="00521279"/>
    <w:rsid w:val="0052183B"/>
    <w:rsid w:val="005218EE"/>
    <w:rsid w:val="00521967"/>
    <w:rsid w:val="00521E5E"/>
    <w:rsid w:val="00521F1D"/>
    <w:rsid w:val="00521FD7"/>
    <w:rsid w:val="00523843"/>
    <w:rsid w:val="00523E7D"/>
    <w:rsid w:val="00524130"/>
    <w:rsid w:val="00524DF2"/>
    <w:rsid w:val="005258B9"/>
    <w:rsid w:val="005259AE"/>
    <w:rsid w:val="00525BF9"/>
    <w:rsid w:val="00525D6B"/>
    <w:rsid w:val="0052607E"/>
    <w:rsid w:val="00526951"/>
    <w:rsid w:val="00526981"/>
    <w:rsid w:val="00527368"/>
    <w:rsid w:val="005278DB"/>
    <w:rsid w:val="00527A47"/>
    <w:rsid w:val="00527C01"/>
    <w:rsid w:val="00530AD6"/>
    <w:rsid w:val="00530C2A"/>
    <w:rsid w:val="00530C8E"/>
    <w:rsid w:val="005312C5"/>
    <w:rsid w:val="00532798"/>
    <w:rsid w:val="00532B6A"/>
    <w:rsid w:val="00533004"/>
    <w:rsid w:val="00533169"/>
    <w:rsid w:val="00533EAF"/>
    <w:rsid w:val="005341C2"/>
    <w:rsid w:val="00534AD1"/>
    <w:rsid w:val="00534F1C"/>
    <w:rsid w:val="005351DA"/>
    <w:rsid w:val="00535238"/>
    <w:rsid w:val="00535357"/>
    <w:rsid w:val="00535B13"/>
    <w:rsid w:val="0053603A"/>
    <w:rsid w:val="00536046"/>
    <w:rsid w:val="005361D4"/>
    <w:rsid w:val="0053634F"/>
    <w:rsid w:val="0053679E"/>
    <w:rsid w:val="00537648"/>
    <w:rsid w:val="0053771D"/>
    <w:rsid w:val="00537A64"/>
    <w:rsid w:val="00537D63"/>
    <w:rsid w:val="0054093F"/>
    <w:rsid w:val="00540C68"/>
    <w:rsid w:val="00540E5C"/>
    <w:rsid w:val="005413CF"/>
    <w:rsid w:val="005415B0"/>
    <w:rsid w:val="00541A13"/>
    <w:rsid w:val="00542E90"/>
    <w:rsid w:val="00543CCD"/>
    <w:rsid w:val="005440C4"/>
    <w:rsid w:val="00544362"/>
    <w:rsid w:val="005443DB"/>
    <w:rsid w:val="00544976"/>
    <w:rsid w:val="00544BAD"/>
    <w:rsid w:val="00544BCD"/>
    <w:rsid w:val="005452EA"/>
    <w:rsid w:val="00546089"/>
    <w:rsid w:val="0054633F"/>
    <w:rsid w:val="00546E37"/>
    <w:rsid w:val="00547672"/>
    <w:rsid w:val="00550246"/>
    <w:rsid w:val="00550491"/>
    <w:rsid w:val="00550681"/>
    <w:rsid w:val="00551308"/>
    <w:rsid w:val="00551A16"/>
    <w:rsid w:val="005520B9"/>
    <w:rsid w:val="00552C5E"/>
    <w:rsid w:val="0055371D"/>
    <w:rsid w:val="0055399F"/>
    <w:rsid w:val="00554248"/>
    <w:rsid w:val="005563C9"/>
    <w:rsid w:val="005565BC"/>
    <w:rsid w:val="00556C1A"/>
    <w:rsid w:val="005603B3"/>
    <w:rsid w:val="005604F6"/>
    <w:rsid w:val="00560519"/>
    <w:rsid w:val="00561599"/>
    <w:rsid w:val="00561966"/>
    <w:rsid w:val="00561E71"/>
    <w:rsid w:val="00562E81"/>
    <w:rsid w:val="005631BF"/>
    <w:rsid w:val="00563FD2"/>
    <w:rsid w:val="00564047"/>
    <w:rsid w:val="005643A2"/>
    <w:rsid w:val="005645C3"/>
    <w:rsid w:val="00565907"/>
    <w:rsid w:val="00566523"/>
    <w:rsid w:val="00567626"/>
    <w:rsid w:val="00567B0F"/>
    <w:rsid w:val="00567EDF"/>
    <w:rsid w:val="0057002E"/>
    <w:rsid w:val="00571545"/>
    <w:rsid w:val="00571850"/>
    <w:rsid w:val="00572621"/>
    <w:rsid w:val="00572629"/>
    <w:rsid w:val="0057317E"/>
    <w:rsid w:val="005732CC"/>
    <w:rsid w:val="0057372F"/>
    <w:rsid w:val="00573F2F"/>
    <w:rsid w:val="00573FFB"/>
    <w:rsid w:val="0057479A"/>
    <w:rsid w:val="00574887"/>
    <w:rsid w:val="005748DB"/>
    <w:rsid w:val="00574990"/>
    <w:rsid w:val="00575103"/>
    <w:rsid w:val="00575150"/>
    <w:rsid w:val="00576135"/>
    <w:rsid w:val="0057616B"/>
    <w:rsid w:val="00576E20"/>
    <w:rsid w:val="00577EE9"/>
    <w:rsid w:val="00577EFB"/>
    <w:rsid w:val="00577F33"/>
    <w:rsid w:val="005801BC"/>
    <w:rsid w:val="00580324"/>
    <w:rsid w:val="0058054C"/>
    <w:rsid w:val="00580AA3"/>
    <w:rsid w:val="00580ED8"/>
    <w:rsid w:val="00581CB3"/>
    <w:rsid w:val="00581F4E"/>
    <w:rsid w:val="00581F56"/>
    <w:rsid w:val="005824D2"/>
    <w:rsid w:val="005831FB"/>
    <w:rsid w:val="00583322"/>
    <w:rsid w:val="00583DE2"/>
    <w:rsid w:val="00583F41"/>
    <w:rsid w:val="00584277"/>
    <w:rsid w:val="0058457C"/>
    <w:rsid w:val="00584664"/>
    <w:rsid w:val="00584DA6"/>
    <w:rsid w:val="0058500A"/>
    <w:rsid w:val="0058510A"/>
    <w:rsid w:val="00585736"/>
    <w:rsid w:val="00585EA9"/>
    <w:rsid w:val="00586392"/>
    <w:rsid w:val="0058696D"/>
    <w:rsid w:val="00586C2A"/>
    <w:rsid w:val="005876B5"/>
    <w:rsid w:val="00590475"/>
    <w:rsid w:val="00590641"/>
    <w:rsid w:val="005906A7"/>
    <w:rsid w:val="00591C65"/>
    <w:rsid w:val="00592F7C"/>
    <w:rsid w:val="00594563"/>
    <w:rsid w:val="00595690"/>
    <w:rsid w:val="00595E30"/>
    <w:rsid w:val="00596AFC"/>
    <w:rsid w:val="0059703B"/>
    <w:rsid w:val="005970BB"/>
    <w:rsid w:val="0059722E"/>
    <w:rsid w:val="005A1010"/>
    <w:rsid w:val="005A10FF"/>
    <w:rsid w:val="005A20A7"/>
    <w:rsid w:val="005A28B9"/>
    <w:rsid w:val="005A2952"/>
    <w:rsid w:val="005A2DF5"/>
    <w:rsid w:val="005A4265"/>
    <w:rsid w:val="005A4B2B"/>
    <w:rsid w:val="005A4B90"/>
    <w:rsid w:val="005A4F7F"/>
    <w:rsid w:val="005A54E4"/>
    <w:rsid w:val="005A553D"/>
    <w:rsid w:val="005A5DD3"/>
    <w:rsid w:val="005A5FC5"/>
    <w:rsid w:val="005A65A5"/>
    <w:rsid w:val="005A7F0F"/>
    <w:rsid w:val="005B1AFE"/>
    <w:rsid w:val="005B1E7F"/>
    <w:rsid w:val="005B295F"/>
    <w:rsid w:val="005B2FFB"/>
    <w:rsid w:val="005B3C24"/>
    <w:rsid w:val="005B3D59"/>
    <w:rsid w:val="005B4E9D"/>
    <w:rsid w:val="005B51ED"/>
    <w:rsid w:val="005B53C7"/>
    <w:rsid w:val="005B5DAB"/>
    <w:rsid w:val="005B64E2"/>
    <w:rsid w:val="005B72F3"/>
    <w:rsid w:val="005C0903"/>
    <w:rsid w:val="005C0A0C"/>
    <w:rsid w:val="005C0FE3"/>
    <w:rsid w:val="005C1353"/>
    <w:rsid w:val="005C1B87"/>
    <w:rsid w:val="005C25C4"/>
    <w:rsid w:val="005C2681"/>
    <w:rsid w:val="005C334D"/>
    <w:rsid w:val="005C37B4"/>
    <w:rsid w:val="005C3E1A"/>
    <w:rsid w:val="005C3F02"/>
    <w:rsid w:val="005C4C80"/>
    <w:rsid w:val="005C56D8"/>
    <w:rsid w:val="005C7348"/>
    <w:rsid w:val="005C7423"/>
    <w:rsid w:val="005C75E6"/>
    <w:rsid w:val="005C7C6A"/>
    <w:rsid w:val="005D016B"/>
    <w:rsid w:val="005D059D"/>
    <w:rsid w:val="005D0A7B"/>
    <w:rsid w:val="005D0F3D"/>
    <w:rsid w:val="005D1185"/>
    <w:rsid w:val="005D1C04"/>
    <w:rsid w:val="005D1C16"/>
    <w:rsid w:val="005D257A"/>
    <w:rsid w:val="005D2FBD"/>
    <w:rsid w:val="005D359A"/>
    <w:rsid w:val="005D4301"/>
    <w:rsid w:val="005D5034"/>
    <w:rsid w:val="005D56CC"/>
    <w:rsid w:val="005D5B09"/>
    <w:rsid w:val="005D5D7C"/>
    <w:rsid w:val="005D6ACF"/>
    <w:rsid w:val="005D6EA2"/>
    <w:rsid w:val="005D7520"/>
    <w:rsid w:val="005D75B3"/>
    <w:rsid w:val="005D7CF5"/>
    <w:rsid w:val="005D7F96"/>
    <w:rsid w:val="005E0D1B"/>
    <w:rsid w:val="005E182F"/>
    <w:rsid w:val="005E1B21"/>
    <w:rsid w:val="005E22C1"/>
    <w:rsid w:val="005E2380"/>
    <w:rsid w:val="005E2DE0"/>
    <w:rsid w:val="005E481B"/>
    <w:rsid w:val="005E4CBD"/>
    <w:rsid w:val="005E521B"/>
    <w:rsid w:val="005E5266"/>
    <w:rsid w:val="005E53C4"/>
    <w:rsid w:val="005E558B"/>
    <w:rsid w:val="005E579F"/>
    <w:rsid w:val="005E5E33"/>
    <w:rsid w:val="005E6AC1"/>
    <w:rsid w:val="005E6C83"/>
    <w:rsid w:val="005E7558"/>
    <w:rsid w:val="005E77E8"/>
    <w:rsid w:val="005E787E"/>
    <w:rsid w:val="005E795B"/>
    <w:rsid w:val="005F056B"/>
    <w:rsid w:val="005F1089"/>
    <w:rsid w:val="005F14B5"/>
    <w:rsid w:val="005F1552"/>
    <w:rsid w:val="005F1645"/>
    <w:rsid w:val="005F21C2"/>
    <w:rsid w:val="005F2433"/>
    <w:rsid w:val="005F30EF"/>
    <w:rsid w:val="005F37B0"/>
    <w:rsid w:val="005F4290"/>
    <w:rsid w:val="005F5129"/>
    <w:rsid w:val="005F6C2F"/>
    <w:rsid w:val="005F6F2C"/>
    <w:rsid w:val="005F7CE1"/>
    <w:rsid w:val="00600CB3"/>
    <w:rsid w:val="006011B9"/>
    <w:rsid w:val="006020DB"/>
    <w:rsid w:val="00602E5D"/>
    <w:rsid w:val="0060315C"/>
    <w:rsid w:val="0060337F"/>
    <w:rsid w:val="006040E7"/>
    <w:rsid w:val="0060419F"/>
    <w:rsid w:val="006043E9"/>
    <w:rsid w:val="00604625"/>
    <w:rsid w:val="00605603"/>
    <w:rsid w:val="00606DD6"/>
    <w:rsid w:val="00607038"/>
    <w:rsid w:val="00607748"/>
    <w:rsid w:val="006102D5"/>
    <w:rsid w:val="00610613"/>
    <w:rsid w:val="006109BD"/>
    <w:rsid w:val="00610CFC"/>
    <w:rsid w:val="006118E8"/>
    <w:rsid w:val="0061200E"/>
    <w:rsid w:val="006123AD"/>
    <w:rsid w:val="00612C9A"/>
    <w:rsid w:val="00612E7E"/>
    <w:rsid w:val="0061399E"/>
    <w:rsid w:val="00614BE1"/>
    <w:rsid w:val="00615B98"/>
    <w:rsid w:val="0061601E"/>
    <w:rsid w:val="00616F42"/>
    <w:rsid w:val="00617CAD"/>
    <w:rsid w:val="00617E31"/>
    <w:rsid w:val="00620C10"/>
    <w:rsid w:val="006211AD"/>
    <w:rsid w:val="006213F6"/>
    <w:rsid w:val="00621704"/>
    <w:rsid w:val="00621A03"/>
    <w:rsid w:val="00621C85"/>
    <w:rsid w:val="006223F9"/>
    <w:rsid w:val="006229D9"/>
    <w:rsid w:val="00622E8B"/>
    <w:rsid w:val="0062358B"/>
    <w:rsid w:val="006236C5"/>
    <w:rsid w:val="006236E9"/>
    <w:rsid w:val="00623720"/>
    <w:rsid w:val="00623D7D"/>
    <w:rsid w:val="00623EA1"/>
    <w:rsid w:val="0062430E"/>
    <w:rsid w:val="006255DF"/>
    <w:rsid w:val="006259CD"/>
    <w:rsid w:val="00626515"/>
    <w:rsid w:val="006275D7"/>
    <w:rsid w:val="0062773A"/>
    <w:rsid w:val="00627B06"/>
    <w:rsid w:val="00630086"/>
    <w:rsid w:val="00630296"/>
    <w:rsid w:val="0063066D"/>
    <w:rsid w:val="00630C1C"/>
    <w:rsid w:val="006314C8"/>
    <w:rsid w:val="00631544"/>
    <w:rsid w:val="00631A3D"/>
    <w:rsid w:val="00631C80"/>
    <w:rsid w:val="00631C8A"/>
    <w:rsid w:val="00632A57"/>
    <w:rsid w:val="00632DC7"/>
    <w:rsid w:val="00632F0C"/>
    <w:rsid w:val="0063344A"/>
    <w:rsid w:val="00634093"/>
    <w:rsid w:val="0063589D"/>
    <w:rsid w:val="0063638A"/>
    <w:rsid w:val="00636491"/>
    <w:rsid w:val="00636712"/>
    <w:rsid w:val="006369C4"/>
    <w:rsid w:val="0063731A"/>
    <w:rsid w:val="00637E0B"/>
    <w:rsid w:val="00640C0D"/>
    <w:rsid w:val="006415AD"/>
    <w:rsid w:val="00641985"/>
    <w:rsid w:val="00641F76"/>
    <w:rsid w:val="00644298"/>
    <w:rsid w:val="0064470A"/>
    <w:rsid w:val="006458EF"/>
    <w:rsid w:val="00645C7B"/>
    <w:rsid w:val="00645FAC"/>
    <w:rsid w:val="006465F7"/>
    <w:rsid w:val="00647826"/>
    <w:rsid w:val="006518EE"/>
    <w:rsid w:val="00651F04"/>
    <w:rsid w:val="00652031"/>
    <w:rsid w:val="00653169"/>
    <w:rsid w:val="00653AF4"/>
    <w:rsid w:val="00653F2E"/>
    <w:rsid w:val="0065413E"/>
    <w:rsid w:val="0065529B"/>
    <w:rsid w:val="00655925"/>
    <w:rsid w:val="00655E5A"/>
    <w:rsid w:val="00655EF8"/>
    <w:rsid w:val="00656FE9"/>
    <w:rsid w:val="00657722"/>
    <w:rsid w:val="006600D4"/>
    <w:rsid w:val="006602E3"/>
    <w:rsid w:val="006609F9"/>
    <w:rsid w:val="00661005"/>
    <w:rsid w:val="00661393"/>
    <w:rsid w:val="00661C02"/>
    <w:rsid w:val="00661E94"/>
    <w:rsid w:val="00662D18"/>
    <w:rsid w:val="006645C5"/>
    <w:rsid w:val="006645F1"/>
    <w:rsid w:val="0066479F"/>
    <w:rsid w:val="00665315"/>
    <w:rsid w:val="00666239"/>
    <w:rsid w:val="006666C3"/>
    <w:rsid w:val="00666DE7"/>
    <w:rsid w:val="00667154"/>
    <w:rsid w:val="00667701"/>
    <w:rsid w:val="00667DB4"/>
    <w:rsid w:val="00667EFB"/>
    <w:rsid w:val="00670832"/>
    <w:rsid w:val="00670FD8"/>
    <w:rsid w:val="0067138D"/>
    <w:rsid w:val="006717B3"/>
    <w:rsid w:val="006719A3"/>
    <w:rsid w:val="006721C9"/>
    <w:rsid w:val="00672494"/>
    <w:rsid w:val="00672501"/>
    <w:rsid w:val="00672E23"/>
    <w:rsid w:val="006730A4"/>
    <w:rsid w:val="006733BB"/>
    <w:rsid w:val="006734C9"/>
    <w:rsid w:val="00673D3F"/>
    <w:rsid w:val="00674550"/>
    <w:rsid w:val="006746EA"/>
    <w:rsid w:val="00674A06"/>
    <w:rsid w:val="00674DD1"/>
    <w:rsid w:val="006755DC"/>
    <w:rsid w:val="00675969"/>
    <w:rsid w:val="006774DA"/>
    <w:rsid w:val="006775A3"/>
    <w:rsid w:val="00677925"/>
    <w:rsid w:val="006779C6"/>
    <w:rsid w:val="00677A44"/>
    <w:rsid w:val="00677EF9"/>
    <w:rsid w:val="006801A9"/>
    <w:rsid w:val="00680E65"/>
    <w:rsid w:val="00681100"/>
    <w:rsid w:val="006814B0"/>
    <w:rsid w:val="00681ACD"/>
    <w:rsid w:val="0068245C"/>
    <w:rsid w:val="00682D92"/>
    <w:rsid w:val="0068395D"/>
    <w:rsid w:val="00683B3F"/>
    <w:rsid w:val="00683B89"/>
    <w:rsid w:val="00683BC0"/>
    <w:rsid w:val="00683C09"/>
    <w:rsid w:val="0068464B"/>
    <w:rsid w:val="00684EAE"/>
    <w:rsid w:val="00685765"/>
    <w:rsid w:val="00686743"/>
    <w:rsid w:val="00686E37"/>
    <w:rsid w:val="00687AEB"/>
    <w:rsid w:val="006901D6"/>
    <w:rsid w:val="00690D0E"/>
    <w:rsid w:val="006917B0"/>
    <w:rsid w:val="00692059"/>
    <w:rsid w:val="00692BA0"/>
    <w:rsid w:val="00692BBD"/>
    <w:rsid w:val="00692BDC"/>
    <w:rsid w:val="00692C26"/>
    <w:rsid w:val="00694151"/>
    <w:rsid w:val="0069425F"/>
    <w:rsid w:val="00695544"/>
    <w:rsid w:val="00695ACD"/>
    <w:rsid w:val="00695C48"/>
    <w:rsid w:val="00695CB1"/>
    <w:rsid w:val="0069627C"/>
    <w:rsid w:val="00696295"/>
    <w:rsid w:val="006962E3"/>
    <w:rsid w:val="00697A5F"/>
    <w:rsid w:val="00697FE3"/>
    <w:rsid w:val="006A0785"/>
    <w:rsid w:val="006A10EA"/>
    <w:rsid w:val="006A138D"/>
    <w:rsid w:val="006A1769"/>
    <w:rsid w:val="006A1D88"/>
    <w:rsid w:val="006A3B77"/>
    <w:rsid w:val="006A497E"/>
    <w:rsid w:val="006A50F6"/>
    <w:rsid w:val="006A54E0"/>
    <w:rsid w:val="006A5657"/>
    <w:rsid w:val="006B080F"/>
    <w:rsid w:val="006B095F"/>
    <w:rsid w:val="006B0B88"/>
    <w:rsid w:val="006B0CFE"/>
    <w:rsid w:val="006B0D78"/>
    <w:rsid w:val="006B0E59"/>
    <w:rsid w:val="006B105F"/>
    <w:rsid w:val="006B163E"/>
    <w:rsid w:val="006B1B88"/>
    <w:rsid w:val="006B2199"/>
    <w:rsid w:val="006B3764"/>
    <w:rsid w:val="006B4D79"/>
    <w:rsid w:val="006B52A9"/>
    <w:rsid w:val="006B6126"/>
    <w:rsid w:val="006B66E5"/>
    <w:rsid w:val="006B6C62"/>
    <w:rsid w:val="006B6FA3"/>
    <w:rsid w:val="006B721D"/>
    <w:rsid w:val="006C0CC4"/>
    <w:rsid w:val="006C1B55"/>
    <w:rsid w:val="006C1C85"/>
    <w:rsid w:val="006C2674"/>
    <w:rsid w:val="006C27D6"/>
    <w:rsid w:val="006C2ABD"/>
    <w:rsid w:val="006C383B"/>
    <w:rsid w:val="006C391E"/>
    <w:rsid w:val="006C3FA3"/>
    <w:rsid w:val="006C401F"/>
    <w:rsid w:val="006C481C"/>
    <w:rsid w:val="006C4BBC"/>
    <w:rsid w:val="006C5041"/>
    <w:rsid w:val="006C551D"/>
    <w:rsid w:val="006C5B5A"/>
    <w:rsid w:val="006C5DFB"/>
    <w:rsid w:val="006C6906"/>
    <w:rsid w:val="006C6A0E"/>
    <w:rsid w:val="006C6F48"/>
    <w:rsid w:val="006C707F"/>
    <w:rsid w:val="006C760D"/>
    <w:rsid w:val="006C7CE6"/>
    <w:rsid w:val="006D0610"/>
    <w:rsid w:val="006D10F6"/>
    <w:rsid w:val="006D14B6"/>
    <w:rsid w:val="006D21DB"/>
    <w:rsid w:val="006D2BAF"/>
    <w:rsid w:val="006D2C8F"/>
    <w:rsid w:val="006D2D32"/>
    <w:rsid w:val="006D2DDA"/>
    <w:rsid w:val="006D518C"/>
    <w:rsid w:val="006D528D"/>
    <w:rsid w:val="006D6719"/>
    <w:rsid w:val="006D6FF7"/>
    <w:rsid w:val="006D7427"/>
    <w:rsid w:val="006D7471"/>
    <w:rsid w:val="006D75F0"/>
    <w:rsid w:val="006E043C"/>
    <w:rsid w:val="006E081E"/>
    <w:rsid w:val="006E083F"/>
    <w:rsid w:val="006E0C33"/>
    <w:rsid w:val="006E1486"/>
    <w:rsid w:val="006E1A98"/>
    <w:rsid w:val="006E1DC3"/>
    <w:rsid w:val="006E2981"/>
    <w:rsid w:val="006E2A86"/>
    <w:rsid w:val="006E2BF5"/>
    <w:rsid w:val="006E2CAE"/>
    <w:rsid w:val="006E2FF9"/>
    <w:rsid w:val="006E3045"/>
    <w:rsid w:val="006E5534"/>
    <w:rsid w:val="006E5CDE"/>
    <w:rsid w:val="006E61AB"/>
    <w:rsid w:val="006E6634"/>
    <w:rsid w:val="006E6D49"/>
    <w:rsid w:val="006E6EAE"/>
    <w:rsid w:val="006E7162"/>
    <w:rsid w:val="006E783F"/>
    <w:rsid w:val="006E7DE6"/>
    <w:rsid w:val="006E7E19"/>
    <w:rsid w:val="006E7FA5"/>
    <w:rsid w:val="006F2573"/>
    <w:rsid w:val="006F286B"/>
    <w:rsid w:val="006F2BD2"/>
    <w:rsid w:val="006F2FBD"/>
    <w:rsid w:val="006F2FC5"/>
    <w:rsid w:val="006F347B"/>
    <w:rsid w:val="006F3486"/>
    <w:rsid w:val="006F3AA7"/>
    <w:rsid w:val="006F3C7E"/>
    <w:rsid w:val="006F4529"/>
    <w:rsid w:val="006F4FA2"/>
    <w:rsid w:val="006F5330"/>
    <w:rsid w:val="006F53F4"/>
    <w:rsid w:val="006F6D42"/>
    <w:rsid w:val="006F71A2"/>
    <w:rsid w:val="006F71AE"/>
    <w:rsid w:val="006F74DB"/>
    <w:rsid w:val="006F77B0"/>
    <w:rsid w:val="006F7FAA"/>
    <w:rsid w:val="007000A8"/>
    <w:rsid w:val="00700455"/>
    <w:rsid w:val="0070052F"/>
    <w:rsid w:val="00700A31"/>
    <w:rsid w:val="0070161E"/>
    <w:rsid w:val="007021B4"/>
    <w:rsid w:val="00702ED4"/>
    <w:rsid w:val="007034BA"/>
    <w:rsid w:val="0070377A"/>
    <w:rsid w:val="007037B4"/>
    <w:rsid w:val="0070475D"/>
    <w:rsid w:val="0070503D"/>
    <w:rsid w:val="007056F4"/>
    <w:rsid w:val="0070766C"/>
    <w:rsid w:val="0071113E"/>
    <w:rsid w:val="007121D1"/>
    <w:rsid w:val="00712C3D"/>
    <w:rsid w:val="00713271"/>
    <w:rsid w:val="007133E3"/>
    <w:rsid w:val="0071356D"/>
    <w:rsid w:val="00713EA5"/>
    <w:rsid w:val="00715348"/>
    <w:rsid w:val="0071534C"/>
    <w:rsid w:val="00715575"/>
    <w:rsid w:val="00715667"/>
    <w:rsid w:val="007157BA"/>
    <w:rsid w:val="00715DC8"/>
    <w:rsid w:val="0071691F"/>
    <w:rsid w:val="00716A7B"/>
    <w:rsid w:val="0071715E"/>
    <w:rsid w:val="00717257"/>
    <w:rsid w:val="007172A7"/>
    <w:rsid w:val="00717356"/>
    <w:rsid w:val="007174F2"/>
    <w:rsid w:val="00717C76"/>
    <w:rsid w:val="007200AE"/>
    <w:rsid w:val="007206FD"/>
    <w:rsid w:val="0072167D"/>
    <w:rsid w:val="00721CC7"/>
    <w:rsid w:val="00722140"/>
    <w:rsid w:val="007224C3"/>
    <w:rsid w:val="00722510"/>
    <w:rsid w:val="00722A51"/>
    <w:rsid w:val="00722D56"/>
    <w:rsid w:val="00724C3A"/>
    <w:rsid w:val="00725AF9"/>
    <w:rsid w:val="00725CCA"/>
    <w:rsid w:val="007267E3"/>
    <w:rsid w:val="00727AF5"/>
    <w:rsid w:val="00727F17"/>
    <w:rsid w:val="00727F6E"/>
    <w:rsid w:val="00730071"/>
    <w:rsid w:val="00731674"/>
    <w:rsid w:val="0073180A"/>
    <w:rsid w:val="00731F88"/>
    <w:rsid w:val="0073245E"/>
    <w:rsid w:val="007324D2"/>
    <w:rsid w:val="00732DC2"/>
    <w:rsid w:val="00732E08"/>
    <w:rsid w:val="00733150"/>
    <w:rsid w:val="007344E2"/>
    <w:rsid w:val="00734688"/>
    <w:rsid w:val="00734B6A"/>
    <w:rsid w:val="00735639"/>
    <w:rsid w:val="00735E6C"/>
    <w:rsid w:val="00736069"/>
    <w:rsid w:val="0073615F"/>
    <w:rsid w:val="00736912"/>
    <w:rsid w:val="00737F40"/>
    <w:rsid w:val="00740351"/>
    <w:rsid w:val="00740D7B"/>
    <w:rsid w:val="007412A5"/>
    <w:rsid w:val="00741AE7"/>
    <w:rsid w:val="00741D73"/>
    <w:rsid w:val="0074209C"/>
    <w:rsid w:val="007432E7"/>
    <w:rsid w:val="007433D8"/>
    <w:rsid w:val="00743C78"/>
    <w:rsid w:val="0074471A"/>
    <w:rsid w:val="007448F2"/>
    <w:rsid w:val="0074527E"/>
    <w:rsid w:val="0074581D"/>
    <w:rsid w:val="007462CB"/>
    <w:rsid w:val="00746AC6"/>
    <w:rsid w:val="0075019A"/>
    <w:rsid w:val="00750387"/>
    <w:rsid w:val="00750527"/>
    <w:rsid w:val="00750F10"/>
    <w:rsid w:val="00750F2F"/>
    <w:rsid w:val="00751CD2"/>
    <w:rsid w:val="00754839"/>
    <w:rsid w:val="007551E2"/>
    <w:rsid w:val="0075531A"/>
    <w:rsid w:val="00755943"/>
    <w:rsid w:val="00755E4A"/>
    <w:rsid w:val="00756819"/>
    <w:rsid w:val="00756A5F"/>
    <w:rsid w:val="00757097"/>
    <w:rsid w:val="007573BA"/>
    <w:rsid w:val="00757920"/>
    <w:rsid w:val="0075792E"/>
    <w:rsid w:val="007607F0"/>
    <w:rsid w:val="00760A70"/>
    <w:rsid w:val="00760D64"/>
    <w:rsid w:val="00761A0B"/>
    <w:rsid w:val="00761C75"/>
    <w:rsid w:val="0076218A"/>
    <w:rsid w:val="00762E6C"/>
    <w:rsid w:val="007650ED"/>
    <w:rsid w:val="007651E1"/>
    <w:rsid w:val="007674B9"/>
    <w:rsid w:val="00767D39"/>
    <w:rsid w:val="0077010B"/>
    <w:rsid w:val="00770C69"/>
    <w:rsid w:val="00771525"/>
    <w:rsid w:val="0077192F"/>
    <w:rsid w:val="00772764"/>
    <w:rsid w:val="00772951"/>
    <w:rsid w:val="007757E7"/>
    <w:rsid w:val="00775AA4"/>
    <w:rsid w:val="007772BF"/>
    <w:rsid w:val="007776F9"/>
    <w:rsid w:val="00777DB3"/>
    <w:rsid w:val="00781012"/>
    <w:rsid w:val="00781B1B"/>
    <w:rsid w:val="007825F7"/>
    <w:rsid w:val="00782810"/>
    <w:rsid w:val="007828B0"/>
    <w:rsid w:val="00782E9D"/>
    <w:rsid w:val="00782F56"/>
    <w:rsid w:val="00783198"/>
    <w:rsid w:val="00783B94"/>
    <w:rsid w:val="00783C20"/>
    <w:rsid w:val="00783DA1"/>
    <w:rsid w:val="0078402F"/>
    <w:rsid w:val="00784E5A"/>
    <w:rsid w:val="00784EE3"/>
    <w:rsid w:val="007851FF"/>
    <w:rsid w:val="00785503"/>
    <w:rsid w:val="007859B0"/>
    <w:rsid w:val="00785A3A"/>
    <w:rsid w:val="00785B55"/>
    <w:rsid w:val="007863E4"/>
    <w:rsid w:val="00787080"/>
    <w:rsid w:val="00787CE4"/>
    <w:rsid w:val="0079016B"/>
    <w:rsid w:val="007905DC"/>
    <w:rsid w:val="00790D9D"/>
    <w:rsid w:val="00791160"/>
    <w:rsid w:val="00791722"/>
    <w:rsid w:val="00792767"/>
    <w:rsid w:val="0079304A"/>
    <w:rsid w:val="00793992"/>
    <w:rsid w:val="00794241"/>
    <w:rsid w:val="00794C60"/>
    <w:rsid w:val="007951F7"/>
    <w:rsid w:val="00795A0B"/>
    <w:rsid w:val="007965F8"/>
    <w:rsid w:val="007970EB"/>
    <w:rsid w:val="0079745E"/>
    <w:rsid w:val="007976AB"/>
    <w:rsid w:val="00797B11"/>
    <w:rsid w:val="007A04AE"/>
    <w:rsid w:val="007A1C43"/>
    <w:rsid w:val="007A1F2D"/>
    <w:rsid w:val="007A23F8"/>
    <w:rsid w:val="007A3CC0"/>
    <w:rsid w:val="007A3EC9"/>
    <w:rsid w:val="007A4E50"/>
    <w:rsid w:val="007A53E7"/>
    <w:rsid w:val="007A5C80"/>
    <w:rsid w:val="007A656F"/>
    <w:rsid w:val="007A67DB"/>
    <w:rsid w:val="007A6C37"/>
    <w:rsid w:val="007A748A"/>
    <w:rsid w:val="007A78A4"/>
    <w:rsid w:val="007B0C8E"/>
    <w:rsid w:val="007B0D23"/>
    <w:rsid w:val="007B0D38"/>
    <w:rsid w:val="007B0F4F"/>
    <w:rsid w:val="007B0F56"/>
    <w:rsid w:val="007B18B8"/>
    <w:rsid w:val="007B3196"/>
    <w:rsid w:val="007B346C"/>
    <w:rsid w:val="007B3926"/>
    <w:rsid w:val="007B40C9"/>
    <w:rsid w:val="007B533F"/>
    <w:rsid w:val="007B5624"/>
    <w:rsid w:val="007B593F"/>
    <w:rsid w:val="007B646F"/>
    <w:rsid w:val="007B665D"/>
    <w:rsid w:val="007B6AC8"/>
    <w:rsid w:val="007B6F89"/>
    <w:rsid w:val="007B7360"/>
    <w:rsid w:val="007B7C4A"/>
    <w:rsid w:val="007C0C67"/>
    <w:rsid w:val="007C1598"/>
    <w:rsid w:val="007C15BA"/>
    <w:rsid w:val="007C1F69"/>
    <w:rsid w:val="007C2188"/>
    <w:rsid w:val="007C29AB"/>
    <w:rsid w:val="007C34E2"/>
    <w:rsid w:val="007C3C10"/>
    <w:rsid w:val="007C3FF0"/>
    <w:rsid w:val="007C409F"/>
    <w:rsid w:val="007C414F"/>
    <w:rsid w:val="007C44F4"/>
    <w:rsid w:val="007C4874"/>
    <w:rsid w:val="007C5CE1"/>
    <w:rsid w:val="007C629C"/>
    <w:rsid w:val="007C77F8"/>
    <w:rsid w:val="007C7CF4"/>
    <w:rsid w:val="007D03CA"/>
    <w:rsid w:val="007D0E8D"/>
    <w:rsid w:val="007D173A"/>
    <w:rsid w:val="007D189A"/>
    <w:rsid w:val="007D1D3B"/>
    <w:rsid w:val="007D1E56"/>
    <w:rsid w:val="007D1F86"/>
    <w:rsid w:val="007D20BB"/>
    <w:rsid w:val="007D4725"/>
    <w:rsid w:val="007D505F"/>
    <w:rsid w:val="007D5CE2"/>
    <w:rsid w:val="007D5D82"/>
    <w:rsid w:val="007D6276"/>
    <w:rsid w:val="007D67DB"/>
    <w:rsid w:val="007D78C6"/>
    <w:rsid w:val="007D7E50"/>
    <w:rsid w:val="007E02ED"/>
    <w:rsid w:val="007E0967"/>
    <w:rsid w:val="007E0AE2"/>
    <w:rsid w:val="007E10D7"/>
    <w:rsid w:val="007E11FE"/>
    <w:rsid w:val="007E155D"/>
    <w:rsid w:val="007E1BA1"/>
    <w:rsid w:val="007E2147"/>
    <w:rsid w:val="007E28C8"/>
    <w:rsid w:val="007E4646"/>
    <w:rsid w:val="007E469E"/>
    <w:rsid w:val="007E5D40"/>
    <w:rsid w:val="007E5F1E"/>
    <w:rsid w:val="007E6A5E"/>
    <w:rsid w:val="007E6B58"/>
    <w:rsid w:val="007E76FC"/>
    <w:rsid w:val="007E7C1C"/>
    <w:rsid w:val="007E7D02"/>
    <w:rsid w:val="007F012C"/>
    <w:rsid w:val="007F01F4"/>
    <w:rsid w:val="007F0E16"/>
    <w:rsid w:val="007F1633"/>
    <w:rsid w:val="007F22EF"/>
    <w:rsid w:val="007F235A"/>
    <w:rsid w:val="007F3090"/>
    <w:rsid w:val="007F3243"/>
    <w:rsid w:val="007F37C1"/>
    <w:rsid w:val="007F3A15"/>
    <w:rsid w:val="007F4179"/>
    <w:rsid w:val="007F4263"/>
    <w:rsid w:val="007F48A0"/>
    <w:rsid w:val="007F5ABE"/>
    <w:rsid w:val="007F5ADC"/>
    <w:rsid w:val="007F5C37"/>
    <w:rsid w:val="007F5FE0"/>
    <w:rsid w:val="007F6180"/>
    <w:rsid w:val="007F64C8"/>
    <w:rsid w:val="007F6F7C"/>
    <w:rsid w:val="007F756C"/>
    <w:rsid w:val="00800261"/>
    <w:rsid w:val="00800B88"/>
    <w:rsid w:val="0080231D"/>
    <w:rsid w:val="00802A43"/>
    <w:rsid w:val="00802A91"/>
    <w:rsid w:val="008048A3"/>
    <w:rsid w:val="008049B9"/>
    <w:rsid w:val="00804DEB"/>
    <w:rsid w:val="00804ED4"/>
    <w:rsid w:val="0080500B"/>
    <w:rsid w:val="008050B6"/>
    <w:rsid w:val="008051DF"/>
    <w:rsid w:val="008061CD"/>
    <w:rsid w:val="00806A86"/>
    <w:rsid w:val="008070D5"/>
    <w:rsid w:val="00807445"/>
    <w:rsid w:val="00807A2A"/>
    <w:rsid w:val="0081028D"/>
    <w:rsid w:val="00811365"/>
    <w:rsid w:val="00811894"/>
    <w:rsid w:val="008118B0"/>
    <w:rsid w:val="008118E0"/>
    <w:rsid w:val="008120B9"/>
    <w:rsid w:val="0081213B"/>
    <w:rsid w:val="0081248E"/>
    <w:rsid w:val="00812822"/>
    <w:rsid w:val="00812844"/>
    <w:rsid w:val="008131AF"/>
    <w:rsid w:val="00813B52"/>
    <w:rsid w:val="00814722"/>
    <w:rsid w:val="00814AD1"/>
    <w:rsid w:val="00814E42"/>
    <w:rsid w:val="00816ACF"/>
    <w:rsid w:val="00816C5D"/>
    <w:rsid w:val="00816F3F"/>
    <w:rsid w:val="008177B0"/>
    <w:rsid w:val="00817CAF"/>
    <w:rsid w:val="00817ECA"/>
    <w:rsid w:val="00817FE0"/>
    <w:rsid w:val="008204C6"/>
    <w:rsid w:val="00820782"/>
    <w:rsid w:val="00820DAF"/>
    <w:rsid w:val="00822472"/>
    <w:rsid w:val="00822E13"/>
    <w:rsid w:val="00822F96"/>
    <w:rsid w:val="0082314C"/>
    <w:rsid w:val="00823605"/>
    <w:rsid w:val="008236AB"/>
    <w:rsid w:val="008237F4"/>
    <w:rsid w:val="00824B56"/>
    <w:rsid w:val="00825B9D"/>
    <w:rsid w:val="00825D53"/>
    <w:rsid w:val="008261F1"/>
    <w:rsid w:val="00830D98"/>
    <w:rsid w:val="0083166A"/>
    <w:rsid w:val="00831905"/>
    <w:rsid w:val="00831BA7"/>
    <w:rsid w:val="00831CA3"/>
    <w:rsid w:val="00832930"/>
    <w:rsid w:val="0083313B"/>
    <w:rsid w:val="00833269"/>
    <w:rsid w:val="00833D92"/>
    <w:rsid w:val="00834562"/>
    <w:rsid w:val="00834D90"/>
    <w:rsid w:val="008350C3"/>
    <w:rsid w:val="00835592"/>
    <w:rsid w:val="0083637D"/>
    <w:rsid w:val="0083651E"/>
    <w:rsid w:val="0083655C"/>
    <w:rsid w:val="0083660D"/>
    <w:rsid w:val="0083774B"/>
    <w:rsid w:val="00837919"/>
    <w:rsid w:val="0084035A"/>
    <w:rsid w:val="00841A82"/>
    <w:rsid w:val="00841D97"/>
    <w:rsid w:val="008420CA"/>
    <w:rsid w:val="0084275E"/>
    <w:rsid w:val="00843F65"/>
    <w:rsid w:val="00844D08"/>
    <w:rsid w:val="00845A72"/>
    <w:rsid w:val="0084613E"/>
    <w:rsid w:val="0084656B"/>
    <w:rsid w:val="00846799"/>
    <w:rsid w:val="008468D1"/>
    <w:rsid w:val="00847271"/>
    <w:rsid w:val="00847513"/>
    <w:rsid w:val="0084783E"/>
    <w:rsid w:val="008500A5"/>
    <w:rsid w:val="0085024B"/>
    <w:rsid w:val="00850491"/>
    <w:rsid w:val="0085060F"/>
    <w:rsid w:val="00851D0F"/>
    <w:rsid w:val="008528CB"/>
    <w:rsid w:val="00853ED3"/>
    <w:rsid w:val="008542F0"/>
    <w:rsid w:val="0085464D"/>
    <w:rsid w:val="00854E36"/>
    <w:rsid w:val="008550EE"/>
    <w:rsid w:val="00855ADE"/>
    <w:rsid w:val="00855DBE"/>
    <w:rsid w:val="00856C84"/>
    <w:rsid w:val="0085729F"/>
    <w:rsid w:val="00857FE2"/>
    <w:rsid w:val="0086087A"/>
    <w:rsid w:val="00860A9C"/>
    <w:rsid w:val="00861063"/>
    <w:rsid w:val="008614F3"/>
    <w:rsid w:val="00861ACD"/>
    <w:rsid w:val="00861D77"/>
    <w:rsid w:val="00862354"/>
    <w:rsid w:val="008623C4"/>
    <w:rsid w:val="00863113"/>
    <w:rsid w:val="008631F6"/>
    <w:rsid w:val="0086324C"/>
    <w:rsid w:val="008649D8"/>
    <w:rsid w:val="00864DD1"/>
    <w:rsid w:val="00864F62"/>
    <w:rsid w:val="008659E2"/>
    <w:rsid w:val="00865EAC"/>
    <w:rsid w:val="00865F17"/>
    <w:rsid w:val="008664B0"/>
    <w:rsid w:val="008677BE"/>
    <w:rsid w:val="00867AA4"/>
    <w:rsid w:val="00867D9B"/>
    <w:rsid w:val="00870604"/>
    <w:rsid w:val="00871974"/>
    <w:rsid w:val="00871D0C"/>
    <w:rsid w:val="00871DD4"/>
    <w:rsid w:val="008725A2"/>
    <w:rsid w:val="008725E4"/>
    <w:rsid w:val="00872E5D"/>
    <w:rsid w:val="00873428"/>
    <w:rsid w:val="00873C71"/>
    <w:rsid w:val="00873D9F"/>
    <w:rsid w:val="00873EB1"/>
    <w:rsid w:val="0087453E"/>
    <w:rsid w:val="0087476F"/>
    <w:rsid w:val="00874922"/>
    <w:rsid w:val="0087561D"/>
    <w:rsid w:val="008756BB"/>
    <w:rsid w:val="00875BE3"/>
    <w:rsid w:val="00875F50"/>
    <w:rsid w:val="008766AA"/>
    <w:rsid w:val="00876AB6"/>
    <w:rsid w:val="00876B52"/>
    <w:rsid w:val="00876B8E"/>
    <w:rsid w:val="008774FA"/>
    <w:rsid w:val="00880096"/>
    <w:rsid w:val="00880150"/>
    <w:rsid w:val="00881302"/>
    <w:rsid w:val="00881549"/>
    <w:rsid w:val="008819DA"/>
    <w:rsid w:val="0088249C"/>
    <w:rsid w:val="008827A0"/>
    <w:rsid w:val="008829EB"/>
    <w:rsid w:val="00883C27"/>
    <w:rsid w:val="00883FA9"/>
    <w:rsid w:val="008842F7"/>
    <w:rsid w:val="00884AB1"/>
    <w:rsid w:val="00885CB5"/>
    <w:rsid w:val="00885EF3"/>
    <w:rsid w:val="008868C2"/>
    <w:rsid w:val="00886B45"/>
    <w:rsid w:val="0088788B"/>
    <w:rsid w:val="0089037F"/>
    <w:rsid w:val="0089064D"/>
    <w:rsid w:val="00890726"/>
    <w:rsid w:val="00890C02"/>
    <w:rsid w:val="00891190"/>
    <w:rsid w:val="0089157D"/>
    <w:rsid w:val="0089178E"/>
    <w:rsid w:val="00891C41"/>
    <w:rsid w:val="0089348F"/>
    <w:rsid w:val="008936C4"/>
    <w:rsid w:val="008947B4"/>
    <w:rsid w:val="0089541B"/>
    <w:rsid w:val="00895A29"/>
    <w:rsid w:val="00896D3F"/>
    <w:rsid w:val="00896DBF"/>
    <w:rsid w:val="00896FE8"/>
    <w:rsid w:val="00897135"/>
    <w:rsid w:val="008972C2"/>
    <w:rsid w:val="008972F7"/>
    <w:rsid w:val="008A094D"/>
    <w:rsid w:val="008A0CD4"/>
    <w:rsid w:val="008A0FCE"/>
    <w:rsid w:val="008A2918"/>
    <w:rsid w:val="008A300A"/>
    <w:rsid w:val="008A3329"/>
    <w:rsid w:val="008A3701"/>
    <w:rsid w:val="008A3C5E"/>
    <w:rsid w:val="008A3E44"/>
    <w:rsid w:val="008A4481"/>
    <w:rsid w:val="008A4D51"/>
    <w:rsid w:val="008A573B"/>
    <w:rsid w:val="008A5DEF"/>
    <w:rsid w:val="008A6742"/>
    <w:rsid w:val="008A67DA"/>
    <w:rsid w:val="008A6E17"/>
    <w:rsid w:val="008A766A"/>
    <w:rsid w:val="008A76AC"/>
    <w:rsid w:val="008A7A45"/>
    <w:rsid w:val="008A7ACD"/>
    <w:rsid w:val="008A7DDB"/>
    <w:rsid w:val="008B0F1D"/>
    <w:rsid w:val="008B0FC4"/>
    <w:rsid w:val="008B10C5"/>
    <w:rsid w:val="008B127A"/>
    <w:rsid w:val="008B1F77"/>
    <w:rsid w:val="008B309D"/>
    <w:rsid w:val="008B37AB"/>
    <w:rsid w:val="008B3E11"/>
    <w:rsid w:val="008B47DE"/>
    <w:rsid w:val="008B64B6"/>
    <w:rsid w:val="008B716E"/>
    <w:rsid w:val="008C0497"/>
    <w:rsid w:val="008C06FC"/>
    <w:rsid w:val="008C0A12"/>
    <w:rsid w:val="008C16E6"/>
    <w:rsid w:val="008C1721"/>
    <w:rsid w:val="008C1DFE"/>
    <w:rsid w:val="008C20F6"/>
    <w:rsid w:val="008C2477"/>
    <w:rsid w:val="008C31DB"/>
    <w:rsid w:val="008C3356"/>
    <w:rsid w:val="008C3AF1"/>
    <w:rsid w:val="008C450A"/>
    <w:rsid w:val="008C4AFA"/>
    <w:rsid w:val="008C4DBD"/>
    <w:rsid w:val="008C4F50"/>
    <w:rsid w:val="008C5444"/>
    <w:rsid w:val="008C590D"/>
    <w:rsid w:val="008C603C"/>
    <w:rsid w:val="008C6409"/>
    <w:rsid w:val="008C68FC"/>
    <w:rsid w:val="008C6A4D"/>
    <w:rsid w:val="008C7DFD"/>
    <w:rsid w:val="008C7E5E"/>
    <w:rsid w:val="008C7E97"/>
    <w:rsid w:val="008C7F72"/>
    <w:rsid w:val="008D0376"/>
    <w:rsid w:val="008D1226"/>
    <w:rsid w:val="008D12A7"/>
    <w:rsid w:val="008D1EFB"/>
    <w:rsid w:val="008D25B8"/>
    <w:rsid w:val="008D2A6F"/>
    <w:rsid w:val="008D2AEE"/>
    <w:rsid w:val="008D2E81"/>
    <w:rsid w:val="008D2FD1"/>
    <w:rsid w:val="008D305A"/>
    <w:rsid w:val="008D326E"/>
    <w:rsid w:val="008D351D"/>
    <w:rsid w:val="008D353B"/>
    <w:rsid w:val="008D36D9"/>
    <w:rsid w:val="008D3D95"/>
    <w:rsid w:val="008D4274"/>
    <w:rsid w:val="008D495D"/>
    <w:rsid w:val="008D5053"/>
    <w:rsid w:val="008D520B"/>
    <w:rsid w:val="008D532C"/>
    <w:rsid w:val="008D5546"/>
    <w:rsid w:val="008D5552"/>
    <w:rsid w:val="008D559D"/>
    <w:rsid w:val="008D56BA"/>
    <w:rsid w:val="008D5DDC"/>
    <w:rsid w:val="008D60B2"/>
    <w:rsid w:val="008D67A3"/>
    <w:rsid w:val="008D6C7F"/>
    <w:rsid w:val="008D6D3D"/>
    <w:rsid w:val="008D76C3"/>
    <w:rsid w:val="008D777F"/>
    <w:rsid w:val="008D7E7B"/>
    <w:rsid w:val="008E00F4"/>
    <w:rsid w:val="008E13D2"/>
    <w:rsid w:val="008E19B0"/>
    <w:rsid w:val="008E1ED7"/>
    <w:rsid w:val="008E36AF"/>
    <w:rsid w:val="008E3EA2"/>
    <w:rsid w:val="008E5181"/>
    <w:rsid w:val="008E53A0"/>
    <w:rsid w:val="008E5550"/>
    <w:rsid w:val="008E641F"/>
    <w:rsid w:val="008E6572"/>
    <w:rsid w:val="008E6BE5"/>
    <w:rsid w:val="008E6D65"/>
    <w:rsid w:val="008E75C3"/>
    <w:rsid w:val="008E7990"/>
    <w:rsid w:val="008E7F54"/>
    <w:rsid w:val="008F04FE"/>
    <w:rsid w:val="008F0C5A"/>
    <w:rsid w:val="008F1180"/>
    <w:rsid w:val="008F17F6"/>
    <w:rsid w:val="008F4241"/>
    <w:rsid w:val="008F44C2"/>
    <w:rsid w:val="008F4CB7"/>
    <w:rsid w:val="008F5454"/>
    <w:rsid w:val="008F5860"/>
    <w:rsid w:val="008F6010"/>
    <w:rsid w:val="008F6E09"/>
    <w:rsid w:val="008F7044"/>
    <w:rsid w:val="008F7410"/>
    <w:rsid w:val="008F7824"/>
    <w:rsid w:val="008F7F6A"/>
    <w:rsid w:val="008F7FEE"/>
    <w:rsid w:val="00900233"/>
    <w:rsid w:val="00900A3E"/>
    <w:rsid w:val="00900E48"/>
    <w:rsid w:val="00901D70"/>
    <w:rsid w:val="00902091"/>
    <w:rsid w:val="00902DE2"/>
    <w:rsid w:val="0090356A"/>
    <w:rsid w:val="00904128"/>
    <w:rsid w:val="0090418A"/>
    <w:rsid w:val="009042B4"/>
    <w:rsid w:val="0090542C"/>
    <w:rsid w:val="009056AA"/>
    <w:rsid w:val="009066B6"/>
    <w:rsid w:val="0090741D"/>
    <w:rsid w:val="00907B81"/>
    <w:rsid w:val="00907E0B"/>
    <w:rsid w:val="0091013F"/>
    <w:rsid w:val="009105E4"/>
    <w:rsid w:val="009107A1"/>
    <w:rsid w:val="009112A6"/>
    <w:rsid w:val="0091183B"/>
    <w:rsid w:val="0091192B"/>
    <w:rsid w:val="009120DA"/>
    <w:rsid w:val="0091217B"/>
    <w:rsid w:val="009122D4"/>
    <w:rsid w:val="009122EF"/>
    <w:rsid w:val="00912674"/>
    <w:rsid w:val="00912775"/>
    <w:rsid w:val="00912B24"/>
    <w:rsid w:val="00912D7A"/>
    <w:rsid w:val="009145D3"/>
    <w:rsid w:val="00915315"/>
    <w:rsid w:val="00915835"/>
    <w:rsid w:val="00915C37"/>
    <w:rsid w:val="00916AC2"/>
    <w:rsid w:val="00917246"/>
    <w:rsid w:val="009172CF"/>
    <w:rsid w:val="0091794F"/>
    <w:rsid w:val="00921596"/>
    <w:rsid w:val="00921A4C"/>
    <w:rsid w:val="0092214C"/>
    <w:rsid w:val="009226F8"/>
    <w:rsid w:val="00922E18"/>
    <w:rsid w:val="00922F01"/>
    <w:rsid w:val="009238E9"/>
    <w:rsid w:val="00923B46"/>
    <w:rsid w:val="00924496"/>
    <w:rsid w:val="009248B8"/>
    <w:rsid w:val="00926CC7"/>
    <w:rsid w:val="009276A9"/>
    <w:rsid w:val="00930264"/>
    <w:rsid w:val="009304C3"/>
    <w:rsid w:val="009307B9"/>
    <w:rsid w:val="0093176F"/>
    <w:rsid w:val="00931B6B"/>
    <w:rsid w:val="00931DC0"/>
    <w:rsid w:val="00932850"/>
    <w:rsid w:val="0093330E"/>
    <w:rsid w:val="00934000"/>
    <w:rsid w:val="00934310"/>
    <w:rsid w:val="00934FED"/>
    <w:rsid w:val="009363B2"/>
    <w:rsid w:val="00936D36"/>
    <w:rsid w:val="00937658"/>
    <w:rsid w:val="00937A13"/>
    <w:rsid w:val="0094090B"/>
    <w:rsid w:val="009419D6"/>
    <w:rsid w:val="00941B3D"/>
    <w:rsid w:val="00941E75"/>
    <w:rsid w:val="00943000"/>
    <w:rsid w:val="0094375E"/>
    <w:rsid w:val="009447A6"/>
    <w:rsid w:val="0094497A"/>
    <w:rsid w:val="009459AD"/>
    <w:rsid w:val="00946230"/>
    <w:rsid w:val="009463A2"/>
    <w:rsid w:val="009464EB"/>
    <w:rsid w:val="00947419"/>
    <w:rsid w:val="009478D1"/>
    <w:rsid w:val="00947C59"/>
    <w:rsid w:val="00947E29"/>
    <w:rsid w:val="009508EB"/>
    <w:rsid w:val="00950C55"/>
    <w:rsid w:val="00952C0C"/>
    <w:rsid w:val="00953B5F"/>
    <w:rsid w:val="00953C20"/>
    <w:rsid w:val="00954108"/>
    <w:rsid w:val="009544D0"/>
    <w:rsid w:val="009544F6"/>
    <w:rsid w:val="009556AC"/>
    <w:rsid w:val="009556AE"/>
    <w:rsid w:val="009566A2"/>
    <w:rsid w:val="00956A9E"/>
    <w:rsid w:val="00956E54"/>
    <w:rsid w:val="009575DB"/>
    <w:rsid w:val="00957C46"/>
    <w:rsid w:val="009601BF"/>
    <w:rsid w:val="00960310"/>
    <w:rsid w:val="00960970"/>
    <w:rsid w:val="00960F9D"/>
    <w:rsid w:val="00961C14"/>
    <w:rsid w:val="00963313"/>
    <w:rsid w:val="00964606"/>
    <w:rsid w:val="00964713"/>
    <w:rsid w:val="009655AA"/>
    <w:rsid w:val="009655FA"/>
    <w:rsid w:val="00965C36"/>
    <w:rsid w:val="0096624E"/>
    <w:rsid w:val="009673DC"/>
    <w:rsid w:val="0097000C"/>
    <w:rsid w:val="009705D2"/>
    <w:rsid w:val="00971672"/>
    <w:rsid w:val="00971DC2"/>
    <w:rsid w:val="00971F47"/>
    <w:rsid w:val="009720E9"/>
    <w:rsid w:val="0097258A"/>
    <w:rsid w:val="009726CF"/>
    <w:rsid w:val="0097347A"/>
    <w:rsid w:val="00974780"/>
    <w:rsid w:val="00974E6D"/>
    <w:rsid w:val="00975344"/>
    <w:rsid w:val="00975713"/>
    <w:rsid w:val="00975B7C"/>
    <w:rsid w:val="00975FC9"/>
    <w:rsid w:val="00976538"/>
    <w:rsid w:val="00976B3B"/>
    <w:rsid w:val="00977BE4"/>
    <w:rsid w:val="00977CD2"/>
    <w:rsid w:val="00977DE5"/>
    <w:rsid w:val="00980095"/>
    <w:rsid w:val="009807E0"/>
    <w:rsid w:val="009810FC"/>
    <w:rsid w:val="00981824"/>
    <w:rsid w:val="00982034"/>
    <w:rsid w:val="009838FD"/>
    <w:rsid w:val="0098396C"/>
    <w:rsid w:val="009848C5"/>
    <w:rsid w:val="00984B2A"/>
    <w:rsid w:val="0098556D"/>
    <w:rsid w:val="00986C5D"/>
    <w:rsid w:val="009871BE"/>
    <w:rsid w:val="00987313"/>
    <w:rsid w:val="009902CE"/>
    <w:rsid w:val="00990C9C"/>
    <w:rsid w:val="00991F6F"/>
    <w:rsid w:val="00991FF5"/>
    <w:rsid w:val="009920E3"/>
    <w:rsid w:val="00992EBB"/>
    <w:rsid w:val="009933F0"/>
    <w:rsid w:val="00994076"/>
    <w:rsid w:val="009956E8"/>
    <w:rsid w:val="0099578B"/>
    <w:rsid w:val="00995CE5"/>
    <w:rsid w:val="00995DD9"/>
    <w:rsid w:val="0099613C"/>
    <w:rsid w:val="00996CAB"/>
    <w:rsid w:val="00996F6E"/>
    <w:rsid w:val="00997066"/>
    <w:rsid w:val="009973DC"/>
    <w:rsid w:val="00997AFA"/>
    <w:rsid w:val="00997CE5"/>
    <w:rsid w:val="00997DD6"/>
    <w:rsid w:val="009A0255"/>
    <w:rsid w:val="009A098C"/>
    <w:rsid w:val="009A149A"/>
    <w:rsid w:val="009A28FB"/>
    <w:rsid w:val="009A3357"/>
    <w:rsid w:val="009A3C26"/>
    <w:rsid w:val="009A3CC0"/>
    <w:rsid w:val="009A41F4"/>
    <w:rsid w:val="009A4688"/>
    <w:rsid w:val="009A5067"/>
    <w:rsid w:val="009A51E6"/>
    <w:rsid w:val="009A5CDF"/>
    <w:rsid w:val="009A5FA2"/>
    <w:rsid w:val="009A60CE"/>
    <w:rsid w:val="009A6B26"/>
    <w:rsid w:val="009A7B78"/>
    <w:rsid w:val="009B1911"/>
    <w:rsid w:val="009B19C5"/>
    <w:rsid w:val="009B1C17"/>
    <w:rsid w:val="009B2433"/>
    <w:rsid w:val="009B2A2A"/>
    <w:rsid w:val="009B2D8D"/>
    <w:rsid w:val="009B2FCE"/>
    <w:rsid w:val="009B364C"/>
    <w:rsid w:val="009B40B7"/>
    <w:rsid w:val="009B4405"/>
    <w:rsid w:val="009B4E2A"/>
    <w:rsid w:val="009B56C3"/>
    <w:rsid w:val="009B57B3"/>
    <w:rsid w:val="009B5B07"/>
    <w:rsid w:val="009B5D22"/>
    <w:rsid w:val="009B6160"/>
    <w:rsid w:val="009B6613"/>
    <w:rsid w:val="009B67B4"/>
    <w:rsid w:val="009B6DCA"/>
    <w:rsid w:val="009B77E4"/>
    <w:rsid w:val="009B7A19"/>
    <w:rsid w:val="009C0259"/>
    <w:rsid w:val="009C0756"/>
    <w:rsid w:val="009C1A34"/>
    <w:rsid w:val="009C1A6B"/>
    <w:rsid w:val="009C1AF5"/>
    <w:rsid w:val="009C1BD6"/>
    <w:rsid w:val="009C1BED"/>
    <w:rsid w:val="009C2496"/>
    <w:rsid w:val="009C27CB"/>
    <w:rsid w:val="009C2D5B"/>
    <w:rsid w:val="009C3155"/>
    <w:rsid w:val="009C3511"/>
    <w:rsid w:val="009C35C3"/>
    <w:rsid w:val="009C43B9"/>
    <w:rsid w:val="009C45A1"/>
    <w:rsid w:val="009C4689"/>
    <w:rsid w:val="009C4AE6"/>
    <w:rsid w:val="009C543A"/>
    <w:rsid w:val="009C594D"/>
    <w:rsid w:val="009C5C2F"/>
    <w:rsid w:val="009C5CCA"/>
    <w:rsid w:val="009C5EAC"/>
    <w:rsid w:val="009C7A2D"/>
    <w:rsid w:val="009C7A2E"/>
    <w:rsid w:val="009C7A6C"/>
    <w:rsid w:val="009C7EE6"/>
    <w:rsid w:val="009D00CE"/>
    <w:rsid w:val="009D10A7"/>
    <w:rsid w:val="009D1165"/>
    <w:rsid w:val="009D2361"/>
    <w:rsid w:val="009D3067"/>
    <w:rsid w:val="009D343E"/>
    <w:rsid w:val="009D37E0"/>
    <w:rsid w:val="009D3B25"/>
    <w:rsid w:val="009D3CCB"/>
    <w:rsid w:val="009D4238"/>
    <w:rsid w:val="009D433D"/>
    <w:rsid w:val="009D5A7C"/>
    <w:rsid w:val="009D5B33"/>
    <w:rsid w:val="009D5BCA"/>
    <w:rsid w:val="009D5F07"/>
    <w:rsid w:val="009D6281"/>
    <w:rsid w:val="009D661E"/>
    <w:rsid w:val="009D68BC"/>
    <w:rsid w:val="009D69D1"/>
    <w:rsid w:val="009D7A15"/>
    <w:rsid w:val="009D7BC5"/>
    <w:rsid w:val="009E03FE"/>
    <w:rsid w:val="009E09C0"/>
    <w:rsid w:val="009E2701"/>
    <w:rsid w:val="009E2D0D"/>
    <w:rsid w:val="009E33F9"/>
    <w:rsid w:val="009E3679"/>
    <w:rsid w:val="009E3716"/>
    <w:rsid w:val="009E67C5"/>
    <w:rsid w:val="009E7095"/>
    <w:rsid w:val="009E7D34"/>
    <w:rsid w:val="009F0D2F"/>
    <w:rsid w:val="009F163B"/>
    <w:rsid w:val="009F203F"/>
    <w:rsid w:val="009F264C"/>
    <w:rsid w:val="009F429F"/>
    <w:rsid w:val="009F4AAB"/>
    <w:rsid w:val="009F4CB3"/>
    <w:rsid w:val="009F4D7C"/>
    <w:rsid w:val="009F4EBC"/>
    <w:rsid w:val="009F58C1"/>
    <w:rsid w:val="009F5CE6"/>
    <w:rsid w:val="009F5D7D"/>
    <w:rsid w:val="009F6DDC"/>
    <w:rsid w:val="00A003AA"/>
    <w:rsid w:val="00A00665"/>
    <w:rsid w:val="00A00D38"/>
    <w:rsid w:val="00A01333"/>
    <w:rsid w:val="00A01866"/>
    <w:rsid w:val="00A01A14"/>
    <w:rsid w:val="00A024E7"/>
    <w:rsid w:val="00A02A02"/>
    <w:rsid w:val="00A03310"/>
    <w:rsid w:val="00A03C47"/>
    <w:rsid w:val="00A03D5F"/>
    <w:rsid w:val="00A0409E"/>
    <w:rsid w:val="00A044B6"/>
    <w:rsid w:val="00A0496B"/>
    <w:rsid w:val="00A04B36"/>
    <w:rsid w:val="00A05192"/>
    <w:rsid w:val="00A05B4D"/>
    <w:rsid w:val="00A05FB0"/>
    <w:rsid w:val="00A06934"/>
    <w:rsid w:val="00A06DDE"/>
    <w:rsid w:val="00A07AB8"/>
    <w:rsid w:val="00A07F8E"/>
    <w:rsid w:val="00A1041E"/>
    <w:rsid w:val="00A10764"/>
    <w:rsid w:val="00A10851"/>
    <w:rsid w:val="00A10933"/>
    <w:rsid w:val="00A119EA"/>
    <w:rsid w:val="00A11A60"/>
    <w:rsid w:val="00A13551"/>
    <w:rsid w:val="00A138EE"/>
    <w:rsid w:val="00A13A0C"/>
    <w:rsid w:val="00A13A8A"/>
    <w:rsid w:val="00A1448C"/>
    <w:rsid w:val="00A151C6"/>
    <w:rsid w:val="00A16203"/>
    <w:rsid w:val="00A1647A"/>
    <w:rsid w:val="00A16D6A"/>
    <w:rsid w:val="00A16E32"/>
    <w:rsid w:val="00A175D7"/>
    <w:rsid w:val="00A17E58"/>
    <w:rsid w:val="00A21231"/>
    <w:rsid w:val="00A21851"/>
    <w:rsid w:val="00A22691"/>
    <w:rsid w:val="00A22AD6"/>
    <w:rsid w:val="00A241DB"/>
    <w:rsid w:val="00A242F6"/>
    <w:rsid w:val="00A25C6D"/>
    <w:rsid w:val="00A27289"/>
    <w:rsid w:val="00A27534"/>
    <w:rsid w:val="00A2755A"/>
    <w:rsid w:val="00A27BB7"/>
    <w:rsid w:val="00A27F94"/>
    <w:rsid w:val="00A30B25"/>
    <w:rsid w:val="00A30C23"/>
    <w:rsid w:val="00A30E69"/>
    <w:rsid w:val="00A32CE9"/>
    <w:rsid w:val="00A32DE5"/>
    <w:rsid w:val="00A332D6"/>
    <w:rsid w:val="00A337EF"/>
    <w:rsid w:val="00A33A1E"/>
    <w:rsid w:val="00A33B48"/>
    <w:rsid w:val="00A33B9F"/>
    <w:rsid w:val="00A34006"/>
    <w:rsid w:val="00A34A02"/>
    <w:rsid w:val="00A35A3B"/>
    <w:rsid w:val="00A35A66"/>
    <w:rsid w:val="00A35DEB"/>
    <w:rsid w:val="00A3610F"/>
    <w:rsid w:val="00A36D07"/>
    <w:rsid w:val="00A3706E"/>
    <w:rsid w:val="00A37D26"/>
    <w:rsid w:val="00A408E7"/>
    <w:rsid w:val="00A4092F"/>
    <w:rsid w:val="00A4094F"/>
    <w:rsid w:val="00A40A71"/>
    <w:rsid w:val="00A41244"/>
    <w:rsid w:val="00A41BAD"/>
    <w:rsid w:val="00A428FD"/>
    <w:rsid w:val="00A42D56"/>
    <w:rsid w:val="00A440C3"/>
    <w:rsid w:val="00A44792"/>
    <w:rsid w:val="00A44817"/>
    <w:rsid w:val="00A4504E"/>
    <w:rsid w:val="00A46414"/>
    <w:rsid w:val="00A46894"/>
    <w:rsid w:val="00A47BAF"/>
    <w:rsid w:val="00A5024F"/>
    <w:rsid w:val="00A50FA3"/>
    <w:rsid w:val="00A51508"/>
    <w:rsid w:val="00A52F52"/>
    <w:rsid w:val="00A533C4"/>
    <w:rsid w:val="00A53534"/>
    <w:rsid w:val="00A5370C"/>
    <w:rsid w:val="00A54305"/>
    <w:rsid w:val="00A545B5"/>
    <w:rsid w:val="00A54C25"/>
    <w:rsid w:val="00A54E8F"/>
    <w:rsid w:val="00A56746"/>
    <w:rsid w:val="00A56A01"/>
    <w:rsid w:val="00A56B69"/>
    <w:rsid w:val="00A57BED"/>
    <w:rsid w:val="00A57EDD"/>
    <w:rsid w:val="00A60473"/>
    <w:rsid w:val="00A63476"/>
    <w:rsid w:val="00A635C4"/>
    <w:rsid w:val="00A6367F"/>
    <w:rsid w:val="00A63B5C"/>
    <w:rsid w:val="00A643E8"/>
    <w:rsid w:val="00A6498C"/>
    <w:rsid w:val="00A64DF4"/>
    <w:rsid w:val="00A64E75"/>
    <w:rsid w:val="00A65090"/>
    <w:rsid w:val="00A65497"/>
    <w:rsid w:val="00A67A0F"/>
    <w:rsid w:val="00A67D0A"/>
    <w:rsid w:val="00A67E6E"/>
    <w:rsid w:val="00A7147E"/>
    <w:rsid w:val="00A71683"/>
    <w:rsid w:val="00A7174B"/>
    <w:rsid w:val="00A71CE2"/>
    <w:rsid w:val="00A72AF7"/>
    <w:rsid w:val="00A72F1E"/>
    <w:rsid w:val="00A7416F"/>
    <w:rsid w:val="00A7454D"/>
    <w:rsid w:val="00A74557"/>
    <w:rsid w:val="00A74C97"/>
    <w:rsid w:val="00A74DD1"/>
    <w:rsid w:val="00A75486"/>
    <w:rsid w:val="00A759F2"/>
    <w:rsid w:val="00A75FE9"/>
    <w:rsid w:val="00A776B7"/>
    <w:rsid w:val="00A801AC"/>
    <w:rsid w:val="00A8077A"/>
    <w:rsid w:val="00A80FB3"/>
    <w:rsid w:val="00A80FEF"/>
    <w:rsid w:val="00A81DDA"/>
    <w:rsid w:val="00A82936"/>
    <w:rsid w:val="00A83EE7"/>
    <w:rsid w:val="00A8432C"/>
    <w:rsid w:val="00A84C30"/>
    <w:rsid w:val="00A84CE0"/>
    <w:rsid w:val="00A84DFB"/>
    <w:rsid w:val="00A858C3"/>
    <w:rsid w:val="00A8636D"/>
    <w:rsid w:val="00A86752"/>
    <w:rsid w:val="00A86AA3"/>
    <w:rsid w:val="00A907DF"/>
    <w:rsid w:val="00A908E3"/>
    <w:rsid w:val="00A90BB5"/>
    <w:rsid w:val="00A9103A"/>
    <w:rsid w:val="00A9107F"/>
    <w:rsid w:val="00A91AB7"/>
    <w:rsid w:val="00A92EAF"/>
    <w:rsid w:val="00A92FF0"/>
    <w:rsid w:val="00A9312C"/>
    <w:rsid w:val="00A9473F"/>
    <w:rsid w:val="00A94D82"/>
    <w:rsid w:val="00A950D9"/>
    <w:rsid w:val="00A96082"/>
    <w:rsid w:val="00A9673F"/>
    <w:rsid w:val="00A967A1"/>
    <w:rsid w:val="00A979C7"/>
    <w:rsid w:val="00AA0F56"/>
    <w:rsid w:val="00AA10CF"/>
    <w:rsid w:val="00AA216D"/>
    <w:rsid w:val="00AA2FC8"/>
    <w:rsid w:val="00AA3502"/>
    <w:rsid w:val="00AA3B5D"/>
    <w:rsid w:val="00AA3BFB"/>
    <w:rsid w:val="00AA3E62"/>
    <w:rsid w:val="00AA41E6"/>
    <w:rsid w:val="00AA42C1"/>
    <w:rsid w:val="00AA43E0"/>
    <w:rsid w:val="00AA4FD9"/>
    <w:rsid w:val="00AA5631"/>
    <w:rsid w:val="00AA5875"/>
    <w:rsid w:val="00AA6C7B"/>
    <w:rsid w:val="00AA70C7"/>
    <w:rsid w:val="00AA7214"/>
    <w:rsid w:val="00AA7E71"/>
    <w:rsid w:val="00AB02C8"/>
    <w:rsid w:val="00AB0E18"/>
    <w:rsid w:val="00AB182B"/>
    <w:rsid w:val="00AB2548"/>
    <w:rsid w:val="00AB29D3"/>
    <w:rsid w:val="00AB3B6E"/>
    <w:rsid w:val="00AB45D6"/>
    <w:rsid w:val="00AB4BD3"/>
    <w:rsid w:val="00AB5247"/>
    <w:rsid w:val="00AB5654"/>
    <w:rsid w:val="00AB60E6"/>
    <w:rsid w:val="00AB60FD"/>
    <w:rsid w:val="00AB641C"/>
    <w:rsid w:val="00AB6A90"/>
    <w:rsid w:val="00AB6D5E"/>
    <w:rsid w:val="00AB6DD4"/>
    <w:rsid w:val="00AB6EEE"/>
    <w:rsid w:val="00AB7115"/>
    <w:rsid w:val="00AB7794"/>
    <w:rsid w:val="00AB7D81"/>
    <w:rsid w:val="00AC02C5"/>
    <w:rsid w:val="00AC04AB"/>
    <w:rsid w:val="00AC0D6F"/>
    <w:rsid w:val="00AC193F"/>
    <w:rsid w:val="00AC22D5"/>
    <w:rsid w:val="00AC2CC4"/>
    <w:rsid w:val="00AC2F8F"/>
    <w:rsid w:val="00AC38E9"/>
    <w:rsid w:val="00AC3F89"/>
    <w:rsid w:val="00AC40D8"/>
    <w:rsid w:val="00AC5639"/>
    <w:rsid w:val="00AC6693"/>
    <w:rsid w:val="00AC7C4D"/>
    <w:rsid w:val="00AC7CF3"/>
    <w:rsid w:val="00AC7D75"/>
    <w:rsid w:val="00AC7E9D"/>
    <w:rsid w:val="00AD0E9A"/>
    <w:rsid w:val="00AD129A"/>
    <w:rsid w:val="00AD14AB"/>
    <w:rsid w:val="00AD1533"/>
    <w:rsid w:val="00AD184F"/>
    <w:rsid w:val="00AD1B02"/>
    <w:rsid w:val="00AD1CBD"/>
    <w:rsid w:val="00AD25CE"/>
    <w:rsid w:val="00AD39A0"/>
    <w:rsid w:val="00AD3A1D"/>
    <w:rsid w:val="00AD3B46"/>
    <w:rsid w:val="00AD3E8D"/>
    <w:rsid w:val="00AD4151"/>
    <w:rsid w:val="00AD44A2"/>
    <w:rsid w:val="00AD4967"/>
    <w:rsid w:val="00AD4DEE"/>
    <w:rsid w:val="00AD62C7"/>
    <w:rsid w:val="00AD650F"/>
    <w:rsid w:val="00AD6843"/>
    <w:rsid w:val="00AD6845"/>
    <w:rsid w:val="00AD6AF5"/>
    <w:rsid w:val="00AD6CC2"/>
    <w:rsid w:val="00AD6CE0"/>
    <w:rsid w:val="00AD7428"/>
    <w:rsid w:val="00AE11C0"/>
    <w:rsid w:val="00AE1763"/>
    <w:rsid w:val="00AE1861"/>
    <w:rsid w:val="00AE230A"/>
    <w:rsid w:val="00AE24D3"/>
    <w:rsid w:val="00AE461C"/>
    <w:rsid w:val="00AE4C2F"/>
    <w:rsid w:val="00AE4FE9"/>
    <w:rsid w:val="00AE54DC"/>
    <w:rsid w:val="00AE5809"/>
    <w:rsid w:val="00AE6FB2"/>
    <w:rsid w:val="00AE7149"/>
    <w:rsid w:val="00AE72B6"/>
    <w:rsid w:val="00AE7EE1"/>
    <w:rsid w:val="00AF0697"/>
    <w:rsid w:val="00AF088D"/>
    <w:rsid w:val="00AF0CB7"/>
    <w:rsid w:val="00AF1E9E"/>
    <w:rsid w:val="00AF208F"/>
    <w:rsid w:val="00AF28C4"/>
    <w:rsid w:val="00AF2E08"/>
    <w:rsid w:val="00AF2FF9"/>
    <w:rsid w:val="00AF315B"/>
    <w:rsid w:val="00AF33D9"/>
    <w:rsid w:val="00AF3B8E"/>
    <w:rsid w:val="00AF3C67"/>
    <w:rsid w:val="00AF3F5B"/>
    <w:rsid w:val="00AF3F78"/>
    <w:rsid w:val="00AF3FC2"/>
    <w:rsid w:val="00AF45FC"/>
    <w:rsid w:val="00AF4A3C"/>
    <w:rsid w:val="00AF4EC5"/>
    <w:rsid w:val="00AF5101"/>
    <w:rsid w:val="00AF5114"/>
    <w:rsid w:val="00AF5EAB"/>
    <w:rsid w:val="00AF5EFF"/>
    <w:rsid w:val="00AF6267"/>
    <w:rsid w:val="00AF6341"/>
    <w:rsid w:val="00AF6678"/>
    <w:rsid w:val="00AF7DCD"/>
    <w:rsid w:val="00B00B0F"/>
    <w:rsid w:val="00B01447"/>
    <w:rsid w:val="00B01787"/>
    <w:rsid w:val="00B01A6E"/>
    <w:rsid w:val="00B01C3A"/>
    <w:rsid w:val="00B03B3C"/>
    <w:rsid w:val="00B03F0E"/>
    <w:rsid w:val="00B04BC3"/>
    <w:rsid w:val="00B055C5"/>
    <w:rsid w:val="00B0582D"/>
    <w:rsid w:val="00B0629A"/>
    <w:rsid w:val="00B07398"/>
    <w:rsid w:val="00B07B5E"/>
    <w:rsid w:val="00B122FE"/>
    <w:rsid w:val="00B1259A"/>
    <w:rsid w:val="00B1264B"/>
    <w:rsid w:val="00B12966"/>
    <w:rsid w:val="00B12B86"/>
    <w:rsid w:val="00B132DA"/>
    <w:rsid w:val="00B134B6"/>
    <w:rsid w:val="00B1367B"/>
    <w:rsid w:val="00B163DB"/>
    <w:rsid w:val="00B16C36"/>
    <w:rsid w:val="00B17376"/>
    <w:rsid w:val="00B208E9"/>
    <w:rsid w:val="00B20D5C"/>
    <w:rsid w:val="00B2100D"/>
    <w:rsid w:val="00B2110B"/>
    <w:rsid w:val="00B21423"/>
    <w:rsid w:val="00B219F6"/>
    <w:rsid w:val="00B21DDA"/>
    <w:rsid w:val="00B2236A"/>
    <w:rsid w:val="00B2260E"/>
    <w:rsid w:val="00B22914"/>
    <w:rsid w:val="00B23BB1"/>
    <w:rsid w:val="00B24686"/>
    <w:rsid w:val="00B24B26"/>
    <w:rsid w:val="00B2515B"/>
    <w:rsid w:val="00B2545E"/>
    <w:rsid w:val="00B308BF"/>
    <w:rsid w:val="00B30DB1"/>
    <w:rsid w:val="00B30DF5"/>
    <w:rsid w:val="00B31B9B"/>
    <w:rsid w:val="00B32E78"/>
    <w:rsid w:val="00B33992"/>
    <w:rsid w:val="00B3543E"/>
    <w:rsid w:val="00B35D2A"/>
    <w:rsid w:val="00B35E61"/>
    <w:rsid w:val="00B35EF3"/>
    <w:rsid w:val="00B36646"/>
    <w:rsid w:val="00B37A35"/>
    <w:rsid w:val="00B400FF"/>
    <w:rsid w:val="00B40350"/>
    <w:rsid w:val="00B40C32"/>
    <w:rsid w:val="00B414AB"/>
    <w:rsid w:val="00B420A9"/>
    <w:rsid w:val="00B433B9"/>
    <w:rsid w:val="00B43D79"/>
    <w:rsid w:val="00B4430F"/>
    <w:rsid w:val="00B444F7"/>
    <w:rsid w:val="00B4484F"/>
    <w:rsid w:val="00B44870"/>
    <w:rsid w:val="00B44E2B"/>
    <w:rsid w:val="00B44FC6"/>
    <w:rsid w:val="00B45018"/>
    <w:rsid w:val="00B45689"/>
    <w:rsid w:val="00B45AE5"/>
    <w:rsid w:val="00B46190"/>
    <w:rsid w:val="00B47826"/>
    <w:rsid w:val="00B5013E"/>
    <w:rsid w:val="00B50E0F"/>
    <w:rsid w:val="00B50F88"/>
    <w:rsid w:val="00B510AB"/>
    <w:rsid w:val="00B51CDE"/>
    <w:rsid w:val="00B51E2A"/>
    <w:rsid w:val="00B52283"/>
    <w:rsid w:val="00B5293A"/>
    <w:rsid w:val="00B52D64"/>
    <w:rsid w:val="00B52F88"/>
    <w:rsid w:val="00B535D9"/>
    <w:rsid w:val="00B53C63"/>
    <w:rsid w:val="00B54439"/>
    <w:rsid w:val="00B54911"/>
    <w:rsid w:val="00B54BE1"/>
    <w:rsid w:val="00B54D1C"/>
    <w:rsid w:val="00B55580"/>
    <w:rsid w:val="00B55898"/>
    <w:rsid w:val="00B55E24"/>
    <w:rsid w:val="00B56334"/>
    <w:rsid w:val="00B566B8"/>
    <w:rsid w:val="00B5672F"/>
    <w:rsid w:val="00B56C61"/>
    <w:rsid w:val="00B56D57"/>
    <w:rsid w:val="00B57A01"/>
    <w:rsid w:val="00B57DAE"/>
    <w:rsid w:val="00B60DEB"/>
    <w:rsid w:val="00B611E2"/>
    <w:rsid w:val="00B615A9"/>
    <w:rsid w:val="00B616EE"/>
    <w:rsid w:val="00B62096"/>
    <w:rsid w:val="00B62E59"/>
    <w:rsid w:val="00B6328D"/>
    <w:rsid w:val="00B633B8"/>
    <w:rsid w:val="00B63598"/>
    <w:rsid w:val="00B6370F"/>
    <w:rsid w:val="00B63EAA"/>
    <w:rsid w:val="00B64B46"/>
    <w:rsid w:val="00B651C2"/>
    <w:rsid w:val="00B6710B"/>
    <w:rsid w:val="00B673FA"/>
    <w:rsid w:val="00B67652"/>
    <w:rsid w:val="00B7041F"/>
    <w:rsid w:val="00B704EE"/>
    <w:rsid w:val="00B70863"/>
    <w:rsid w:val="00B70950"/>
    <w:rsid w:val="00B709B6"/>
    <w:rsid w:val="00B709F1"/>
    <w:rsid w:val="00B70EAF"/>
    <w:rsid w:val="00B71431"/>
    <w:rsid w:val="00B727F9"/>
    <w:rsid w:val="00B72879"/>
    <w:rsid w:val="00B729EC"/>
    <w:rsid w:val="00B72AFC"/>
    <w:rsid w:val="00B72B6E"/>
    <w:rsid w:val="00B72CD1"/>
    <w:rsid w:val="00B72DDC"/>
    <w:rsid w:val="00B738B3"/>
    <w:rsid w:val="00B7433A"/>
    <w:rsid w:val="00B74395"/>
    <w:rsid w:val="00B74990"/>
    <w:rsid w:val="00B74A41"/>
    <w:rsid w:val="00B75CA1"/>
    <w:rsid w:val="00B80933"/>
    <w:rsid w:val="00B80D6B"/>
    <w:rsid w:val="00B81851"/>
    <w:rsid w:val="00B81F77"/>
    <w:rsid w:val="00B82437"/>
    <w:rsid w:val="00B8285C"/>
    <w:rsid w:val="00B82F3F"/>
    <w:rsid w:val="00B833EF"/>
    <w:rsid w:val="00B84BBB"/>
    <w:rsid w:val="00B85E48"/>
    <w:rsid w:val="00B86101"/>
    <w:rsid w:val="00B86E3E"/>
    <w:rsid w:val="00B87020"/>
    <w:rsid w:val="00B873BE"/>
    <w:rsid w:val="00B87514"/>
    <w:rsid w:val="00B879E6"/>
    <w:rsid w:val="00B87B79"/>
    <w:rsid w:val="00B90743"/>
    <w:rsid w:val="00B90E2B"/>
    <w:rsid w:val="00B90EF4"/>
    <w:rsid w:val="00B91150"/>
    <w:rsid w:val="00B91227"/>
    <w:rsid w:val="00B91FE6"/>
    <w:rsid w:val="00B921E2"/>
    <w:rsid w:val="00B9304C"/>
    <w:rsid w:val="00B9353D"/>
    <w:rsid w:val="00B93FB6"/>
    <w:rsid w:val="00B949C1"/>
    <w:rsid w:val="00B94B12"/>
    <w:rsid w:val="00B955DB"/>
    <w:rsid w:val="00B956EF"/>
    <w:rsid w:val="00B95701"/>
    <w:rsid w:val="00B95F81"/>
    <w:rsid w:val="00B961EF"/>
    <w:rsid w:val="00B973DC"/>
    <w:rsid w:val="00BA05EC"/>
    <w:rsid w:val="00BA09E1"/>
    <w:rsid w:val="00BA188C"/>
    <w:rsid w:val="00BA1B96"/>
    <w:rsid w:val="00BA1FEE"/>
    <w:rsid w:val="00BA207D"/>
    <w:rsid w:val="00BA2740"/>
    <w:rsid w:val="00BA411C"/>
    <w:rsid w:val="00BA4898"/>
    <w:rsid w:val="00BA4D82"/>
    <w:rsid w:val="00BA53FD"/>
    <w:rsid w:val="00BA55FD"/>
    <w:rsid w:val="00BA5950"/>
    <w:rsid w:val="00BA614C"/>
    <w:rsid w:val="00BA6339"/>
    <w:rsid w:val="00BA6847"/>
    <w:rsid w:val="00BA7170"/>
    <w:rsid w:val="00BA745F"/>
    <w:rsid w:val="00BA7551"/>
    <w:rsid w:val="00BB0FBF"/>
    <w:rsid w:val="00BB1769"/>
    <w:rsid w:val="00BB1C91"/>
    <w:rsid w:val="00BB2778"/>
    <w:rsid w:val="00BB2819"/>
    <w:rsid w:val="00BB2841"/>
    <w:rsid w:val="00BB322E"/>
    <w:rsid w:val="00BB33E5"/>
    <w:rsid w:val="00BB42BC"/>
    <w:rsid w:val="00BB4776"/>
    <w:rsid w:val="00BB4A05"/>
    <w:rsid w:val="00BB4B29"/>
    <w:rsid w:val="00BB5006"/>
    <w:rsid w:val="00BB5DE6"/>
    <w:rsid w:val="00BB66A9"/>
    <w:rsid w:val="00BB6A0B"/>
    <w:rsid w:val="00BB7607"/>
    <w:rsid w:val="00BC0BDF"/>
    <w:rsid w:val="00BC0CA7"/>
    <w:rsid w:val="00BC1001"/>
    <w:rsid w:val="00BC1236"/>
    <w:rsid w:val="00BC1A33"/>
    <w:rsid w:val="00BC2249"/>
    <w:rsid w:val="00BC24E8"/>
    <w:rsid w:val="00BC382D"/>
    <w:rsid w:val="00BC4311"/>
    <w:rsid w:val="00BC478C"/>
    <w:rsid w:val="00BC5AE2"/>
    <w:rsid w:val="00BC60BB"/>
    <w:rsid w:val="00BC67BD"/>
    <w:rsid w:val="00BC6A13"/>
    <w:rsid w:val="00BC6AAE"/>
    <w:rsid w:val="00BC6CB5"/>
    <w:rsid w:val="00BD0795"/>
    <w:rsid w:val="00BD0906"/>
    <w:rsid w:val="00BD1CE5"/>
    <w:rsid w:val="00BD20CD"/>
    <w:rsid w:val="00BD3511"/>
    <w:rsid w:val="00BD3B22"/>
    <w:rsid w:val="00BD494E"/>
    <w:rsid w:val="00BD4D34"/>
    <w:rsid w:val="00BD4DC6"/>
    <w:rsid w:val="00BD520F"/>
    <w:rsid w:val="00BD542C"/>
    <w:rsid w:val="00BD6641"/>
    <w:rsid w:val="00BD6683"/>
    <w:rsid w:val="00BD68D7"/>
    <w:rsid w:val="00BD6AC8"/>
    <w:rsid w:val="00BD6F47"/>
    <w:rsid w:val="00BD7A77"/>
    <w:rsid w:val="00BE012A"/>
    <w:rsid w:val="00BE078E"/>
    <w:rsid w:val="00BE0C60"/>
    <w:rsid w:val="00BE1930"/>
    <w:rsid w:val="00BE1A18"/>
    <w:rsid w:val="00BE27C0"/>
    <w:rsid w:val="00BE29BE"/>
    <w:rsid w:val="00BE2E52"/>
    <w:rsid w:val="00BE35A3"/>
    <w:rsid w:val="00BE367F"/>
    <w:rsid w:val="00BE3F0F"/>
    <w:rsid w:val="00BE40A1"/>
    <w:rsid w:val="00BE43BA"/>
    <w:rsid w:val="00BE60AA"/>
    <w:rsid w:val="00BE684D"/>
    <w:rsid w:val="00BF07BC"/>
    <w:rsid w:val="00BF0AB1"/>
    <w:rsid w:val="00BF1398"/>
    <w:rsid w:val="00BF1476"/>
    <w:rsid w:val="00BF1A31"/>
    <w:rsid w:val="00BF1C97"/>
    <w:rsid w:val="00BF1D23"/>
    <w:rsid w:val="00BF3B8F"/>
    <w:rsid w:val="00BF3EB7"/>
    <w:rsid w:val="00BF41C3"/>
    <w:rsid w:val="00BF45C0"/>
    <w:rsid w:val="00BF4E99"/>
    <w:rsid w:val="00BF5647"/>
    <w:rsid w:val="00BF5DE8"/>
    <w:rsid w:val="00BF6048"/>
    <w:rsid w:val="00BF67DC"/>
    <w:rsid w:val="00BF6B23"/>
    <w:rsid w:val="00BF6CC0"/>
    <w:rsid w:val="00BF6DA5"/>
    <w:rsid w:val="00BF7496"/>
    <w:rsid w:val="00C00EF3"/>
    <w:rsid w:val="00C01157"/>
    <w:rsid w:val="00C01901"/>
    <w:rsid w:val="00C02CAA"/>
    <w:rsid w:val="00C02D94"/>
    <w:rsid w:val="00C02FD7"/>
    <w:rsid w:val="00C041D5"/>
    <w:rsid w:val="00C042CC"/>
    <w:rsid w:val="00C050B3"/>
    <w:rsid w:val="00C05467"/>
    <w:rsid w:val="00C05AD9"/>
    <w:rsid w:val="00C06014"/>
    <w:rsid w:val="00C06AAC"/>
    <w:rsid w:val="00C06EA2"/>
    <w:rsid w:val="00C07B40"/>
    <w:rsid w:val="00C07D2E"/>
    <w:rsid w:val="00C07F25"/>
    <w:rsid w:val="00C07F90"/>
    <w:rsid w:val="00C1061C"/>
    <w:rsid w:val="00C11D43"/>
    <w:rsid w:val="00C122DB"/>
    <w:rsid w:val="00C1288F"/>
    <w:rsid w:val="00C12AE8"/>
    <w:rsid w:val="00C13341"/>
    <w:rsid w:val="00C1491E"/>
    <w:rsid w:val="00C1562E"/>
    <w:rsid w:val="00C15C1F"/>
    <w:rsid w:val="00C168BD"/>
    <w:rsid w:val="00C168D7"/>
    <w:rsid w:val="00C1690C"/>
    <w:rsid w:val="00C1694D"/>
    <w:rsid w:val="00C16A94"/>
    <w:rsid w:val="00C172E8"/>
    <w:rsid w:val="00C1751D"/>
    <w:rsid w:val="00C175E3"/>
    <w:rsid w:val="00C17E91"/>
    <w:rsid w:val="00C2094C"/>
    <w:rsid w:val="00C213FB"/>
    <w:rsid w:val="00C2172E"/>
    <w:rsid w:val="00C223EA"/>
    <w:rsid w:val="00C22D42"/>
    <w:rsid w:val="00C232B8"/>
    <w:rsid w:val="00C23BC7"/>
    <w:rsid w:val="00C23D45"/>
    <w:rsid w:val="00C23F33"/>
    <w:rsid w:val="00C246BC"/>
    <w:rsid w:val="00C24AB0"/>
    <w:rsid w:val="00C252D7"/>
    <w:rsid w:val="00C25621"/>
    <w:rsid w:val="00C259D1"/>
    <w:rsid w:val="00C25A58"/>
    <w:rsid w:val="00C25BFC"/>
    <w:rsid w:val="00C25F0A"/>
    <w:rsid w:val="00C265F8"/>
    <w:rsid w:val="00C2769A"/>
    <w:rsid w:val="00C278E1"/>
    <w:rsid w:val="00C27A52"/>
    <w:rsid w:val="00C30A22"/>
    <w:rsid w:val="00C30F93"/>
    <w:rsid w:val="00C31716"/>
    <w:rsid w:val="00C31BEF"/>
    <w:rsid w:val="00C31D48"/>
    <w:rsid w:val="00C32245"/>
    <w:rsid w:val="00C33334"/>
    <w:rsid w:val="00C33774"/>
    <w:rsid w:val="00C34226"/>
    <w:rsid w:val="00C34784"/>
    <w:rsid w:val="00C34885"/>
    <w:rsid w:val="00C34B3D"/>
    <w:rsid w:val="00C34BBD"/>
    <w:rsid w:val="00C34D0A"/>
    <w:rsid w:val="00C34D43"/>
    <w:rsid w:val="00C355B8"/>
    <w:rsid w:val="00C35F7C"/>
    <w:rsid w:val="00C37C20"/>
    <w:rsid w:val="00C40419"/>
    <w:rsid w:val="00C404AC"/>
    <w:rsid w:val="00C405B7"/>
    <w:rsid w:val="00C408FC"/>
    <w:rsid w:val="00C40AEE"/>
    <w:rsid w:val="00C40C0B"/>
    <w:rsid w:val="00C41702"/>
    <w:rsid w:val="00C4242B"/>
    <w:rsid w:val="00C42725"/>
    <w:rsid w:val="00C42B63"/>
    <w:rsid w:val="00C42C9C"/>
    <w:rsid w:val="00C43838"/>
    <w:rsid w:val="00C43944"/>
    <w:rsid w:val="00C43B51"/>
    <w:rsid w:val="00C44742"/>
    <w:rsid w:val="00C44F92"/>
    <w:rsid w:val="00C45379"/>
    <w:rsid w:val="00C47288"/>
    <w:rsid w:val="00C478B7"/>
    <w:rsid w:val="00C47B54"/>
    <w:rsid w:val="00C47D1B"/>
    <w:rsid w:val="00C506D4"/>
    <w:rsid w:val="00C517E7"/>
    <w:rsid w:val="00C52054"/>
    <w:rsid w:val="00C520FC"/>
    <w:rsid w:val="00C52643"/>
    <w:rsid w:val="00C5279F"/>
    <w:rsid w:val="00C52D7C"/>
    <w:rsid w:val="00C53030"/>
    <w:rsid w:val="00C53654"/>
    <w:rsid w:val="00C54991"/>
    <w:rsid w:val="00C5627D"/>
    <w:rsid w:val="00C56643"/>
    <w:rsid w:val="00C56D3C"/>
    <w:rsid w:val="00C57691"/>
    <w:rsid w:val="00C57A3C"/>
    <w:rsid w:val="00C57DD2"/>
    <w:rsid w:val="00C6018E"/>
    <w:rsid w:val="00C60286"/>
    <w:rsid w:val="00C60D31"/>
    <w:rsid w:val="00C60F91"/>
    <w:rsid w:val="00C612E2"/>
    <w:rsid w:val="00C6318B"/>
    <w:rsid w:val="00C63365"/>
    <w:rsid w:val="00C63EF8"/>
    <w:rsid w:val="00C63F3F"/>
    <w:rsid w:val="00C648B4"/>
    <w:rsid w:val="00C6496E"/>
    <w:rsid w:val="00C64DE0"/>
    <w:rsid w:val="00C65467"/>
    <w:rsid w:val="00C6575C"/>
    <w:rsid w:val="00C65CFF"/>
    <w:rsid w:val="00C66C39"/>
    <w:rsid w:val="00C67233"/>
    <w:rsid w:val="00C67BA9"/>
    <w:rsid w:val="00C70AF3"/>
    <w:rsid w:val="00C71B6D"/>
    <w:rsid w:val="00C72716"/>
    <w:rsid w:val="00C72FC4"/>
    <w:rsid w:val="00C740A3"/>
    <w:rsid w:val="00C740A5"/>
    <w:rsid w:val="00C75485"/>
    <w:rsid w:val="00C7571E"/>
    <w:rsid w:val="00C7605B"/>
    <w:rsid w:val="00C769BC"/>
    <w:rsid w:val="00C76D4D"/>
    <w:rsid w:val="00C775F6"/>
    <w:rsid w:val="00C8014A"/>
    <w:rsid w:val="00C810E4"/>
    <w:rsid w:val="00C812FA"/>
    <w:rsid w:val="00C81622"/>
    <w:rsid w:val="00C81CBF"/>
    <w:rsid w:val="00C822B9"/>
    <w:rsid w:val="00C83173"/>
    <w:rsid w:val="00C83590"/>
    <w:rsid w:val="00C83DAD"/>
    <w:rsid w:val="00C840A0"/>
    <w:rsid w:val="00C843EF"/>
    <w:rsid w:val="00C84891"/>
    <w:rsid w:val="00C84946"/>
    <w:rsid w:val="00C84C65"/>
    <w:rsid w:val="00C84E40"/>
    <w:rsid w:val="00C860CA"/>
    <w:rsid w:val="00C86471"/>
    <w:rsid w:val="00C86E59"/>
    <w:rsid w:val="00C873FA"/>
    <w:rsid w:val="00C874A8"/>
    <w:rsid w:val="00C906BA"/>
    <w:rsid w:val="00C91872"/>
    <w:rsid w:val="00C9211E"/>
    <w:rsid w:val="00C924A9"/>
    <w:rsid w:val="00C92E9D"/>
    <w:rsid w:val="00C93AB0"/>
    <w:rsid w:val="00C93B83"/>
    <w:rsid w:val="00C93F1E"/>
    <w:rsid w:val="00C94D4B"/>
    <w:rsid w:val="00C95066"/>
    <w:rsid w:val="00C950E4"/>
    <w:rsid w:val="00C95242"/>
    <w:rsid w:val="00C95CCF"/>
    <w:rsid w:val="00C96248"/>
    <w:rsid w:val="00C964C5"/>
    <w:rsid w:val="00C96A58"/>
    <w:rsid w:val="00C9770D"/>
    <w:rsid w:val="00CA04CD"/>
    <w:rsid w:val="00CA0604"/>
    <w:rsid w:val="00CA06E6"/>
    <w:rsid w:val="00CA0C22"/>
    <w:rsid w:val="00CA0E08"/>
    <w:rsid w:val="00CA1E0A"/>
    <w:rsid w:val="00CA2B73"/>
    <w:rsid w:val="00CA3E16"/>
    <w:rsid w:val="00CA4000"/>
    <w:rsid w:val="00CA4174"/>
    <w:rsid w:val="00CA45BC"/>
    <w:rsid w:val="00CA4EF7"/>
    <w:rsid w:val="00CA4FA0"/>
    <w:rsid w:val="00CA5A7D"/>
    <w:rsid w:val="00CA5E0F"/>
    <w:rsid w:val="00CA6559"/>
    <w:rsid w:val="00CA72AB"/>
    <w:rsid w:val="00CA7703"/>
    <w:rsid w:val="00CA77B3"/>
    <w:rsid w:val="00CB084E"/>
    <w:rsid w:val="00CB0AC3"/>
    <w:rsid w:val="00CB0E79"/>
    <w:rsid w:val="00CB1295"/>
    <w:rsid w:val="00CB12CB"/>
    <w:rsid w:val="00CB2064"/>
    <w:rsid w:val="00CB2637"/>
    <w:rsid w:val="00CB3D9C"/>
    <w:rsid w:val="00CB45DD"/>
    <w:rsid w:val="00CB4BC7"/>
    <w:rsid w:val="00CB61FD"/>
    <w:rsid w:val="00CB6303"/>
    <w:rsid w:val="00CB6674"/>
    <w:rsid w:val="00CB69D9"/>
    <w:rsid w:val="00CB69F4"/>
    <w:rsid w:val="00CB6CF4"/>
    <w:rsid w:val="00CB7068"/>
    <w:rsid w:val="00CB77A7"/>
    <w:rsid w:val="00CB785C"/>
    <w:rsid w:val="00CB7C0B"/>
    <w:rsid w:val="00CC0392"/>
    <w:rsid w:val="00CC18A8"/>
    <w:rsid w:val="00CC1905"/>
    <w:rsid w:val="00CC296D"/>
    <w:rsid w:val="00CC2C06"/>
    <w:rsid w:val="00CC2C3E"/>
    <w:rsid w:val="00CC37C6"/>
    <w:rsid w:val="00CC466B"/>
    <w:rsid w:val="00CC4743"/>
    <w:rsid w:val="00CC4AB0"/>
    <w:rsid w:val="00CC4F51"/>
    <w:rsid w:val="00CC5226"/>
    <w:rsid w:val="00CC54CA"/>
    <w:rsid w:val="00CC55C2"/>
    <w:rsid w:val="00CC5730"/>
    <w:rsid w:val="00CC62D0"/>
    <w:rsid w:val="00CC6552"/>
    <w:rsid w:val="00CC6793"/>
    <w:rsid w:val="00CC6B26"/>
    <w:rsid w:val="00CC6C21"/>
    <w:rsid w:val="00CC6DE9"/>
    <w:rsid w:val="00CC7F35"/>
    <w:rsid w:val="00CD00C5"/>
    <w:rsid w:val="00CD01DA"/>
    <w:rsid w:val="00CD02B2"/>
    <w:rsid w:val="00CD0F4D"/>
    <w:rsid w:val="00CD1433"/>
    <w:rsid w:val="00CD1456"/>
    <w:rsid w:val="00CD1644"/>
    <w:rsid w:val="00CD2234"/>
    <w:rsid w:val="00CD2265"/>
    <w:rsid w:val="00CD3147"/>
    <w:rsid w:val="00CD3159"/>
    <w:rsid w:val="00CD331E"/>
    <w:rsid w:val="00CD368F"/>
    <w:rsid w:val="00CD37D7"/>
    <w:rsid w:val="00CD4E06"/>
    <w:rsid w:val="00CD51B3"/>
    <w:rsid w:val="00CD5824"/>
    <w:rsid w:val="00CD67E4"/>
    <w:rsid w:val="00CD7074"/>
    <w:rsid w:val="00CD726A"/>
    <w:rsid w:val="00CD7C0E"/>
    <w:rsid w:val="00CE0864"/>
    <w:rsid w:val="00CE1302"/>
    <w:rsid w:val="00CE1628"/>
    <w:rsid w:val="00CE184B"/>
    <w:rsid w:val="00CE1B7E"/>
    <w:rsid w:val="00CE1C95"/>
    <w:rsid w:val="00CE286B"/>
    <w:rsid w:val="00CE38DE"/>
    <w:rsid w:val="00CE3AD2"/>
    <w:rsid w:val="00CE4043"/>
    <w:rsid w:val="00CE45E1"/>
    <w:rsid w:val="00CE4893"/>
    <w:rsid w:val="00CE52BA"/>
    <w:rsid w:val="00CE5533"/>
    <w:rsid w:val="00CE6C50"/>
    <w:rsid w:val="00CE6DA3"/>
    <w:rsid w:val="00CE6F95"/>
    <w:rsid w:val="00CE7226"/>
    <w:rsid w:val="00CE730C"/>
    <w:rsid w:val="00CE73C2"/>
    <w:rsid w:val="00CE7F2C"/>
    <w:rsid w:val="00CF001E"/>
    <w:rsid w:val="00CF00C0"/>
    <w:rsid w:val="00CF091E"/>
    <w:rsid w:val="00CF28AD"/>
    <w:rsid w:val="00CF2AC0"/>
    <w:rsid w:val="00CF3ABC"/>
    <w:rsid w:val="00CF3F1F"/>
    <w:rsid w:val="00CF422B"/>
    <w:rsid w:val="00CF42BC"/>
    <w:rsid w:val="00CF4634"/>
    <w:rsid w:val="00CF58AA"/>
    <w:rsid w:val="00CF5ECB"/>
    <w:rsid w:val="00CF7756"/>
    <w:rsid w:val="00D0031C"/>
    <w:rsid w:val="00D006AD"/>
    <w:rsid w:val="00D00FB1"/>
    <w:rsid w:val="00D01394"/>
    <w:rsid w:val="00D01591"/>
    <w:rsid w:val="00D017FE"/>
    <w:rsid w:val="00D0184A"/>
    <w:rsid w:val="00D02003"/>
    <w:rsid w:val="00D02F7E"/>
    <w:rsid w:val="00D033F5"/>
    <w:rsid w:val="00D03A5D"/>
    <w:rsid w:val="00D047BF"/>
    <w:rsid w:val="00D05225"/>
    <w:rsid w:val="00D052C4"/>
    <w:rsid w:val="00D05562"/>
    <w:rsid w:val="00D06C15"/>
    <w:rsid w:val="00D06CF8"/>
    <w:rsid w:val="00D06DF5"/>
    <w:rsid w:val="00D07182"/>
    <w:rsid w:val="00D1096B"/>
    <w:rsid w:val="00D10B38"/>
    <w:rsid w:val="00D10F02"/>
    <w:rsid w:val="00D11294"/>
    <w:rsid w:val="00D1148F"/>
    <w:rsid w:val="00D11911"/>
    <w:rsid w:val="00D12027"/>
    <w:rsid w:val="00D122BD"/>
    <w:rsid w:val="00D128A5"/>
    <w:rsid w:val="00D13861"/>
    <w:rsid w:val="00D13CA6"/>
    <w:rsid w:val="00D143D7"/>
    <w:rsid w:val="00D1473F"/>
    <w:rsid w:val="00D152B7"/>
    <w:rsid w:val="00D15B0E"/>
    <w:rsid w:val="00D15C76"/>
    <w:rsid w:val="00D16641"/>
    <w:rsid w:val="00D166FD"/>
    <w:rsid w:val="00D16938"/>
    <w:rsid w:val="00D16947"/>
    <w:rsid w:val="00D16C89"/>
    <w:rsid w:val="00D16E4C"/>
    <w:rsid w:val="00D17B51"/>
    <w:rsid w:val="00D17E64"/>
    <w:rsid w:val="00D20432"/>
    <w:rsid w:val="00D20A74"/>
    <w:rsid w:val="00D2131B"/>
    <w:rsid w:val="00D2136B"/>
    <w:rsid w:val="00D21913"/>
    <w:rsid w:val="00D220AB"/>
    <w:rsid w:val="00D22DA2"/>
    <w:rsid w:val="00D23436"/>
    <w:rsid w:val="00D23D4C"/>
    <w:rsid w:val="00D23D94"/>
    <w:rsid w:val="00D23DEB"/>
    <w:rsid w:val="00D2404B"/>
    <w:rsid w:val="00D24404"/>
    <w:rsid w:val="00D247DE"/>
    <w:rsid w:val="00D25A07"/>
    <w:rsid w:val="00D25E02"/>
    <w:rsid w:val="00D25E21"/>
    <w:rsid w:val="00D25FAE"/>
    <w:rsid w:val="00D262B9"/>
    <w:rsid w:val="00D2753F"/>
    <w:rsid w:val="00D31677"/>
    <w:rsid w:val="00D316CD"/>
    <w:rsid w:val="00D319F1"/>
    <w:rsid w:val="00D32320"/>
    <w:rsid w:val="00D32A8A"/>
    <w:rsid w:val="00D3358F"/>
    <w:rsid w:val="00D33C40"/>
    <w:rsid w:val="00D34464"/>
    <w:rsid w:val="00D347A3"/>
    <w:rsid w:val="00D34982"/>
    <w:rsid w:val="00D34B49"/>
    <w:rsid w:val="00D34EFF"/>
    <w:rsid w:val="00D357A0"/>
    <w:rsid w:val="00D36E21"/>
    <w:rsid w:val="00D37293"/>
    <w:rsid w:val="00D378A8"/>
    <w:rsid w:val="00D40225"/>
    <w:rsid w:val="00D403DF"/>
    <w:rsid w:val="00D407D4"/>
    <w:rsid w:val="00D4085D"/>
    <w:rsid w:val="00D408CC"/>
    <w:rsid w:val="00D40968"/>
    <w:rsid w:val="00D40A51"/>
    <w:rsid w:val="00D40B68"/>
    <w:rsid w:val="00D40C2D"/>
    <w:rsid w:val="00D41094"/>
    <w:rsid w:val="00D4121D"/>
    <w:rsid w:val="00D41A76"/>
    <w:rsid w:val="00D42720"/>
    <w:rsid w:val="00D43F55"/>
    <w:rsid w:val="00D4591D"/>
    <w:rsid w:val="00D45F6D"/>
    <w:rsid w:val="00D4601E"/>
    <w:rsid w:val="00D464B6"/>
    <w:rsid w:val="00D464D1"/>
    <w:rsid w:val="00D465A8"/>
    <w:rsid w:val="00D465E1"/>
    <w:rsid w:val="00D46602"/>
    <w:rsid w:val="00D46B51"/>
    <w:rsid w:val="00D46E2A"/>
    <w:rsid w:val="00D46FED"/>
    <w:rsid w:val="00D50923"/>
    <w:rsid w:val="00D50AFC"/>
    <w:rsid w:val="00D50EF0"/>
    <w:rsid w:val="00D517AE"/>
    <w:rsid w:val="00D51D69"/>
    <w:rsid w:val="00D51FEF"/>
    <w:rsid w:val="00D53208"/>
    <w:rsid w:val="00D53730"/>
    <w:rsid w:val="00D53F71"/>
    <w:rsid w:val="00D54016"/>
    <w:rsid w:val="00D54051"/>
    <w:rsid w:val="00D542F2"/>
    <w:rsid w:val="00D56C74"/>
    <w:rsid w:val="00D57140"/>
    <w:rsid w:val="00D573DB"/>
    <w:rsid w:val="00D576D2"/>
    <w:rsid w:val="00D5785E"/>
    <w:rsid w:val="00D6006A"/>
    <w:rsid w:val="00D60F26"/>
    <w:rsid w:val="00D619CF"/>
    <w:rsid w:val="00D61B22"/>
    <w:rsid w:val="00D621BD"/>
    <w:rsid w:val="00D63996"/>
    <w:rsid w:val="00D64F9F"/>
    <w:rsid w:val="00D6532A"/>
    <w:rsid w:val="00D65AC5"/>
    <w:rsid w:val="00D65B4A"/>
    <w:rsid w:val="00D65D5F"/>
    <w:rsid w:val="00D65EED"/>
    <w:rsid w:val="00D65F25"/>
    <w:rsid w:val="00D661D1"/>
    <w:rsid w:val="00D6641A"/>
    <w:rsid w:val="00D66B74"/>
    <w:rsid w:val="00D6779A"/>
    <w:rsid w:val="00D67B87"/>
    <w:rsid w:val="00D70179"/>
    <w:rsid w:val="00D7065C"/>
    <w:rsid w:val="00D709DB"/>
    <w:rsid w:val="00D71089"/>
    <w:rsid w:val="00D7122A"/>
    <w:rsid w:val="00D714C1"/>
    <w:rsid w:val="00D71A63"/>
    <w:rsid w:val="00D71E11"/>
    <w:rsid w:val="00D7255E"/>
    <w:rsid w:val="00D7322A"/>
    <w:rsid w:val="00D73432"/>
    <w:rsid w:val="00D73454"/>
    <w:rsid w:val="00D73535"/>
    <w:rsid w:val="00D73784"/>
    <w:rsid w:val="00D75D36"/>
    <w:rsid w:val="00D76722"/>
    <w:rsid w:val="00D769B9"/>
    <w:rsid w:val="00D76FE2"/>
    <w:rsid w:val="00D775D4"/>
    <w:rsid w:val="00D7763F"/>
    <w:rsid w:val="00D77AC6"/>
    <w:rsid w:val="00D80647"/>
    <w:rsid w:val="00D80AFF"/>
    <w:rsid w:val="00D81BF1"/>
    <w:rsid w:val="00D824F7"/>
    <w:rsid w:val="00D82AF6"/>
    <w:rsid w:val="00D83370"/>
    <w:rsid w:val="00D83E59"/>
    <w:rsid w:val="00D84B1B"/>
    <w:rsid w:val="00D85120"/>
    <w:rsid w:val="00D85398"/>
    <w:rsid w:val="00D85BA8"/>
    <w:rsid w:val="00D85F45"/>
    <w:rsid w:val="00D86B37"/>
    <w:rsid w:val="00D87011"/>
    <w:rsid w:val="00D873C4"/>
    <w:rsid w:val="00D8753C"/>
    <w:rsid w:val="00D87B3A"/>
    <w:rsid w:val="00D87CE9"/>
    <w:rsid w:val="00D907AF"/>
    <w:rsid w:val="00D907D2"/>
    <w:rsid w:val="00D91290"/>
    <w:rsid w:val="00D917C0"/>
    <w:rsid w:val="00D9259A"/>
    <w:rsid w:val="00D92FB2"/>
    <w:rsid w:val="00D930E2"/>
    <w:rsid w:val="00D944B7"/>
    <w:rsid w:val="00D9477A"/>
    <w:rsid w:val="00D948AF"/>
    <w:rsid w:val="00D94926"/>
    <w:rsid w:val="00D94D3D"/>
    <w:rsid w:val="00D95796"/>
    <w:rsid w:val="00D95D5F"/>
    <w:rsid w:val="00D96195"/>
    <w:rsid w:val="00D9621E"/>
    <w:rsid w:val="00D96C5B"/>
    <w:rsid w:val="00D96F68"/>
    <w:rsid w:val="00D9708A"/>
    <w:rsid w:val="00D97F63"/>
    <w:rsid w:val="00DA0776"/>
    <w:rsid w:val="00DA1436"/>
    <w:rsid w:val="00DA14A4"/>
    <w:rsid w:val="00DA2A58"/>
    <w:rsid w:val="00DA2E45"/>
    <w:rsid w:val="00DA2F7C"/>
    <w:rsid w:val="00DA300A"/>
    <w:rsid w:val="00DA3E24"/>
    <w:rsid w:val="00DA4433"/>
    <w:rsid w:val="00DA45A7"/>
    <w:rsid w:val="00DA4734"/>
    <w:rsid w:val="00DA47D1"/>
    <w:rsid w:val="00DA5363"/>
    <w:rsid w:val="00DA560F"/>
    <w:rsid w:val="00DA6DFC"/>
    <w:rsid w:val="00DA6EF1"/>
    <w:rsid w:val="00DB36E7"/>
    <w:rsid w:val="00DB37DC"/>
    <w:rsid w:val="00DB3B9A"/>
    <w:rsid w:val="00DB4017"/>
    <w:rsid w:val="00DB44A1"/>
    <w:rsid w:val="00DB4B1D"/>
    <w:rsid w:val="00DB552B"/>
    <w:rsid w:val="00DB5DD4"/>
    <w:rsid w:val="00DB5EA1"/>
    <w:rsid w:val="00DB65F8"/>
    <w:rsid w:val="00DB6C77"/>
    <w:rsid w:val="00DB6FDC"/>
    <w:rsid w:val="00DB7758"/>
    <w:rsid w:val="00DB77CF"/>
    <w:rsid w:val="00DB7FA6"/>
    <w:rsid w:val="00DB7FD5"/>
    <w:rsid w:val="00DC0041"/>
    <w:rsid w:val="00DC00F5"/>
    <w:rsid w:val="00DC03A9"/>
    <w:rsid w:val="00DC055C"/>
    <w:rsid w:val="00DC08DE"/>
    <w:rsid w:val="00DC13EB"/>
    <w:rsid w:val="00DC17D7"/>
    <w:rsid w:val="00DC1B95"/>
    <w:rsid w:val="00DC1E59"/>
    <w:rsid w:val="00DC1E80"/>
    <w:rsid w:val="00DC258E"/>
    <w:rsid w:val="00DC2C3B"/>
    <w:rsid w:val="00DC2FC2"/>
    <w:rsid w:val="00DC32F1"/>
    <w:rsid w:val="00DC4367"/>
    <w:rsid w:val="00DC4438"/>
    <w:rsid w:val="00DC4A7A"/>
    <w:rsid w:val="00DC4B37"/>
    <w:rsid w:val="00DC4F37"/>
    <w:rsid w:val="00DC50FC"/>
    <w:rsid w:val="00DC6204"/>
    <w:rsid w:val="00DC67CE"/>
    <w:rsid w:val="00DC685A"/>
    <w:rsid w:val="00DC69C1"/>
    <w:rsid w:val="00DC7632"/>
    <w:rsid w:val="00DC7845"/>
    <w:rsid w:val="00DC7BAA"/>
    <w:rsid w:val="00DC7C3F"/>
    <w:rsid w:val="00DD0D32"/>
    <w:rsid w:val="00DD1309"/>
    <w:rsid w:val="00DD1C4C"/>
    <w:rsid w:val="00DD1C60"/>
    <w:rsid w:val="00DD1F34"/>
    <w:rsid w:val="00DD223C"/>
    <w:rsid w:val="00DD26E7"/>
    <w:rsid w:val="00DD2705"/>
    <w:rsid w:val="00DD3BB7"/>
    <w:rsid w:val="00DD453D"/>
    <w:rsid w:val="00DD4ED2"/>
    <w:rsid w:val="00DD522A"/>
    <w:rsid w:val="00DD5313"/>
    <w:rsid w:val="00DD5541"/>
    <w:rsid w:val="00DD5D94"/>
    <w:rsid w:val="00DD69B4"/>
    <w:rsid w:val="00DD7D21"/>
    <w:rsid w:val="00DE00E4"/>
    <w:rsid w:val="00DE07D9"/>
    <w:rsid w:val="00DE1939"/>
    <w:rsid w:val="00DE1978"/>
    <w:rsid w:val="00DE1E62"/>
    <w:rsid w:val="00DE360D"/>
    <w:rsid w:val="00DE45E0"/>
    <w:rsid w:val="00DE46F5"/>
    <w:rsid w:val="00DE470D"/>
    <w:rsid w:val="00DE493D"/>
    <w:rsid w:val="00DE4C81"/>
    <w:rsid w:val="00DE4D76"/>
    <w:rsid w:val="00DE582E"/>
    <w:rsid w:val="00DE58AA"/>
    <w:rsid w:val="00DE5E62"/>
    <w:rsid w:val="00DE611B"/>
    <w:rsid w:val="00DE6D44"/>
    <w:rsid w:val="00DE6D4C"/>
    <w:rsid w:val="00DE7063"/>
    <w:rsid w:val="00DE7620"/>
    <w:rsid w:val="00DE7E38"/>
    <w:rsid w:val="00DF088B"/>
    <w:rsid w:val="00DF09E4"/>
    <w:rsid w:val="00DF176E"/>
    <w:rsid w:val="00DF1820"/>
    <w:rsid w:val="00DF18AD"/>
    <w:rsid w:val="00DF1B8A"/>
    <w:rsid w:val="00DF1FB6"/>
    <w:rsid w:val="00DF35B5"/>
    <w:rsid w:val="00DF481B"/>
    <w:rsid w:val="00DF4960"/>
    <w:rsid w:val="00DF49B6"/>
    <w:rsid w:val="00DF4B30"/>
    <w:rsid w:val="00DF4B45"/>
    <w:rsid w:val="00DF4C9C"/>
    <w:rsid w:val="00DF6C3A"/>
    <w:rsid w:val="00DF6EF4"/>
    <w:rsid w:val="00DF799D"/>
    <w:rsid w:val="00DF7B2D"/>
    <w:rsid w:val="00DF7C6E"/>
    <w:rsid w:val="00DF7E10"/>
    <w:rsid w:val="00E01040"/>
    <w:rsid w:val="00E0124E"/>
    <w:rsid w:val="00E01509"/>
    <w:rsid w:val="00E01B1B"/>
    <w:rsid w:val="00E0223C"/>
    <w:rsid w:val="00E02674"/>
    <w:rsid w:val="00E02750"/>
    <w:rsid w:val="00E02A61"/>
    <w:rsid w:val="00E02AE0"/>
    <w:rsid w:val="00E02C90"/>
    <w:rsid w:val="00E04285"/>
    <w:rsid w:val="00E05136"/>
    <w:rsid w:val="00E053AB"/>
    <w:rsid w:val="00E0568B"/>
    <w:rsid w:val="00E066AE"/>
    <w:rsid w:val="00E07E04"/>
    <w:rsid w:val="00E11981"/>
    <w:rsid w:val="00E12722"/>
    <w:rsid w:val="00E132AA"/>
    <w:rsid w:val="00E136D5"/>
    <w:rsid w:val="00E1381E"/>
    <w:rsid w:val="00E1425C"/>
    <w:rsid w:val="00E144DA"/>
    <w:rsid w:val="00E144DF"/>
    <w:rsid w:val="00E1462C"/>
    <w:rsid w:val="00E152A2"/>
    <w:rsid w:val="00E155AC"/>
    <w:rsid w:val="00E15C46"/>
    <w:rsid w:val="00E16155"/>
    <w:rsid w:val="00E177BE"/>
    <w:rsid w:val="00E179DD"/>
    <w:rsid w:val="00E17E1A"/>
    <w:rsid w:val="00E209C1"/>
    <w:rsid w:val="00E2110C"/>
    <w:rsid w:val="00E21B2D"/>
    <w:rsid w:val="00E2203E"/>
    <w:rsid w:val="00E22233"/>
    <w:rsid w:val="00E226FB"/>
    <w:rsid w:val="00E2309D"/>
    <w:rsid w:val="00E232B3"/>
    <w:rsid w:val="00E2375E"/>
    <w:rsid w:val="00E23E26"/>
    <w:rsid w:val="00E2406A"/>
    <w:rsid w:val="00E24969"/>
    <w:rsid w:val="00E24BD1"/>
    <w:rsid w:val="00E24DCD"/>
    <w:rsid w:val="00E2594B"/>
    <w:rsid w:val="00E26793"/>
    <w:rsid w:val="00E26885"/>
    <w:rsid w:val="00E26F3F"/>
    <w:rsid w:val="00E2735B"/>
    <w:rsid w:val="00E303E9"/>
    <w:rsid w:val="00E31345"/>
    <w:rsid w:val="00E313BD"/>
    <w:rsid w:val="00E322B3"/>
    <w:rsid w:val="00E326CB"/>
    <w:rsid w:val="00E32728"/>
    <w:rsid w:val="00E32F9D"/>
    <w:rsid w:val="00E3320B"/>
    <w:rsid w:val="00E33710"/>
    <w:rsid w:val="00E33B2F"/>
    <w:rsid w:val="00E348C2"/>
    <w:rsid w:val="00E34BE1"/>
    <w:rsid w:val="00E34D26"/>
    <w:rsid w:val="00E3664C"/>
    <w:rsid w:val="00E3681E"/>
    <w:rsid w:val="00E37447"/>
    <w:rsid w:val="00E37AA8"/>
    <w:rsid w:val="00E40353"/>
    <w:rsid w:val="00E407D7"/>
    <w:rsid w:val="00E4083F"/>
    <w:rsid w:val="00E40A1F"/>
    <w:rsid w:val="00E40CE8"/>
    <w:rsid w:val="00E40E41"/>
    <w:rsid w:val="00E41195"/>
    <w:rsid w:val="00E41630"/>
    <w:rsid w:val="00E41783"/>
    <w:rsid w:val="00E41A44"/>
    <w:rsid w:val="00E41C0C"/>
    <w:rsid w:val="00E4247F"/>
    <w:rsid w:val="00E42B31"/>
    <w:rsid w:val="00E436BB"/>
    <w:rsid w:val="00E43A91"/>
    <w:rsid w:val="00E43F5B"/>
    <w:rsid w:val="00E44ED5"/>
    <w:rsid w:val="00E459E8"/>
    <w:rsid w:val="00E47941"/>
    <w:rsid w:val="00E500DF"/>
    <w:rsid w:val="00E5036E"/>
    <w:rsid w:val="00E50D88"/>
    <w:rsid w:val="00E51557"/>
    <w:rsid w:val="00E51651"/>
    <w:rsid w:val="00E516C6"/>
    <w:rsid w:val="00E517E4"/>
    <w:rsid w:val="00E51822"/>
    <w:rsid w:val="00E51C92"/>
    <w:rsid w:val="00E53FCE"/>
    <w:rsid w:val="00E54C57"/>
    <w:rsid w:val="00E55F1E"/>
    <w:rsid w:val="00E561E2"/>
    <w:rsid w:val="00E5667B"/>
    <w:rsid w:val="00E566A2"/>
    <w:rsid w:val="00E566EE"/>
    <w:rsid w:val="00E56F0D"/>
    <w:rsid w:val="00E5713D"/>
    <w:rsid w:val="00E573DF"/>
    <w:rsid w:val="00E579EB"/>
    <w:rsid w:val="00E57D01"/>
    <w:rsid w:val="00E60ADB"/>
    <w:rsid w:val="00E60F31"/>
    <w:rsid w:val="00E6215B"/>
    <w:rsid w:val="00E6260C"/>
    <w:rsid w:val="00E62837"/>
    <w:rsid w:val="00E62BDC"/>
    <w:rsid w:val="00E6318A"/>
    <w:rsid w:val="00E637C1"/>
    <w:rsid w:val="00E63D06"/>
    <w:rsid w:val="00E63DB8"/>
    <w:rsid w:val="00E64BC1"/>
    <w:rsid w:val="00E64DD5"/>
    <w:rsid w:val="00E65133"/>
    <w:rsid w:val="00E65D00"/>
    <w:rsid w:val="00E660FE"/>
    <w:rsid w:val="00E663AD"/>
    <w:rsid w:val="00E66DA1"/>
    <w:rsid w:val="00E67C7D"/>
    <w:rsid w:val="00E67DF5"/>
    <w:rsid w:val="00E7067E"/>
    <w:rsid w:val="00E70733"/>
    <w:rsid w:val="00E719DF"/>
    <w:rsid w:val="00E71CBB"/>
    <w:rsid w:val="00E71D47"/>
    <w:rsid w:val="00E71D4E"/>
    <w:rsid w:val="00E7258A"/>
    <w:rsid w:val="00E727B9"/>
    <w:rsid w:val="00E72E0E"/>
    <w:rsid w:val="00E72F05"/>
    <w:rsid w:val="00E72FE3"/>
    <w:rsid w:val="00E75557"/>
    <w:rsid w:val="00E7556C"/>
    <w:rsid w:val="00E7692C"/>
    <w:rsid w:val="00E76AE7"/>
    <w:rsid w:val="00E76B36"/>
    <w:rsid w:val="00E77DCE"/>
    <w:rsid w:val="00E8034F"/>
    <w:rsid w:val="00E80A0D"/>
    <w:rsid w:val="00E80C3D"/>
    <w:rsid w:val="00E8108D"/>
    <w:rsid w:val="00E820D9"/>
    <w:rsid w:val="00E82737"/>
    <w:rsid w:val="00E838F1"/>
    <w:rsid w:val="00E84AB2"/>
    <w:rsid w:val="00E853BF"/>
    <w:rsid w:val="00E853C1"/>
    <w:rsid w:val="00E853FC"/>
    <w:rsid w:val="00E85976"/>
    <w:rsid w:val="00E85D3A"/>
    <w:rsid w:val="00E85FF5"/>
    <w:rsid w:val="00E862AB"/>
    <w:rsid w:val="00E86416"/>
    <w:rsid w:val="00E87251"/>
    <w:rsid w:val="00E9020D"/>
    <w:rsid w:val="00E908A0"/>
    <w:rsid w:val="00E920BC"/>
    <w:rsid w:val="00E923DE"/>
    <w:rsid w:val="00E943BD"/>
    <w:rsid w:val="00E94833"/>
    <w:rsid w:val="00E9664B"/>
    <w:rsid w:val="00E96E0F"/>
    <w:rsid w:val="00E970DC"/>
    <w:rsid w:val="00E97298"/>
    <w:rsid w:val="00E97CDC"/>
    <w:rsid w:val="00E97E40"/>
    <w:rsid w:val="00EA0096"/>
    <w:rsid w:val="00EA0141"/>
    <w:rsid w:val="00EA017B"/>
    <w:rsid w:val="00EA1407"/>
    <w:rsid w:val="00EA160C"/>
    <w:rsid w:val="00EA1CB7"/>
    <w:rsid w:val="00EA20E7"/>
    <w:rsid w:val="00EA212B"/>
    <w:rsid w:val="00EA27EA"/>
    <w:rsid w:val="00EA2E59"/>
    <w:rsid w:val="00EA2E9E"/>
    <w:rsid w:val="00EA3306"/>
    <w:rsid w:val="00EA336A"/>
    <w:rsid w:val="00EA345D"/>
    <w:rsid w:val="00EA35E0"/>
    <w:rsid w:val="00EA3CF5"/>
    <w:rsid w:val="00EA416A"/>
    <w:rsid w:val="00EA41F7"/>
    <w:rsid w:val="00EA481A"/>
    <w:rsid w:val="00EA4965"/>
    <w:rsid w:val="00EA6C4F"/>
    <w:rsid w:val="00EA6EA3"/>
    <w:rsid w:val="00EA6FED"/>
    <w:rsid w:val="00EA707F"/>
    <w:rsid w:val="00EA79C9"/>
    <w:rsid w:val="00EA7E04"/>
    <w:rsid w:val="00EA7E34"/>
    <w:rsid w:val="00EB0225"/>
    <w:rsid w:val="00EB0DAB"/>
    <w:rsid w:val="00EB10B3"/>
    <w:rsid w:val="00EB12A5"/>
    <w:rsid w:val="00EB2692"/>
    <w:rsid w:val="00EB36EB"/>
    <w:rsid w:val="00EB43D8"/>
    <w:rsid w:val="00EB468D"/>
    <w:rsid w:val="00EB46B2"/>
    <w:rsid w:val="00EB4B5E"/>
    <w:rsid w:val="00EB4BC0"/>
    <w:rsid w:val="00EB4DFB"/>
    <w:rsid w:val="00EB528C"/>
    <w:rsid w:val="00EB58E9"/>
    <w:rsid w:val="00EB5C6D"/>
    <w:rsid w:val="00EB620E"/>
    <w:rsid w:val="00EB66E9"/>
    <w:rsid w:val="00EB71EA"/>
    <w:rsid w:val="00EB7283"/>
    <w:rsid w:val="00EB7424"/>
    <w:rsid w:val="00EB74B0"/>
    <w:rsid w:val="00EB7847"/>
    <w:rsid w:val="00EB78C1"/>
    <w:rsid w:val="00EB7E99"/>
    <w:rsid w:val="00EC0734"/>
    <w:rsid w:val="00EC0F74"/>
    <w:rsid w:val="00EC1A40"/>
    <w:rsid w:val="00EC254E"/>
    <w:rsid w:val="00EC256A"/>
    <w:rsid w:val="00EC3943"/>
    <w:rsid w:val="00EC3949"/>
    <w:rsid w:val="00EC3AA9"/>
    <w:rsid w:val="00EC4BC0"/>
    <w:rsid w:val="00EC583A"/>
    <w:rsid w:val="00EC5A6F"/>
    <w:rsid w:val="00EC6460"/>
    <w:rsid w:val="00EC6764"/>
    <w:rsid w:val="00EC7369"/>
    <w:rsid w:val="00EC7ACD"/>
    <w:rsid w:val="00EC7BFC"/>
    <w:rsid w:val="00ED0442"/>
    <w:rsid w:val="00ED0F29"/>
    <w:rsid w:val="00ED12F0"/>
    <w:rsid w:val="00ED1E22"/>
    <w:rsid w:val="00ED2639"/>
    <w:rsid w:val="00ED27DF"/>
    <w:rsid w:val="00ED2C5D"/>
    <w:rsid w:val="00ED3333"/>
    <w:rsid w:val="00ED3774"/>
    <w:rsid w:val="00ED40A2"/>
    <w:rsid w:val="00ED5DF7"/>
    <w:rsid w:val="00ED7356"/>
    <w:rsid w:val="00ED7540"/>
    <w:rsid w:val="00ED7574"/>
    <w:rsid w:val="00ED7851"/>
    <w:rsid w:val="00EE12C5"/>
    <w:rsid w:val="00EE1EE4"/>
    <w:rsid w:val="00EE3EA1"/>
    <w:rsid w:val="00EE41DB"/>
    <w:rsid w:val="00EE41E6"/>
    <w:rsid w:val="00EE4523"/>
    <w:rsid w:val="00EE6553"/>
    <w:rsid w:val="00EE6D71"/>
    <w:rsid w:val="00EF051F"/>
    <w:rsid w:val="00EF065B"/>
    <w:rsid w:val="00EF0FB6"/>
    <w:rsid w:val="00EF107F"/>
    <w:rsid w:val="00EF259B"/>
    <w:rsid w:val="00EF3C29"/>
    <w:rsid w:val="00EF3DFE"/>
    <w:rsid w:val="00EF3F34"/>
    <w:rsid w:val="00EF4302"/>
    <w:rsid w:val="00EF484F"/>
    <w:rsid w:val="00EF4A3C"/>
    <w:rsid w:val="00EF4D14"/>
    <w:rsid w:val="00EF4E0E"/>
    <w:rsid w:val="00EF4E5C"/>
    <w:rsid w:val="00EF514D"/>
    <w:rsid w:val="00EF53BF"/>
    <w:rsid w:val="00EF62F6"/>
    <w:rsid w:val="00EF6367"/>
    <w:rsid w:val="00EF63E4"/>
    <w:rsid w:val="00EF732C"/>
    <w:rsid w:val="00EF76EC"/>
    <w:rsid w:val="00EF7CB6"/>
    <w:rsid w:val="00F00B07"/>
    <w:rsid w:val="00F00F3A"/>
    <w:rsid w:val="00F01482"/>
    <w:rsid w:val="00F01533"/>
    <w:rsid w:val="00F0382C"/>
    <w:rsid w:val="00F04093"/>
    <w:rsid w:val="00F04324"/>
    <w:rsid w:val="00F048AC"/>
    <w:rsid w:val="00F0541E"/>
    <w:rsid w:val="00F055B8"/>
    <w:rsid w:val="00F055CF"/>
    <w:rsid w:val="00F0575B"/>
    <w:rsid w:val="00F05A38"/>
    <w:rsid w:val="00F05D31"/>
    <w:rsid w:val="00F05DB3"/>
    <w:rsid w:val="00F05DC0"/>
    <w:rsid w:val="00F067F8"/>
    <w:rsid w:val="00F07396"/>
    <w:rsid w:val="00F07601"/>
    <w:rsid w:val="00F10E05"/>
    <w:rsid w:val="00F10E3E"/>
    <w:rsid w:val="00F11A4F"/>
    <w:rsid w:val="00F11C5F"/>
    <w:rsid w:val="00F11EE0"/>
    <w:rsid w:val="00F131D5"/>
    <w:rsid w:val="00F1351C"/>
    <w:rsid w:val="00F139CB"/>
    <w:rsid w:val="00F14341"/>
    <w:rsid w:val="00F15F86"/>
    <w:rsid w:val="00F16FA8"/>
    <w:rsid w:val="00F17306"/>
    <w:rsid w:val="00F17A47"/>
    <w:rsid w:val="00F20516"/>
    <w:rsid w:val="00F214F3"/>
    <w:rsid w:val="00F223DC"/>
    <w:rsid w:val="00F2242F"/>
    <w:rsid w:val="00F22743"/>
    <w:rsid w:val="00F22F2F"/>
    <w:rsid w:val="00F23175"/>
    <w:rsid w:val="00F23617"/>
    <w:rsid w:val="00F240ED"/>
    <w:rsid w:val="00F24543"/>
    <w:rsid w:val="00F25174"/>
    <w:rsid w:val="00F259AA"/>
    <w:rsid w:val="00F276C0"/>
    <w:rsid w:val="00F27BBF"/>
    <w:rsid w:val="00F27F73"/>
    <w:rsid w:val="00F30505"/>
    <w:rsid w:val="00F30B37"/>
    <w:rsid w:val="00F31FA9"/>
    <w:rsid w:val="00F320F6"/>
    <w:rsid w:val="00F3219A"/>
    <w:rsid w:val="00F329C9"/>
    <w:rsid w:val="00F32F11"/>
    <w:rsid w:val="00F333A8"/>
    <w:rsid w:val="00F33FD9"/>
    <w:rsid w:val="00F3440D"/>
    <w:rsid w:val="00F34C7C"/>
    <w:rsid w:val="00F35037"/>
    <w:rsid w:val="00F35E37"/>
    <w:rsid w:val="00F367ED"/>
    <w:rsid w:val="00F36BDD"/>
    <w:rsid w:val="00F36CCC"/>
    <w:rsid w:val="00F3753E"/>
    <w:rsid w:val="00F40C28"/>
    <w:rsid w:val="00F41E7A"/>
    <w:rsid w:val="00F4248F"/>
    <w:rsid w:val="00F439AB"/>
    <w:rsid w:val="00F43D82"/>
    <w:rsid w:val="00F44217"/>
    <w:rsid w:val="00F442DA"/>
    <w:rsid w:val="00F44DE4"/>
    <w:rsid w:val="00F44DF3"/>
    <w:rsid w:val="00F453BE"/>
    <w:rsid w:val="00F45B5F"/>
    <w:rsid w:val="00F46332"/>
    <w:rsid w:val="00F46C24"/>
    <w:rsid w:val="00F47A08"/>
    <w:rsid w:val="00F47E43"/>
    <w:rsid w:val="00F50052"/>
    <w:rsid w:val="00F500D0"/>
    <w:rsid w:val="00F50DA1"/>
    <w:rsid w:val="00F50EC2"/>
    <w:rsid w:val="00F51624"/>
    <w:rsid w:val="00F5193E"/>
    <w:rsid w:val="00F528F1"/>
    <w:rsid w:val="00F52FC4"/>
    <w:rsid w:val="00F530B1"/>
    <w:rsid w:val="00F5377C"/>
    <w:rsid w:val="00F54E36"/>
    <w:rsid w:val="00F55B08"/>
    <w:rsid w:val="00F56F0F"/>
    <w:rsid w:val="00F57C21"/>
    <w:rsid w:val="00F6024E"/>
    <w:rsid w:val="00F609B1"/>
    <w:rsid w:val="00F61098"/>
    <w:rsid w:val="00F61DB7"/>
    <w:rsid w:val="00F62477"/>
    <w:rsid w:val="00F62B0C"/>
    <w:rsid w:val="00F63235"/>
    <w:rsid w:val="00F6399B"/>
    <w:rsid w:val="00F63FF6"/>
    <w:rsid w:val="00F6464D"/>
    <w:rsid w:val="00F64AD8"/>
    <w:rsid w:val="00F64BE3"/>
    <w:rsid w:val="00F65697"/>
    <w:rsid w:val="00F66515"/>
    <w:rsid w:val="00F67B49"/>
    <w:rsid w:val="00F67C5D"/>
    <w:rsid w:val="00F70E27"/>
    <w:rsid w:val="00F7145D"/>
    <w:rsid w:val="00F71CA5"/>
    <w:rsid w:val="00F71CCB"/>
    <w:rsid w:val="00F721FA"/>
    <w:rsid w:val="00F722BC"/>
    <w:rsid w:val="00F72C54"/>
    <w:rsid w:val="00F72E83"/>
    <w:rsid w:val="00F73311"/>
    <w:rsid w:val="00F745B1"/>
    <w:rsid w:val="00F75333"/>
    <w:rsid w:val="00F759EA"/>
    <w:rsid w:val="00F76595"/>
    <w:rsid w:val="00F76E17"/>
    <w:rsid w:val="00F7729E"/>
    <w:rsid w:val="00F80479"/>
    <w:rsid w:val="00F8084B"/>
    <w:rsid w:val="00F80C62"/>
    <w:rsid w:val="00F814FD"/>
    <w:rsid w:val="00F81B0C"/>
    <w:rsid w:val="00F81FD8"/>
    <w:rsid w:val="00F8213A"/>
    <w:rsid w:val="00F8219E"/>
    <w:rsid w:val="00F83588"/>
    <w:rsid w:val="00F835CA"/>
    <w:rsid w:val="00F84634"/>
    <w:rsid w:val="00F84D46"/>
    <w:rsid w:val="00F84DC0"/>
    <w:rsid w:val="00F84E0F"/>
    <w:rsid w:val="00F84FC0"/>
    <w:rsid w:val="00F858AA"/>
    <w:rsid w:val="00F85F46"/>
    <w:rsid w:val="00F86083"/>
    <w:rsid w:val="00F8653F"/>
    <w:rsid w:val="00F872BE"/>
    <w:rsid w:val="00F8735E"/>
    <w:rsid w:val="00F87AD3"/>
    <w:rsid w:val="00F90014"/>
    <w:rsid w:val="00F9083F"/>
    <w:rsid w:val="00F908D8"/>
    <w:rsid w:val="00F90E24"/>
    <w:rsid w:val="00F912AF"/>
    <w:rsid w:val="00F91A17"/>
    <w:rsid w:val="00F92958"/>
    <w:rsid w:val="00F94745"/>
    <w:rsid w:val="00F94876"/>
    <w:rsid w:val="00F94F9A"/>
    <w:rsid w:val="00F95308"/>
    <w:rsid w:val="00F95C3D"/>
    <w:rsid w:val="00F9601E"/>
    <w:rsid w:val="00F96388"/>
    <w:rsid w:val="00F96606"/>
    <w:rsid w:val="00F96937"/>
    <w:rsid w:val="00F96A8A"/>
    <w:rsid w:val="00F96D8D"/>
    <w:rsid w:val="00F96F28"/>
    <w:rsid w:val="00F9732D"/>
    <w:rsid w:val="00F97DBE"/>
    <w:rsid w:val="00FA00C7"/>
    <w:rsid w:val="00FA0925"/>
    <w:rsid w:val="00FA0FFF"/>
    <w:rsid w:val="00FA148D"/>
    <w:rsid w:val="00FA1564"/>
    <w:rsid w:val="00FA1913"/>
    <w:rsid w:val="00FA1BFF"/>
    <w:rsid w:val="00FA1CF0"/>
    <w:rsid w:val="00FA1E12"/>
    <w:rsid w:val="00FA1E79"/>
    <w:rsid w:val="00FA1F49"/>
    <w:rsid w:val="00FA2527"/>
    <w:rsid w:val="00FA2C73"/>
    <w:rsid w:val="00FA3B74"/>
    <w:rsid w:val="00FA4067"/>
    <w:rsid w:val="00FA4366"/>
    <w:rsid w:val="00FA472A"/>
    <w:rsid w:val="00FA5195"/>
    <w:rsid w:val="00FA569E"/>
    <w:rsid w:val="00FA589F"/>
    <w:rsid w:val="00FA5A7D"/>
    <w:rsid w:val="00FA5F7A"/>
    <w:rsid w:val="00FA6034"/>
    <w:rsid w:val="00FA72F4"/>
    <w:rsid w:val="00FA7500"/>
    <w:rsid w:val="00FA75C0"/>
    <w:rsid w:val="00FA7CA7"/>
    <w:rsid w:val="00FA7D75"/>
    <w:rsid w:val="00FB0000"/>
    <w:rsid w:val="00FB0419"/>
    <w:rsid w:val="00FB0B36"/>
    <w:rsid w:val="00FB1A6C"/>
    <w:rsid w:val="00FB2851"/>
    <w:rsid w:val="00FB2AF0"/>
    <w:rsid w:val="00FB2EE6"/>
    <w:rsid w:val="00FB34B0"/>
    <w:rsid w:val="00FB3D2A"/>
    <w:rsid w:val="00FB4292"/>
    <w:rsid w:val="00FB4B08"/>
    <w:rsid w:val="00FB525D"/>
    <w:rsid w:val="00FB5323"/>
    <w:rsid w:val="00FB5400"/>
    <w:rsid w:val="00FB5F52"/>
    <w:rsid w:val="00FB605E"/>
    <w:rsid w:val="00FB661B"/>
    <w:rsid w:val="00FB6A3B"/>
    <w:rsid w:val="00FB6B8D"/>
    <w:rsid w:val="00FB70EF"/>
    <w:rsid w:val="00FB72E7"/>
    <w:rsid w:val="00FC00A4"/>
    <w:rsid w:val="00FC0E5A"/>
    <w:rsid w:val="00FC0FED"/>
    <w:rsid w:val="00FC15FD"/>
    <w:rsid w:val="00FC181E"/>
    <w:rsid w:val="00FC1E5E"/>
    <w:rsid w:val="00FC2142"/>
    <w:rsid w:val="00FC3868"/>
    <w:rsid w:val="00FC434C"/>
    <w:rsid w:val="00FC438D"/>
    <w:rsid w:val="00FC5259"/>
    <w:rsid w:val="00FC53DF"/>
    <w:rsid w:val="00FC5887"/>
    <w:rsid w:val="00FC5FFB"/>
    <w:rsid w:val="00FC6E36"/>
    <w:rsid w:val="00FC73C8"/>
    <w:rsid w:val="00FC7870"/>
    <w:rsid w:val="00FD0134"/>
    <w:rsid w:val="00FD03CC"/>
    <w:rsid w:val="00FD068D"/>
    <w:rsid w:val="00FD0B9D"/>
    <w:rsid w:val="00FD0BA2"/>
    <w:rsid w:val="00FD143B"/>
    <w:rsid w:val="00FD1537"/>
    <w:rsid w:val="00FD2D94"/>
    <w:rsid w:val="00FD3BF3"/>
    <w:rsid w:val="00FD40CB"/>
    <w:rsid w:val="00FD4332"/>
    <w:rsid w:val="00FD44DB"/>
    <w:rsid w:val="00FD475E"/>
    <w:rsid w:val="00FD49E4"/>
    <w:rsid w:val="00FD566B"/>
    <w:rsid w:val="00FD586A"/>
    <w:rsid w:val="00FD5B0A"/>
    <w:rsid w:val="00FD5F2A"/>
    <w:rsid w:val="00FD62C3"/>
    <w:rsid w:val="00FD684E"/>
    <w:rsid w:val="00FD6CE6"/>
    <w:rsid w:val="00FD73DE"/>
    <w:rsid w:val="00FD760A"/>
    <w:rsid w:val="00FD7A85"/>
    <w:rsid w:val="00FD7C20"/>
    <w:rsid w:val="00FE01EC"/>
    <w:rsid w:val="00FE10CF"/>
    <w:rsid w:val="00FE1106"/>
    <w:rsid w:val="00FE1196"/>
    <w:rsid w:val="00FE13BC"/>
    <w:rsid w:val="00FE1D76"/>
    <w:rsid w:val="00FE20D9"/>
    <w:rsid w:val="00FE27B4"/>
    <w:rsid w:val="00FE2B37"/>
    <w:rsid w:val="00FE30ED"/>
    <w:rsid w:val="00FE3576"/>
    <w:rsid w:val="00FE3AE0"/>
    <w:rsid w:val="00FE3D08"/>
    <w:rsid w:val="00FE3E66"/>
    <w:rsid w:val="00FE40E5"/>
    <w:rsid w:val="00FE4373"/>
    <w:rsid w:val="00FE4383"/>
    <w:rsid w:val="00FE4F5F"/>
    <w:rsid w:val="00FE540B"/>
    <w:rsid w:val="00FE5502"/>
    <w:rsid w:val="00FE6198"/>
    <w:rsid w:val="00FE7736"/>
    <w:rsid w:val="00FE7A12"/>
    <w:rsid w:val="00FF044B"/>
    <w:rsid w:val="00FF07A7"/>
    <w:rsid w:val="00FF0966"/>
    <w:rsid w:val="00FF0E38"/>
    <w:rsid w:val="00FF0E57"/>
    <w:rsid w:val="00FF1325"/>
    <w:rsid w:val="00FF155B"/>
    <w:rsid w:val="00FF15CB"/>
    <w:rsid w:val="00FF165C"/>
    <w:rsid w:val="00FF219D"/>
    <w:rsid w:val="00FF2248"/>
    <w:rsid w:val="00FF2954"/>
    <w:rsid w:val="00FF2FB4"/>
    <w:rsid w:val="00FF387C"/>
    <w:rsid w:val="00FF3E64"/>
    <w:rsid w:val="00FF4A85"/>
    <w:rsid w:val="00FF5D9A"/>
    <w:rsid w:val="00FF654F"/>
    <w:rsid w:val="00FF690A"/>
    <w:rsid w:val="00FF6CE0"/>
    <w:rsid w:val="00FF6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22881"/>
    <o:shapelayout v:ext="edit">
      <o:idmap v:ext="edit" data="1"/>
    </o:shapelayout>
  </w:shapeDefaults>
  <w:decimalSymbol w:val="."/>
  <w:listSeparator w:val=","/>
  <w14:docId w14:val="2929023E"/>
  <w15:docId w15:val="{782B78B0-1366-4039-8C11-58F812CE5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3" w:qFormat="1"/>
    <w:lsdException w:name="heading 4" w:uiPriority="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5"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5"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12" w:unhideWhenUsed="1"/>
    <w:lsdException w:name="endnote reference" w:semiHidden="1" w:uiPriority="99" w:unhideWhenUsed="1"/>
    <w:lsdException w:name="endnote text" w:semiHidden="1" w:uiPriority="8"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A"/>
    <w:pPr>
      <w:spacing w:after="260" w:line="260" w:lineRule="atLeast"/>
    </w:pPr>
    <w:rPr>
      <w:rFonts w:ascii="Verdana" w:eastAsia="Calibri" w:hAnsi="Verdana"/>
      <w:sz w:val="19"/>
      <w:szCs w:val="19"/>
      <w:lang w:val="en-NZ" w:eastAsia="en-NZ"/>
    </w:rPr>
  </w:style>
  <w:style w:type="paragraph" w:styleId="Heading1">
    <w:name w:val="heading 1"/>
    <w:aliases w:val="Heading 1 Char,Heading,h1,A MAJOR/BOLD,Schedheading,Heading 1(Report Only),h1 chapter heading,Section Heading,H1,No numbers,Alt H1,DEFS &amp; INTERPS HEADING"/>
    <w:basedOn w:val="Normal"/>
    <w:next w:val="Normal"/>
    <w:uiPriority w:val="9"/>
    <w:qFormat/>
    <w:rsid w:val="00D6006A"/>
    <w:pPr>
      <w:keepNext/>
      <w:keepLines/>
      <w:ind w:left="624"/>
      <w:outlineLvl w:val="0"/>
    </w:pPr>
    <w:rPr>
      <w:rFonts w:eastAsia="Times New Roman"/>
      <w:b/>
      <w:bCs/>
      <w:caps/>
      <w:szCs w:val="28"/>
    </w:rPr>
  </w:style>
  <w:style w:type="paragraph" w:styleId="Heading2">
    <w:name w:val="heading 2"/>
    <w:aliases w:val="Section,m,Body Text (Reset numbering),Reset numbering,H2,h2,TF-Overskrit 2,h2 main heading,2m,h 2,B Sub/Bold,B Sub/Bold1,B Sub/Bold2,B Sub/Bold11,h2 main heading1,h2 main heading2,B Sub/Bold3,B Sub/Bold12,h2 main heading3,B Sub/Bold4,Para2,l"/>
    <w:basedOn w:val="Normal"/>
    <w:next w:val="Normal"/>
    <w:link w:val="Heading2Char"/>
    <w:uiPriority w:val="9"/>
    <w:qFormat/>
    <w:rsid w:val="00D6006A"/>
    <w:pPr>
      <w:keepNext/>
      <w:keepLines/>
      <w:spacing w:after="0"/>
      <w:ind w:left="624"/>
      <w:outlineLvl w:val="1"/>
    </w:pPr>
    <w:rPr>
      <w:rFonts w:eastAsia="Times New Roman"/>
      <w:b/>
      <w:bCs/>
      <w:szCs w:val="26"/>
    </w:rPr>
  </w:style>
  <w:style w:type="paragraph" w:styleId="Heading3">
    <w:name w:val="heading 3"/>
    <w:basedOn w:val="Normal"/>
    <w:next w:val="Normal"/>
    <w:link w:val="Heading3Char"/>
    <w:uiPriority w:val="3"/>
    <w:qFormat/>
    <w:rsid w:val="00D6006A"/>
    <w:pPr>
      <w:keepNext/>
      <w:keepLines/>
      <w:spacing w:after="0"/>
      <w:ind w:left="624"/>
      <w:outlineLvl w:val="2"/>
    </w:pPr>
    <w:rPr>
      <w:rFonts w:eastAsia="Times New Roman"/>
      <w:b/>
      <w:bCs/>
      <w:i/>
    </w:rPr>
  </w:style>
  <w:style w:type="paragraph" w:styleId="Heading4">
    <w:name w:val="heading 4"/>
    <w:basedOn w:val="Normal"/>
    <w:next w:val="Normal"/>
    <w:link w:val="Heading4Char"/>
    <w:uiPriority w:val="4"/>
    <w:qFormat/>
    <w:rsid w:val="00D6006A"/>
    <w:pPr>
      <w:keepNext/>
      <w:keepLines/>
      <w:spacing w:after="0"/>
      <w:ind w:left="624"/>
      <w:outlineLvl w:val="3"/>
    </w:pPr>
    <w:rPr>
      <w:i/>
    </w:rPr>
  </w:style>
  <w:style w:type="paragraph" w:styleId="Heading5">
    <w:name w:val="heading 5"/>
    <w:basedOn w:val="Normal"/>
    <w:next w:val="Normal"/>
    <w:link w:val="Heading5Char"/>
    <w:uiPriority w:val="99"/>
    <w:qFormat/>
    <w:rsid w:val="00D6006A"/>
    <w:pPr>
      <w:keepNext/>
      <w:keepLines/>
      <w:spacing w:before="200" w:after="0"/>
      <w:outlineLvl w:val="4"/>
    </w:pPr>
    <w:rPr>
      <w:rFonts w:ascii="Cambria" w:eastAsia="Times New Roman" w:hAnsi="Cambria"/>
      <w:color w:val="243F60"/>
    </w:rPr>
  </w:style>
  <w:style w:type="paragraph" w:styleId="Heading6">
    <w:name w:val="heading 6"/>
    <w:basedOn w:val="Normal"/>
    <w:qFormat/>
    <w:pPr>
      <w:numPr>
        <w:ilvl w:val="5"/>
        <w:numId w:val="2"/>
      </w:numPr>
      <w:spacing w:before="240" w:after="0" w:line="240" w:lineRule="auto"/>
      <w:jc w:val="both"/>
      <w:outlineLvl w:val="5"/>
    </w:pPr>
    <w:rPr>
      <w:rFonts w:ascii="Arial RMcV" w:hAnsi="Arial RMcV"/>
      <w:kern w:val="28"/>
      <w:sz w:val="21"/>
      <w:szCs w:val="20"/>
    </w:rPr>
  </w:style>
  <w:style w:type="paragraph" w:styleId="Heading7">
    <w:name w:val="heading 7"/>
    <w:basedOn w:val="Normal"/>
    <w:qFormat/>
    <w:pPr>
      <w:numPr>
        <w:ilvl w:val="6"/>
        <w:numId w:val="2"/>
      </w:numPr>
      <w:spacing w:before="240" w:after="0" w:line="240" w:lineRule="auto"/>
      <w:jc w:val="both"/>
      <w:outlineLvl w:val="6"/>
    </w:pPr>
    <w:rPr>
      <w:rFonts w:ascii="Arial RMcV" w:hAnsi="Arial RMcV"/>
      <w:kern w:val="28"/>
      <w:sz w:val="21"/>
      <w:szCs w:val="20"/>
    </w:rPr>
  </w:style>
  <w:style w:type="paragraph" w:styleId="Heading8">
    <w:name w:val="heading 8"/>
    <w:basedOn w:val="Normal"/>
    <w:qFormat/>
    <w:pPr>
      <w:numPr>
        <w:ilvl w:val="7"/>
        <w:numId w:val="2"/>
      </w:numPr>
      <w:spacing w:before="240" w:after="0" w:line="240" w:lineRule="auto"/>
      <w:jc w:val="both"/>
      <w:outlineLvl w:val="7"/>
    </w:pPr>
    <w:rPr>
      <w:rFonts w:ascii="Arial RMcV" w:hAnsi="Arial RMcV"/>
      <w:iCs/>
      <w:kern w:val="28"/>
      <w:sz w:val="21"/>
    </w:rPr>
  </w:style>
  <w:style w:type="paragraph" w:styleId="Heading9">
    <w:name w:val="heading 9"/>
    <w:basedOn w:val="Normal"/>
    <w:qFormat/>
    <w:pPr>
      <w:numPr>
        <w:ilvl w:val="8"/>
        <w:numId w:val="2"/>
      </w:numPr>
      <w:spacing w:before="240" w:after="0" w:line="240" w:lineRule="auto"/>
      <w:jc w:val="both"/>
      <w:outlineLvl w:val="8"/>
    </w:pPr>
    <w:rPr>
      <w:rFonts w:ascii="Arial RMcV" w:hAnsi="Arial RMcV" w:cs="Arial"/>
      <w:kern w:val="28"/>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ary">
    <w:name w:val="Commentary"/>
    <w:basedOn w:val="DefaultParagraphFont"/>
    <w:uiPriority w:val="19"/>
    <w:rsid w:val="00D6006A"/>
    <w:rPr>
      <w:b/>
      <w:caps/>
      <w:sz w:val="16"/>
    </w:rPr>
  </w:style>
  <w:style w:type="paragraph" w:customStyle="1" w:styleId="Conditions">
    <w:name w:val="Conditions"/>
    <w:basedOn w:val="Normal"/>
    <w:pPr>
      <w:spacing w:after="160" w:line="160" w:lineRule="atLeast"/>
    </w:pPr>
    <w:rPr>
      <w:i/>
      <w:sz w:val="14"/>
    </w:rPr>
  </w:style>
  <w:style w:type="paragraph" w:styleId="Footer">
    <w:name w:val="footer"/>
    <w:basedOn w:val="Normal"/>
    <w:link w:val="FooterChar"/>
    <w:uiPriority w:val="99"/>
    <w:qFormat/>
    <w:rsid w:val="00D6006A"/>
    <w:pPr>
      <w:tabs>
        <w:tab w:val="right" w:pos="9781"/>
      </w:tabs>
      <w:spacing w:after="190" w:line="190" w:lineRule="atLeast"/>
    </w:pPr>
    <w:rPr>
      <w:sz w:val="14"/>
    </w:rPr>
  </w:style>
  <w:style w:type="paragraph" w:styleId="Header">
    <w:name w:val="header"/>
    <w:basedOn w:val="Normal"/>
    <w:link w:val="HeaderChar"/>
    <w:uiPriority w:val="5"/>
    <w:qFormat/>
    <w:rsid w:val="00D6006A"/>
    <w:pPr>
      <w:tabs>
        <w:tab w:val="right" w:pos="9781"/>
      </w:tabs>
      <w:spacing w:after="190" w:line="240" w:lineRule="auto"/>
    </w:pPr>
    <w:rPr>
      <w:caps/>
      <w:sz w:val="14"/>
    </w:rPr>
  </w:style>
  <w:style w:type="paragraph" w:customStyle="1" w:styleId="Draft">
    <w:name w:val="Draft"/>
    <w:basedOn w:val="Normal"/>
    <w:uiPriority w:val="20"/>
    <w:unhideWhenUsed/>
    <w:rsid w:val="00D6006A"/>
    <w:rPr>
      <w:color w:val="C8C8C8"/>
      <w:spacing w:val="720"/>
      <w:sz w:val="144"/>
    </w:rPr>
  </w:style>
  <w:style w:type="paragraph" w:customStyle="1" w:styleId="MainAddress">
    <w:name w:val="Main Address"/>
    <w:basedOn w:val="EndnoteText"/>
    <w:uiPriority w:val="20"/>
    <w:unhideWhenUsed/>
    <w:rsid w:val="00D6006A"/>
    <w:pPr>
      <w:spacing w:after="300" w:line="300" w:lineRule="atLeast"/>
      <w:jc w:val="both"/>
    </w:pPr>
    <w:rPr>
      <w:sz w:val="13"/>
    </w:rPr>
  </w:style>
  <w:style w:type="paragraph" w:customStyle="1" w:styleId="Pagehead">
    <w:name w:val="Page head"/>
    <w:basedOn w:val="Normal"/>
    <w:next w:val="Normal"/>
    <w:rPr>
      <w:color w:val="808080"/>
      <w:sz w:val="40"/>
    </w:rPr>
  </w:style>
  <w:style w:type="character" w:styleId="PageNumber">
    <w:name w:val="page number"/>
    <w:basedOn w:val="DefaultParagraphFont"/>
    <w:uiPriority w:val="12"/>
    <w:rsid w:val="00D6006A"/>
    <w:rPr>
      <w:sz w:val="16"/>
    </w:rPr>
  </w:style>
  <w:style w:type="paragraph" w:customStyle="1" w:styleId="PartnerList">
    <w:name w:val="Partner List"/>
    <w:basedOn w:val="Normal"/>
    <w:pPr>
      <w:spacing w:after="140" w:line="140" w:lineRule="atLeast"/>
    </w:pPr>
    <w:rPr>
      <w:sz w:val="10"/>
    </w:rPr>
  </w:style>
  <w:style w:type="paragraph" w:customStyle="1" w:styleId="PartnerListTitle">
    <w:name w:val="Partner List Title"/>
    <w:basedOn w:val="Normal"/>
    <w:next w:val="PartnerList"/>
    <w:pPr>
      <w:spacing w:before="140" w:after="140" w:line="140" w:lineRule="atLeast"/>
    </w:pPr>
    <w:rPr>
      <w:caps/>
      <w:sz w:val="12"/>
    </w:rPr>
  </w:style>
  <w:style w:type="paragraph" w:styleId="TOC1">
    <w:name w:val="toc 1"/>
    <w:basedOn w:val="Normal"/>
    <w:next w:val="Normal"/>
    <w:uiPriority w:val="39"/>
    <w:qFormat/>
    <w:rsid w:val="00D6006A"/>
    <w:pPr>
      <w:tabs>
        <w:tab w:val="left" w:pos="624"/>
        <w:tab w:val="right" w:pos="8590"/>
      </w:tabs>
      <w:spacing w:before="260" w:after="0"/>
    </w:pPr>
    <w:rPr>
      <w:b/>
      <w:caps/>
      <w:noProof/>
    </w:rPr>
  </w:style>
  <w:style w:type="paragraph" w:styleId="TOC2">
    <w:name w:val="toc 2"/>
    <w:basedOn w:val="Normal"/>
    <w:next w:val="Normal"/>
    <w:uiPriority w:val="39"/>
    <w:qFormat/>
    <w:rsid w:val="00D6006A"/>
    <w:pPr>
      <w:tabs>
        <w:tab w:val="left" w:pos="624"/>
        <w:tab w:val="right" w:pos="8590"/>
      </w:tabs>
      <w:spacing w:after="0"/>
    </w:pPr>
  </w:style>
  <w:style w:type="paragraph" w:styleId="CommentText">
    <w:name w:val="annotation text"/>
    <w:basedOn w:val="Normal"/>
    <w:link w:val="CommentTextChar"/>
    <w:unhideWhenUsed/>
    <w:rsid w:val="00D6006A"/>
    <w:rPr>
      <w:sz w:val="16"/>
    </w:rPr>
  </w:style>
  <w:style w:type="paragraph" w:customStyle="1" w:styleId="AgreementTitle">
    <w:name w:val="Agreement Title"/>
    <w:basedOn w:val="Normal"/>
    <w:next w:val="Normal"/>
    <w:rsid w:val="00D6006A"/>
    <w:pPr>
      <w:spacing w:before="150" w:after="150" w:line="600" w:lineRule="atLeast"/>
    </w:pPr>
    <w:rPr>
      <w:rFonts w:eastAsia="Times New Roman"/>
      <w:sz w:val="62"/>
      <w:szCs w:val="24"/>
      <w:lang w:eastAsia="en-US"/>
    </w:rPr>
  </w:style>
  <w:style w:type="paragraph" w:styleId="TOC3">
    <w:name w:val="toc 3"/>
    <w:basedOn w:val="Normal"/>
    <w:next w:val="Normal"/>
    <w:uiPriority w:val="15"/>
    <w:semiHidden/>
    <w:unhideWhenUsed/>
    <w:rsid w:val="00D6006A"/>
    <w:pPr>
      <w:tabs>
        <w:tab w:val="left" w:pos="624"/>
        <w:tab w:val="right" w:pos="8590"/>
      </w:tabs>
      <w:spacing w:after="0"/>
      <w:ind w:left="624"/>
    </w:pPr>
  </w:style>
  <w:style w:type="paragraph" w:styleId="TOC4">
    <w:name w:val="toc 4"/>
    <w:basedOn w:val="Normal"/>
    <w:next w:val="Normal"/>
    <w:uiPriority w:val="39"/>
    <w:unhideWhenUsed/>
    <w:rsid w:val="00D6006A"/>
    <w:pPr>
      <w:tabs>
        <w:tab w:val="right" w:pos="8590"/>
      </w:tabs>
      <w:spacing w:after="0"/>
      <w:ind w:left="1247"/>
    </w:pPr>
    <w:rPr>
      <w:i/>
    </w:rPr>
  </w:style>
  <w:style w:type="paragraph" w:styleId="EndnoteText">
    <w:name w:val="endnote text"/>
    <w:basedOn w:val="Normal"/>
    <w:link w:val="EndnoteTextChar"/>
    <w:uiPriority w:val="8"/>
    <w:qFormat/>
    <w:rsid w:val="00D6006A"/>
    <w:pPr>
      <w:spacing w:after="120" w:line="240" w:lineRule="auto"/>
      <w:ind w:left="284"/>
    </w:pPr>
    <w:rPr>
      <w:sz w:val="16"/>
    </w:rPr>
  </w:style>
  <w:style w:type="paragraph" w:styleId="FootnoteText">
    <w:name w:val="footnote text"/>
    <w:basedOn w:val="Normal"/>
    <w:link w:val="FootnoteTextChar"/>
    <w:uiPriority w:val="7"/>
    <w:qFormat/>
    <w:rsid w:val="00D6006A"/>
    <w:pPr>
      <w:spacing w:after="120" w:line="240" w:lineRule="auto"/>
      <w:ind w:left="284"/>
    </w:pPr>
    <w:rPr>
      <w:sz w:val="16"/>
    </w:r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character" w:styleId="Hyperlink">
    <w:name w:val="Hyperlink"/>
    <w:basedOn w:val="DefaultParagraphFont"/>
    <w:uiPriority w:val="99"/>
    <w:unhideWhenUsed/>
    <w:rsid w:val="00D6006A"/>
    <w:rPr>
      <w:color w:val="0000FF"/>
      <w:u w:val="single"/>
    </w:rPr>
  </w:style>
  <w:style w:type="character" w:styleId="FootnoteReference">
    <w:name w:val="footnote reference"/>
    <w:basedOn w:val="DefaultParagraphFont"/>
    <w:semiHidden/>
    <w:rPr>
      <w:vertAlign w:val="superscript"/>
    </w:rPr>
  </w:style>
  <w:style w:type="character" w:styleId="EndnoteReference">
    <w:name w:val="endnote reference"/>
    <w:basedOn w:val="DefaultParagraphFont"/>
    <w:uiPriority w:val="99"/>
    <w:rsid w:val="00D6006A"/>
    <w:rPr>
      <w:vertAlign w:val="superscript"/>
    </w:rPr>
  </w:style>
  <w:style w:type="paragraph" w:customStyle="1" w:styleId="MERWlvl1">
    <w:name w:val="MERW lvl1"/>
    <w:basedOn w:val="Normal"/>
    <w:pPr>
      <w:numPr>
        <w:numId w:val="1"/>
      </w:numPr>
      <w:spacing w:after="240" w:line="240" w:lineRule="auto"/>
      <w:jc w:val="both"/>
      <w:outlineLvl w:val="0"/>
    </w:pPr>
    <w:rPr>
      <w:rFonts w:ascii="Arial" w:hAnsi="Arial"/>
      <w:b/>
      <w:caps/>
      <w:sz w:val="22"/>
      <w:szCs w:val="20"/>
    </w:rPr>
  </w:style>
  <w:style w:type="paragraph" w:customStyle="1" w:styleId="MERWlvl2">
    <w:name w:val="MERW lvl2"/>
    <w:basedOn w:val="Normal"/>
    <w:pPr>
      <w:numPr>
        <w:ilvl w:val="1"/>
        <w:numId w:val="1"/>
      </w:numPr>
      <w:spacing w:after="240" w:line="240" w:lineRule="auto"/>
      <w:jc w:val="both"/>
      <w:outlineLvl w:val="1"/>
    </w:pPr>
    <w:rPr>
      <w:rFonts w:ascii="Arial" w:hAnsi="Arial"/>
      <w:snapToGrid w:val="0"/>
      <w:sz w:val="22"/>
      <w:szCs w:val="20"/>
    </w:rPr>
  </w:style>
  <w:style w:type="paragraph" w:customStyle="1" w:styleId="MERWlvl3">
    <w:name w:val="MERW lvl3"/>
    <w:basedOn w:val="Normal"/>
    <w:pPr>
      <w:numPr>
        <w:ilvl w:val="2"/>
        <w:numId w:val="1"/>
      </w:numPr>
      <w:spacing w:after="240" w:line="240" w:lineRule="auto"/>
      <w:jc w:val="both"/>
      <w:outlineLvl w:val="2"/>
    </w:pPr>
    <w:rPr>
      <w:rFonts w:ascii="Arial" w:hAnsi="Arial"/>
      <w:sz w:val="22"/>
      <w:szCs w:val="20"/>
    </w:rPr>
  </w:style>
  <w:style w:type="paragraph" w:customStyle="1" w:styleId="MERWlvl4">
    <w:name w:val="MERW lvl4"/>
    <w:basedOn w:val="Normal"/>
    <w:pPr>
      <w:numPr>
        <w:ilvl w:val="3"/>
        <w:numId w:val="1"/>
      </w:numPr>
      <w:spacing w:after="240" w:line="240" w:lineRule="auto"/>
      <w:jc w:val="both"/>
      <w:outlineLvl w:val="3"/>
    </w:pPr>
    <w:rPr>
      <w:rFonts w:ascii="Arial" w:hAnsi="Arial"/>
      <w:sz w:val="22"/>
      <w:szCs w:val="20"/>
    </w:rPr>
  </w:style>
  <w:style w:type="paragraph" w:customStyle="1" w:styleId="MERWlvl5">
    <w:name w:val="MERW lvl5"/>
    <w:basedOn w:val="Normal"/>
    <w:pPr>
      <w:numPr>
        <w:ilvl w:val="4"/>
        <w:numId w:val="1"/>
      </w:numPr>
      <w:spacing w:after="240" w:line="240" w:lineRule="auto"/>
      <w:jc w:val="both"/>
      <w:outlineLvl w:val="4"/>
    </w:pPr>
    <w:rPr>
      <w:rFonts w:ascii="Arial" w:hAnsi="Arial"/>
      <w:sz w:val="22"/>
      <w:szCs w:val="20"/>
    </w:rPr>
  </w:style>
  <w:style w:type="paragraph" w:styleId="BodyTextIndent">
    <w:name w:val="Body Text Indent"/>
    <w:basedOn w:val="Normal"/>
    <w:pPr>
      <w:ind w:left="624"/>
    </w:pPr>
  </w:style>
  <w:style w:type="paragraph" w:styleId="BodyTextIndent2">
    <w:name w:val="Body Text Indent 2"/>
    <w:basedOn w:val="Normal"/>
    <w:pPr>
      <w:ind w:left="624"/>
    </w:pPr>
    <w:rPr>
      <w:b/>
      <w:bCs/>
    </w:rPr>
  </w:style>
  <w:style w:type="paragraph" w:styleId="BodyTextIndent3">
    <w:name w:val="Body Text Indent 3"/>
    <w:basedOn w:val="Normal"/>
    <w:pPr>
      <w:ind w:left="1247"/>
    </w:pPr>
    <w:rPr>
      <w:b/>
      <w:bCs/>
      <w:snapToGrid w:val="0"/>
    </w:rPr>
  </w:style>
  <w:style w:type="paragraph" w:styleId="BodyText2">
    <w:name w:val="Body Text 2"/>
    <w:basedOn w:val="Normal"/>
    <w:pPr>
      <w:spacing w:after="240" w:line="240" w:lineRule="auto"/>
      <w:ind w:right="-709"/>
    </w:pPr>
    <w:rPr>
      <w:rFonts w:ascii="Arial" w:hAnsi="Arial" w:cs="Arial"/>
      <w:sz w:val="22"/>
      <w:szCs w:val="22"/>
      <w:lang w:val="en-US"/>
    </w:rPr>
  </w:style>
  <w:style w:type="paragraph" w:styleId="BalloonText">
    <w:name w:val="Balloon Text"/>
    <w:basedOn w:val="Normal"/>
    <w:link w:val="BalloonTextChar"/>
    <w:uiPriority w:val="99"/>
    <w:semiHidden/>
    <w:unhideWhenUsed/>
    <w:rsid w:val="00D6006A"/>
    <w:pPr>
      <w:spacing w:after="0" w:line="240" w:lineRule="auto"/>
    </w:pPr>
    <w:rPr>
      <w:rFonts w:ascii="Tahoma" w:hAnsi="Tahoma" w:cs="Tahoma"/>
      <w:sz w:val="16"/>
      <w:szCs w:val="16"/>
    </w:rPr>
  </w:style>
  <w:style w:type="paragraph" w:customStyle="1" w:styleId="Indent1">
    <w:name w:val="Indent 1"/>
    <w:basedOn w:val="Normal"/>
    <w:rsid w:val="00B2100D"/>
    <w:pPr>
      <w:spacing w:after="280" w:line="240" w:lineRule="auto"/>
      <w:ind w:left="567"/>
    </w:pPr>
    <w:rPr>
      <w:rFonts w:ascii="Arial" w:hAnsi="Arial" w:cs="Arial"/>
      <w:sz w:val="22"/>
      <w:szCs w:val="20"/>
    </w:rPr>
  </w:style>
  <w:style w:type="paragraph" w:customStyle="1" w:styleId="Legalheading">
    <w:name w:val="Legal heading"/>
    <w:basedOn w:val="Normal"/>
    <w:next w:val="Legalparagraph"/>
    <w:rsid w:val="00AA2FC8"/>
    <w:pPr>
      <w:numPr>
        <w:numId w:val="7"/>
      </w:numPr>
      <w:spacing w:before="360" w:after="120" w:line="240" w:lineRule="auto"/>
    </w:pPr>
    <w:rPr>
      <w:rFonts w:ascii="Arial" w:hAnsi="Arial"/>
      <w:b/>
      <w:sz w:val="32"/>
      <w:lang w:val="en-US"/>
    </w:rPr>
  </w:style>
  <w:style w:type="paragraph" w:customStyle="1" w:styleId="Legalparagraph">
    <w:name w:val="Legal paragraph"/>
    <w:basedOn w:val="Normal"/>
    <w:rsid w:val="00AA2FC8"/>
    <w:pPr>
      <w:numPr>
        <w:ilvl w:val="1"/>
        <w:numId w:val="7"/>
      </w:numPr>
      <w:spacing w:before="240" w:after="0" w:line="240" w:lineRule="auto"/>
    </w:pPr>
    <w:rPr>
      <w:rFonts w:ascii="Arial" w:hAnsi="Arial"/>
      <w:sz w:val="22"/>
      <w:lang w:val="en-US"/>
    </w:rPr>
  </w:style>
  <w:style w:type="paragraph" w:customStyle="1" w:styleId="Legalsub1">
    <w:name w:val="Legal sub 1"/>
    <w:basedOn w:val="Legalparagraph"/>
    <w:rsid w:val="00AA2FC8"/>
    <w:pPr>
      <w:numPr>
        <w:ilvl w:val="2"/>
      </w:numPr>
      <w:tabs>
        <w:tab w:val="clear" w:pos="680"/>
        <w:tab w:val="num" w:pos="1247"/>
      </w:tabs>
      <w:ind w:left="1247" w:hanging="623"/>
    </w:pPr>
  </w:style>
  <w:style w:type="paragraph" w:customStyle="1" w:styleId="Legalsub2">
    <w:name w:val="Legal sub 2"/>
    <w:basedOn w:val="Legalsub1"/>
    <w:rsid w:val="00AA2FC8"/>
    <w:pPr>
      <w:numPr>
        <w:ilvl w:val="3"/>
      </w:numPr>
      <w:tabs>
        <w:tab w:val="clear" w:pos="864"/>
        <w:tab w:val="num" w:pos="1871"/>
      </w:tabs>
      <w:ind w:left="1871"/>
    </w:pPr>
  </w:style>
  <w:style w:type="character" w:customStyle="1" w:styleId="DeltaViewInsertion">
    <w:name w:val="DeltaView Insertion"/>
    <w:rsid w:val="00537D63"/>
    <w:rPr>
      <w:color w:val="0000FF"/>
      <w:spacing w:val="0"/>
      <w:u w:val="double"/>
    </w:rPr>
  </w:style>
  <w:style w:type="character" w:customStyle="1" w:styleId="Heading2Char">
    <w:name w:val="Heading 2 Char"/>
    <w:aliases w:val="Section Char,m Char,Body Text (Reset numbering) Char,Reset numbering Char,H2 Char,h2 Char,TF-Overskrit 2 Char,h2 main heading Char,2m Char,h 2 Char,B Sub/Bold Char,B Sub/Bold1 Char,B Sub/Bold2 Char,B Sub/Bold11 Char,h2 main heading1 Char"/>
    <w:basedOn w:val="DefaultParagraphFont"/>
    <w:link w:val="Heading2"/>
    <w:uiPriority w:val="2"/>
    <w:rsid w:val="00D6006A"/>
    <w:rPr>
      <w:rFonts w:ascii="Verdana" w:eastAsia="Times New Roman" w:hAnsi="Verdana" w:cs="Times New Roman"/>
      <w:b/>
      <w:bCs/>
      <w:sz w:val="19"/>
      <w:szCs w:val="26"/>
    </w:rPr>
  </w:style>
  <w:style w:type="character" w:customStyle="1" w:styleId="HeaderChar">
    <w:name w:val="Header Char"/>
    <w:basedOn w:val="DefaultParagraphFont"/>
    <w:link w:val="Header"/>
    <w:uiPriority w:val="5"/>
    <w:rsid w:val="00D6006A"/>
    <w:rPr>
      <w:rFonts w:ascii="Verdana" w:eastAsia="Calibri" w:hAnsi="Verdana" w:cs="Times New Roman"/>
      <w:caps/>
      <w:sz w:val="14"/>
      <w:szCs w:val="19"/>
    </w:rPr>
  </w:style>
  <w:style w:type="character" w:customStyle="1" w:styleId="FooterChar">
    <w:name w:val="Footer Char"/>
    <w:basedOn w:val="DefaultParagraphFont"/>
    <w:link w:val="Footer"/>
    <w:uiPriority w:val="99"/>
    <w:rsid w:val="00D6006A"/>
    <w:rPr>
      <w:rFonts w:ascii="Verdana" w:eastAsia="Calibri" w:hAnsi="Verdana" w:cs="Times New Roman"/>
      <w:sz w:val="14"/>
      <w:szCs w:val="19"/>
    </w:rPr>
  </w:style>
  <w:style w:type="character" w:customStyle="1" w:styleId="BalloonTextChar">
    <w:name w:val="Balloon Text Char"/>
    <w:basedOn w:val="DefaultParagraphFont"/>
    <w:link w:val="BalloonText"/>
    <w:uiPriority w:val="99"/>
    <w:semiHidden/>
    <w:rsid w:val="00D6006A"/>
    <w:rPr>
      <w:rFonts w:ascii="Tahoma" w:eastAsia="Calibri" w:hAnsi="Tahoma" w:cs="Tahoma"/>
      <w:sz w:val="16"/>
      <w:szCs w:val="16"/>
    </w:rPr>
  </w:style>
  <w:style w:type="paragraph" w:customStyle="1" w:styleId="AgreementParties">
    <w:name w:val="Agreement Parties"/>
    <w:basedOn w:val="Normal"/>
    <w:uiPriority w:val="10"/>
    <w:qFormat/>
    <w:rsid w:val="00D6006A"/>
    <w:pPr>
      <w:spacing w:after="340" w:line="420" w:lineRule="atLeast"/>
    </w:pPr>
    <w:rPr>
      <w:rFonts w:eastAsia="Times New Roman"/>
      <w:kern w:val="56"/>
      <w:sz w:val="34"/>
      <w:szCs w:val="28"/>
    </w:rPr>
  </w:style>
  <w:style w:type="character" w:customStyle="1" w:styleId="CommentTextChar">
    <w:name w:val="Comment Text Char"/>
    <w:basedOn w:val="DefaultParagraphFont"/>
    <w:link w:val="CommentText"/>
    <w:rsid w:val="00D6006A"/>
    <w:rPr>
      <w:rFonts w:ascii="Verdana" w:eastAsia="Calibri" w:hAnsi="Verdana" w:cs="Times New Roman"/>
      <w:sz w:val="16"/>
      <w:szCs w:val="19"/>
    </w:rPr>
  </w:style>
  <w:style w:type="paragraph" w:customStyle="1" w:styleId="CTTitle">
    <w:name w:val="CT Title"/>
    <w:basedOn w:val="Normal"/>
    <w:qFormat/>
    <w:rsid w:val="00D6006A"/>
    <w:rPr>
      <w:color w:val="A6A6A6"/>
      <w:sz w:val="56"/>
      <w:szCs w:val="56"/>
    </w:rPr>
  </w:style>
  <w:style w:type="paragraph" w:customStyle="1" w:styleId="Disclaimer">
    <w:name w:val="Disclaimer"/>
    <w:basedOn w:val="Normal"/>
    <w:uiPriority w:val="20"/>
    <w:semiHidden/>
    <w:unhideWhenUsed/>
    <w:rsid w:val="00D6006A"/>
    <w:pPr>
      <w:spacing w:after="160" w:line="160" w:lineRule="atLeast"/>
    </w:pPr>
    <w:rPr>
      <w:i/>
      <w:sz w:val="14"/>
    </w:rPr>
  </w:style>
  <w:style w:type="character" w:customStyle="1" w:styleId="EndnoteTextChar">
    <w:name w:val="Endnote Text Char"/>
    <w:basedOn w:val="DefaultParagraphFont"/>
    <w:link w:val="EndnoteText"/>
    <w:uiPriority w:val="8"/>
    <w:rsid w:val="00D6006A"/>
    <w:rPr>
      <w:rFonts w:ascii="Verdana" w:eastAsia="Calibri" w:hAnsi="Verdana" w:cs="Times New Roman"/>
      <w:sz w:val="16"/>
      <w:szCs w:val="19"/>
    </w:rPr>
  </w:style>
  <w:style w:type="character" w:customStyle="1" w:styleId="FootnoteTextChar">
    <w:name w:val="Footnote Text Char"/>
    <w:basedOn w:val="DefaultParagraphFont"/>
    <w:link w:val="FootnoteText"/>
    <w:uiPriority w:val="7"/>
    <w:rsid w:val="00D6006A"/>
    <w:rPr>
      <w:rFonts w:ascii="Verdana" w:eastAsia="Calibri" w:hAnsi="Verdana" w:cs="Times New Roman"/>
      <w:sz w:val="16"/>
      <w:szCs w:val="19"/>
    </w:rPr>
  </w:style>
  <w:style w:type="character" w:customStyle="1" w:styleId="Heading3Char">
    <w:name w:val="Heading 3 Char"/>
    <w:basedOn w:val="DefaultParagraphFont"/>
    <w:link w:val="Heading3"/>
    <w:uiPriority w:val="3"/>
    <w:rsid w:val="00D6006A"/>
    <w:rPr>
      <w:rFonts w:ascii="Verdana" w:eastAsia="Times New Roman" w:hAnsi="Verdana" w:cs="Times New Roman"/>
      <w:b/>
      <w:bCs/>
      <w:i/>
      <w:sz w:val="19"/>
      <w:szCs w:val="19"/>
    </w:rPr>
  </w:style>
  <w:style w:type="character" w:customStyle="1" w:styleId="Heading4Char">
    <w:name w:val="Heading 4 Char"/>
    <w:basedOn w:val="DefaultParagraphFont"/>
    <w:link w:val="Heading4"/>
    <w:uiPriority w:val="4"/>
    <w:rsid w:val="00D6006A"/>
    <w:rPr>
      <w:rFonts w:ascii="Verdana" w:eastAsia="Calibri" w:hAnsi="Verdana" w:cs="Times New Roman"/>
      <w:i/>
      <w:sz w:val="19"/>
      <w:szCs w:val="19"/>
    </w:rPr>
  </w:style>
  <w:style w:type="character" w:customStyle="1" w:styleId="Heading5Char">
    <w:name w:val="Heading 5 Char"/>
    <w:basedOn w:val="DefaultParagraphFont"/>
    <w:link w:val="Heading5"/>
    <w:uiPriority w:val="99"/>
    <w:rsid w:val="00D6006A"/>
    <w:rPr>
      <w:rFonts w:ascii="Cambria" w:eastAsia="Times New Roman" w:hAnsi="Cambria" w:cs="Times New Roman"/>
      <w:color w:val="243F60"/>
      <w:sz w:val="19"/>
      <w:szCs w:val="19"/>
    </w:rPr>
  </w:style>
  <w:style w:type="paragraph" w:styleId="NoSpacing">
    <w:name w:val="No Spacing"/>
    <w:uiPriority w:val="20"/>
    <w:qFormat/>
    <w:rsid w:val="00D6006A"/>
    <w:pPr>
      <w:spacing w:after="260"/>
    </w:pPr>
    <w:rPr>
      <w:rFonts w:ascii="Verdana" w:eastAsia="Calibri" w:hAnsi="Verdana"/>
      <w:sz w:val="19"/>
      <w:szCs w:val="19"/>
      <w:lang w:val="en-NZ" w:eastAsia="en-NZ"/>
    </w:rPr>
  </w:style>
  <w:style w:type="paragraph" w:customStyle="1" w:styleId="Reference">
    <w:name w:val="Reference"/>
    <w:basedOn w:val="Normal"/>
    <w:uiPriority w:val="17"/>
    <w:qFormat/>
    <w:rsid w:val="00D6006A"/>
    <w:pPr>
      <w:spacing w:after="40" w:line="190" w:lineRule="atLeast"/>
    </w:pPr>
    <w:rPr>
      <w:sz w:val="13"/>
    </w:rPr>
  </w:style>
  <w:style w:type="character" w:customStyle="1" w:styleId="ReferenceTitle">
    <w:name w:val="Reference Title"/>
    <w:basedOn w:val="DefaultParagraphFont"/>
    <w:uiPriority w:val="18"/>
    <w:qFormat/>
    <w:rsid w:val="00D6006A"/>
    <w:rPr>
      <w:sz w:val="11"/>
    </w:rPr>
  </w:style>
  <w:style w:type="paragraph" w:styleId="ListParagraph">
    <w:name w:val="List Paragraph"/>
    <w:basedOn w:val="Normal"/>
    <w:link w:val="ListParagraphChar"/>
    <w:uiPriority w:val="34"/>
    <w:qFormat/>
    <w:rsid w:val="00D6006A"/>
    <w:pPr>
      <w:ind w:left="720"/>
    </w:pPr>
  </w:style>
  <w:style w:type="table" w:styleId="TableGrid">
    <w:name w:val="Table Grid"/>
    <w:basedOn w:val="TableNormal"/>
    <w:uiPriority w:val="59"/>
    <w:rsid w:val="00D6006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D6006A"/>
    <w:pPr>
      <w:spacing w:before="480" w:after="0" w:line="276" w:lineRule="auto"/>
      <w:ind w:left="0"/>
      <w:outlineLvl w:val="9"/>
    </w:pPr>
    <w:rPr>
      <w:caps w:val="0"/>
      <w:lang w:val="en-US" w:eastAsia="en-US"/>
    </w:rPr>
  </w:style>
  <w:style w:type="paragraph" w:customStyle="1" w:styleId="AgreementTitleSubHeader2">
    <w:name w:val="AgreementTitleSubHeader2"/>
    <w:basedOn w:val="Normal"/>
    <w:qFormat/>
    <w:rsid w:val="00D6006A"/>
    <w:rPr>
      <w:b/>
      <w:caps/>
    </w:rPr>
  </w:style>
  <w:style w:type="paragraph" w:styleId="BodyText3">
    <w:name w:val="Body Text 3"/>
    <w:basedOn w:val="Normal"/>
    <w:rsid w:val="00B9353D"/>
    <w:pPr>
      <w:spacing w:after="120"/>
    </w:pPr>
    <w:rPr>
      <w:sz w:val="16"/>
      <w:szCs w:val="16"/>
    </w:rPr>
  </w:style>
  <w:style w:type="paragraph" w:styleId="Index1">
    <w:name w:val="index 1"/>
    <w:basedOn w:val="Normal"/>
    <w:next w:val="Normal"/>
    <w:autoRedefine/>
    <w:semiHidden/>
    <w:rsid w:val="00A83EE7"/>
    <w:pPr>
      <w:ind w:left="190" w:hanging="190"/>
    </w:pPr>
  </w:style>
  <w:style w:type="paragraph" w:styleId="Revision">
    <w:name w:val="Revision"/>
    <w:hidden/>
    <w:uiPriority w:val="99"/>
    <w:semiHidden/>
    <w:rsid w:val="00D06CF8"/>
    <w:rPr>
      <w:rFonts w:ascii="Verdana" w:eastAsia="Calibri" w:hAnsi="Verdana"/>
      <w:sz w:val="19"/>
      <w:szCs w:val="19"/>
      <w:lang w:val="en-NZ" w:eastAsia="en-NZ"/>
    </w:rPr>
  </w:style>
  <w:style w:type="character" w:styleId="FollowedHyperlink">
    <w:name w:val="FollowedHyperlink"/>
    <w:basedOn w:val="DefaultParagraphFont"/>
    <w:semiHidden/>
    <w:unhideWhenUsed/>
    <w:rsid w:val="004F0BC7"/>
    <w:rPr>
      <w:color w:val="800080" w:themeColor="followedHyperlink"/>
      <w:u w:val="single"/>
    </w:rPr>
  </w:style>
  <w:style w:type="character" w:styleId="CommentReference">
    <w:name w:val="annotation reference"/>
    <w:basedOn w:val="DefaultParagraphFont"/>
    <w:unhideWhenUsed/>
    <w:rsid w:val="00161D01"/>
    <w:rPr>
      <w:sz w:val="16"/>
      <w:szCs w:val="16"/>
    </w:rPr>
  </w:style>
  <w:style w:type="paragraph" w:styleId="CommentSubject">
    <w:name w:val="annotation subject"/>
    <w:basedOn w:val="CommentText"/>
    <w:next w:val="CommentText"/>
    <w:link w:val="CommentSubjectChar"/>
    <w:semiHidden/>
    <w:unhideWhenUsed/>
    <w:rsid w:val="00161D01"/>
    <w:pPr>
      <w:spacing w:line="240" w:lineRule="auto"/>
    </w:pPr>
    <w:rPr>
      <w:b/>
      <w:bCs/>
      <w:sz w:val="20"/>
      <w:szCs w:val="20"/>
    </w:rPr>
  </w:style>
  <w:style w:type="character" w:customStyle="1" w:styleId="CommentSubjectChar">
    <w:name w:val="Comment Subject Char"/>
    <w:basedOn w:val="CommentTextChar"/>
    <w:link w:val="CommentSubject"/>
    <w:semiHidden/>
    <w:rsid w:val="00161D01"/>
    <w:rPr>
      <w:rFonts w:ascii="Verdana" w:eastAsia="Calibri" w:hAnsi="Verdana" w:cs="Times New Roman"/>
      <w:b/>
      <w:bCs/>
      <w:sz w:val="16"/>
      <w:szCs w:val="19"/>
      <w:lang w:val="en-NZ" w:eastAsia="en-NZ"/>
    </w:rPr>
  </w:style>
  <w:style w:type="character" w:customStyle="1" w:styleId="ListParagraphChar">
    <w:name w:val="List Paragraph Char"/>
    <w:link w:val="ListParagraph"/>
    <w:uiPriority w:val="34"/>
    <w:rsid w:val="00A003AA"/>
    <w:rPr>
      <w:rFonts w:ascii="Verdana" w:eastAsia="Calibri" w:hAnsi="Verdana"/>
      <w:sz w:val="19"/>
      <w:szCs w:val="19"/>
      <w:lang w:val="en-NZ" w:eastAsia="en-NZ"/>
    </w:rPr>
  </w:style>
  <w:style w:type="paragraph" w:customStyle="1" w:styleId="Default">
    <w:name w:val="Default"/>
    <w:rsid w:val="00C96248"/>
    <w:pPr>
      <w:autoSpaceDE w:val="0"/>
      <w:autoSpaceDN w:val="0"/>
      <w:adjustRightInd w:val="0"/>
    </w:pPr>
    <w:rPr>
      <w:rFonts w:ascii="Verdana" w:hAnsi="Verdana" w:cs="Verdana"/>
      <w:color w:val="000000"/>
      <w:sz w:val="24"/>
      <w:szCs w:val="24"/>
      <w:lang w:val="en-NZ"/>
    </w:rPr>
  </w:style>
  <w:style w:type="paragraph" w:customStyle="1" w:styleId="MPOCSchedule">
    <w:name w:val="MPOC Schedule"/>
    <w:basedOn w:val="Heading1"/>
    <w:next w:val="BodyText"/>
    <w:qFormat/>
    <w:rsid w:val="00C45379"/>
    <w:pPr>
      <w:keepLines w:val="0"/>
      <w:pageBreakBefore/>
      <w:widowControl w:val="0"/>
      <w:numPr>
        <w:numId w:val="19"/>
      </w:numPr>
      <w:spacing w:after="119" w:line="240" w:lineRule="auto"/>
      <w:jc w:val="both"/>
    </w:pPr>
    <w:rPr>
      <w:rFonts w:ascii="Calibri" w:eastAsia="Droid Sans" w:hAnsi="Calibri" w:cs="FreeSans"/>
      <w:bCs w:val="0"/>
      <w:color w:val="000080"/>
      <w:sz w:val="28"/>
      <w:lang w:eastAsia="zh-CN" w:bidi="hi-IN"/>
    </w:rPr>
  </w:style>
  <w:style w:type="paragraph" w:styleId="BodyText">
    <w:name w:val="Body Text"/>
    <w:basedOn w:val="Normal"/>
    <w:link w:val="BodyTextChar"/>
    <w:semiHidden/>
    <w:unhideWhenUsed/>
    <w:rsid w:val="00C45379"/>
    <w:pPr>
      <w:spacing w:after="120"/>
    </w:pPr>
  </w:style>
  <w:style w:type="character" w:customStyle="1" w:styleId="BodyTextChar">
    <w:name w:val="Body Text Char"/>
    <w:basedOn w:val="DefaultParagraphFont"/>
    <w:link w:val="BodyText"/>
    <w:semiHidden/>
    <w:rsid w:val="00C45379"/>
    <w:rPr>
      <w:rFonts w:ascii="Verdana" w:eastAsia="Calibri" w:hAnsi="Verdana"/>
      <w:sz w:val="19"/>
      <w:szCs w:val="19"/>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88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ctsy\template\template\Commercial%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db6cd49b-a60f-4053-be88-12c08fdb1071" ContentTypeId="0x0101003593C24482F4F84682E15959E040775E"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TaxCatchAll xmlns="a1c24d45-79e7-4bb1-8894-becbc968a5d0">
      <Value>1</Value>
      <Value>3</Value>
    </TaxCatchAll>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ranscode xmlns="37fa6396-50cd-4a0f-bf39-33aa57d75f09" xsi:nil="true"/>
    <Date xmlns="376ca5fe-90bf-4102-9a5f-73aedc536fb8" xsi:nil="true"/>
    <l32866b9163b42abbd1ef0f325fdc8bf xmlns="37fa6396-50cd-4a0f-bf39-33aa57d75f09">
      <Terms xmlns="http://schemas.microsoft.com/office/infopath/2007/PartnerControls"/>
    </l32866b9163b42abbd1ef0f325fdc8bf>
    <n74b6db419b9485e9a5e89a141f5b162 xmlns="37fa6396-50cd-4a0f-bf39-33aa57d75f09">
      <Terms xmlns="http://schemas.microsoft.com/office/infopath/2007/PartnerControls"/>
    </n74b6db419b9485e9a5e89a141f5b162>
    <Location xmlns="http://schemas.microsoft.com/sharepoint/v3/fields" xsi:nil="true"/>
    <d5a2c9d2d22a4c8eab62c2528004874d xmlns="a1c24d45-79e7-4bb1-8894-becbc968a5d0">
      <Terms xmlns="http://schemas.microsoft.com/office/infopath/2007/PartnerControls"/>
    </d5a2c9d2d22a4c8eab62c2528004874d>
  </documentManagement>
</p:properties>
</file>

<file path=customXml/itemProps1.xml><?xml version="1.0" encoding="utf-8"?>
<ds:datastoreItem xmlns:ds="http://schemas.openxmlformats.org/officeDocument/2006/customXml" ds:itemID="{7C5861A2-4DA0-4F40-811D-E0FD8F3F253B}">
  <ds:schemaRefs>
    <ds:schemaRef ds:uri="http://schemas.openxmlformats.org/officeDocument/2006/bibliography"/>
  </ds:schemaRefs>
</ds:datastoreItem>
</file>

<file path=customXml/itemProps2.xml><?xml version="1.0" encoding="utf-8"?>
<ds:datastoreItem xmlns:ds="http://schemas.openxmlformats.org/officeDocument/2006/customXml" ds:itemID="{2721646E-F3A1-4AFC-AD42-65329FBE2B6C}"/>
</file>

<file path=customXml/itemProps3.xml><?xml version="1.0" encoding="utf-8"?>
<ds:datastoreItem xmlns:ds="http://schemas.openxmlformats.org/officeDocument/2006/customXml" ds:itemID="{7FF9C264-7AF4-445B-9797-1E56F138344E}"/>
</file>

<file path=customXml/itemProps4.xml><?xml version="1.0" encoding="utf-8"?>
<ds:datastoreItem xmlns:ds="http://schemas.openxmlformats.org/officeDocument/2006/customXml" ds:itemID="{6C71093B-8EBD-4421-B1B6-7438C8137DBC}"/>
</file>

<file path=customXml/itemProps5.xml><?xml version="1.0" encoding="utf-8"?>
<ds:datastoreItem xmlns:ds="http://schemas.openxmlformats.org/officeDocument/2006/customXml" ds:itemID="{7E55AC07-9340-4F14-9AB9-B48B8DC5B5B7}"/>
</file>

<file path=docProps/app.xml><?xml version="1.0" encoding="utf-8"?>
<Properties xmlns="http://schemas.openxmlformats.org/officeDocument/2006/extended-properties" xmlns:vt="http://schemas.openxmlformats.org/officeDocument/2006/docPropsVTypes">
  <Template>Commercial Agreement.dotm</Template>
  <TotalTime>349</TotalTime>
  <Pages>58</Pages>
  <Words>18991</Words>
  <Characters>105505</Characters>
  <Application>Microsoft Office Word</Application>
  <DocSecurity>0</DocSecurity>
  <Lines>1850</Lines>
  <Paragraphs>965</Paragraphs>
  <ScaleCrop>false</ScaleCrop>
  <HeadingPairs>
    <vt:vector size="2" baseType="variant">
      <vt:variant>
        <vt:lpstr>Title</vt:lpstr>
      </vt:variant>
      <vt:variant>
        <vt:i4>1</vt:i4>
      </vt:variant>
    </vt:vector>
  </HeadingPairs>
  <TitlesOfParts>
    <vt:vector size="1" baseType="lpstr">
      <vt:lpstr/>
    </vt:vector>
  </TitlesOfParts>
  <Company>NGC Holdings LTD.</Company>
  <LinksUpToDate>false</LinksUpToDate>
  <CharactersWithSpaces>123531</CharactersWithSpaces>
  <SharedDoc>false</SharedDoc>
  <HLinks>
    <vt:vector size="282" baseType="variant">
      <vt:variant>
        <vt:i4>1114166</vt:i4>
      </vt:variant>
      <vt:variant>
        <vt:i4>278</vt:i4>
      </vt:variant>
      <vt:variant>
        <vt:i4>0</vt:i4>
      </vt:variant>
      <vt:variant>
        <vt:i4>5</vt:i4>
      </vt:variant>
      <vt:variant>
        <vt:lpwstr/>
      </vt:variant>
      <vt:variant>
        <vt:lpwstr>_Toc312050271</vt:lpwstr>
      </vt:variant>
      <vt:variant>
        <vt:i4>1114166</vt:i4>
      </vt:variant>
      <vt:variant>
        <vt:i4>272</vt:i4>
      </vt:variant>
      <vt:variant>
        <vt:i4>0</vt:i4>
      </vt:variant>
      <vt:variant>
        <vt:i4>5</vt:i4>
      </vt:variant>
      <vt:variant>
        <vt:lpwstr/>
      </vt:variant>
      <vt:variant>
        <vt:lpwstr>_Toc312050270</vt:lpwstr>
      </vt:variant>
      <vt:variant>
        <vt:i4>1048630</vt:i4>
      </vt:variant>
      <vt:variant>
        <vt:i4>266</vt:i4>
      </vt:variant>
      <vt:variant>
        <vt:i4>0</vt:i4>
      </vt:variant>
      <vt:variant>
        <vt:i4>5</vt:i4>
      </vt:variant>
      <vt:variant>
        <vt:lpwstr/>
      </vt:variant>
      <vt:variant>
        <vt:lpwstr>_Toc312050269</vt:lpwstr>
      </vt:variant>
      <vt:variant>
        <vt:i4>1048630</vt:i4>
      </vt:variant>
      <vt:variant>
        <vt:i4>260</vt:i4>
      </vt:variant>
      <vt:variant>
        <vt:i4>0</vt:i4>
      </vt:variant>
      <vt:variant>
        <vt:i4>5</vt:i4>
      </vt:variant>
      <vt:variant>
        <vt:lpwstr/>
      </vt:variant>
      <vt:variant>
        <vt:lpwstr>_Toc312050268</vt:lpwstr>
      </vt:variant>
      <vt:variant>
        <vt:i4>1048630</vt:i4>
      </vt:variant>
      <vt:variant>
        <vt:i4>254</vt:i4>
      </vt:variant>
      <vt:variant>
        <vt:i4>0</vt:i4>
      </vt:variant>
      <vt:variant>
        <vt:i4>5</vt:i4>
      </vt:variant>
      <vt:variant>
        <vt:lpwstr/>
      </vt:variant>
      <vt:variant>
        <vt:lpwstr>_Toc312050267</vt:lpwstr>
      </vt:variant>
      <vt:variant>
        <vt:i4>1048630</vt:i4>
      </vt:variant>
      <vt:variant>
        <vt:i4>248</vt:i4>
      </vt:variant>
      <vt:variant>
        <vt:i4>0</vt:i4>
      </vt:variant>
      <vt:variant>
        <vt:i4>5</vt:i4>
      </vt:variant>
      <vt:variant>
        <vt:lpwstr/>
      </vt:variant>
      <vt:variant>
        <vt:lpwstr>_Toc312050266</vt:lpwstr>
      </vt:variant>
      <vt:variant>
        <vt:i4>1048630</vt:i4>
      </vt:variant>
      <vt:variant>
        <vt:i4>242</vt:i4>
      </vt:variant>
      <vt:variant>
        <vt:i4>0</vt:i4>
      </vt:variant>
      <vt:variant>
        <vt:i4>5</vt:i4>
      </vt:variant>
      <vt:variant>
        <vt:lpwstr/>
      </vt:variant>
      <vt:variant>
        <vt:lpwstr>_Toc312050265</vt:lpwstr>
      </vt:variant>
      <vt:variant>
        <vt:i4>1048630</vt:i4>
      </vt:variant>
      <vt:variant>
        <vt:i4>236</vt:i4>
      </vt:variant>
      <vt:variant>
        <vt:i4>0</vt:i4>
      </vt:variant>
      <vt:variant>
        <vt:i4>5</vt:i4>
      </vt:variant>
      <vt:variant>
        <vt:lpwstr/>
      </vt:variant>
      <vt:variant>
        <vt:lpwstr>_Toc312050264</vt:lpwstr>
      </vt:variant>
      <vt:variant>
        <vt:i4>1048630</vt:i4>
      </vt:variant>
      <vt:variant>
        <vt:i4>230</vt:i4>
      </vt:variant>
      <vt:variant>
        <vt:i4>0</vt:i4>
      </vt:variant>
      <vt:variant>
        <vt:i4>5</vt:i4>
      </vt:variant>
      <vt:variant>
        <vt:lpwstr/>
      </vt:variant>
      <vt:variant>
        <vt:lpwstr>_Toc312050263</vt:lpwstr>
      </vt:variant>
      <vt:variant>
        <vt:i4>1048630</vt:i4>
      </vt:variant>
      <vt:variant>
        <vt:i4>224</vt:i4>
      </vt:variant>
      <vt:variant>
        <vt:i4>0</vt:i4>
      </vt:variant>
      <vt:variant>
        <vt:i4>5</vt:i4>
      </vt:variant>
      <vt:variant>
        <vt:lpwstr/>
      </vt:variant>
      <vt:variant>
        <vt:lpwstr>_Toc312050262</vt:lpwstr>
      </vt:variant>
      <vt:variant>
        <vt:i4>1048630</vt:i4>
      </vt:variant>
      <vt:variant>
        <vt:i4>218</vt:i4>
      </vt:variant>
      <vt:variant>
        <vt:i4>0</vt:i4>
      </vt:variant>
      <vt:variant>
        <vt:i4>5</vt:i4>
      </vt:variant>
      <vt:variant>
        <vt:lpwstr/>
      </vt:variant>
      <vt:variant>
        <vt:lpwstr>_Toc312050261</vt:lpwstr>
      </vt:variant>
      <vt:variant>
        <vt:i4>1048630</vt:i4>
      </vt:variant>
      <vt:variant>
        <vt:i4>212</vt:i4>
      </vt:variant>
      <vt:variant>
        <vt:i4>0</vt:i4>
      </vt:variant>
      <vt:variant>
        <vt:i4>5</vt:i4>
      </vt:variant>
      <vt:variant>
        <vt:lpwstr/>
      </vt:variant>
      <vt:variant>
        <vt:lpwstr>_Toc312050260</vt:lpwstr>
      </vt:variant>
      <vt:variant>
        <vt:i4>1245238</vt:i4>
      </vt:variant>
      <vt:variant>
        <vt:i4>206</vt:i4>
      </vt:variant>
      <vt:variant>
        <vt:i4>0</vt:i4>
      </vt:variant>
      <vt:variant>
        <vt:i4>5</vt:i4>
      </vt:variant>
      <vt:variant>
        <vt:lpwstr/>
      </vt:variant>
      <vt:variant>
        <vt:lpwstr>_Toc312050259</vt:lpwstr>
      </vt:variant>
      <vt:variant>
        <vt:i4>1245238</vt:i4>
      </vt:variant>
      <vt:variant>
        <vt:i4>200</vt:i4>
      </vt:variant>
      <vt:variant>
        <vt:i4>0</vt:i4>
      </vt:variant>
      <vt:variant>
        <vt:i4>5</vt:i4>
      </vt:variant>
      <vt:variant>
        <vt:lpwstr/>
      </vt:variant>
      <vt:variant>
        <vt:lpwstr>_Toc312050258</vt:lpwstr>
      </vt:variant>
      <vt:variant>
        <vt:i4>1245238</vt:i4>
      </vt:variant>
      <vt:variant>
        <vt:i4>194</vt:i4>
      </vt:variant>
      <vt:variant>
        <vt:i4>0</vt:i4>
      </vt:variant>
      <vt:variant>
        <vt:i4>5</vt:i4>
      </vt:variant>
      <vt:variant>
        <vt:lpwstr/>
      </vt:variant>
      <vt:variant>
        <vt:lpwstr>_Toc312050257</vt:lpwstr>
      </vt:variant>
      <vt:variant>
        <vt:i4>1245238</vt:i4>
      </vt:variant>
      <vt:variant>
        <vt:i4>188</vt:i4>
      </vt:variant>
      <vt:variant>
        <vt:i4>0</vt:i4>
      </vt:variant>
      <vt:variant>
        <vt:i4>5</vt:i4>
      </vt:variant>
      <vt:variant>
        <vt:lpwstr/>
      </vt:variant>
      <vt:variant>
        <vt:lpwstr>_Toc312050256</vt:lpwstr>
      </vt:variant>
      <vt:variant>
        <vt:i4>1245238</vt:i4>
      </vt:variant>
      <vt:variant>
        <vt:i4>182</vt:i4>
      </vt:variant>
      <vt:variant>
        <vt:i4>0</vt:i4>
      </vt:variant>
      <vt:variant>
        <vt:i4>5</vt:i4>
      </vt:variant>
      <vt:variant>
        <vt:lpwstr/>
      </vt:variant>
      <vt:variant>
        <vt:lpwstr>_Toc312050255</vt:lpwstr>
      </vt:variant>
      <vt:variant>
        <vt:i4>1245238</vt:i4>
      </vt:variant>
      <vt:variant>
        <vt:i4>176</vt:i4>
      </vt:variant>
      <vt:variant>
        <vt:i4>0</vt:i4>
      </vt:variant>
      <vt:variant>
        <vt:i4>5</vt:i4>
      </vt:variant>
      <vt:variant>
        <vt:lpwstr/>
      </vt:variant>
      <vt:variant>
        <vt:lpwstr>_Toc312050254</vt:lpwstr>
      </vt:variant>
      <vt:variant>
        <vt:i4>1245238</vt:i4>
      </vt:variant>
      <vt:variant>
        <vt:i4>170</vt:i4>
      </vt:variant>
      <vt:variant>
        <vt:i4>0</vt:i4>
      </vt:variant>
      <vt:variant>
        <vt:i4>5</vt:i4>
      </vt:variant>
      <vt:variant>
        <vt:lpwstr/>
      </vt:variant>
      <vt:variant>
        <vt:lpwstr>_Toc312050253</vt:lpwstr>
      </vt:variant>
      <vt:variant>
        <vt:i4>1245238</vt:i4>
      </vt:variant>
      <vt:variant>
        <vt:i4>164</vt:i4>
      </vt:variant>
      <vt:variant>
        <vt:i4>0</vt:i4>
      </vt:variant>
      <vt:variant>
        <vt:i4>5</vt:i4>
      </vt:variant>
      <vt:variant>
        <vt:lpwstr/>
      </vt:variant>
      <vt:variant>
        <vt:lpwstr>_Toc312050252</vt:lpwstr>
      </vt:variant>
      <vt:variant>
        <vt:i4>1245238</vt:i4>
      </vt:variant>
      <vt:variant>
        <vt:i4>158</vt:i4>
      </vt:variant>
      <vt:variant>
        <vt:i4>0</vt:i4>
      </vt:variant>
      <vt:variant>
        <vt:i4>5</vt:i4>
      </vt:variant>
      <vt:variant>
        <vt:lpwstr/>
      </vt:variant>
      <vt:variant>
        <vt:lpwstr>_Toc312050251</vt:lpwstr>
      </vt:variant>
      <vt:variant>
        <vt:i4>1245238</vt:i4>
      </vt:variant>
      <vt:variant>
        <vt:i4>152</vt:i4>
      </vt:variant>
      <vt:variant>
        <vt:i4>0</vt:i4>
      </vt:variant>
      <vt:variant>
        <vt:i4>5</vt:i4>
      </vt:variant>
      <vt:variant>
        <vt:lpwstr/>
      </vt:variant>
      <vt:variant>
        <vt:lpwstr>_Toc312050250</vt:lpwstr>
      </vt:variant>
      <vt:variant>
        <vt:i4>1179702</vt:i4>
      </vt:variant>
      <vt:variant>
        <vt:i4>146</vt:i4>
      </vt:variant>
      <vt:variant>
        <vt:i4>0</vt:i4>
      </vt:variant>
      <vt:variant>
        <vt:i4>5</vt:i4>
      </vt:variant>
      <vt:variant>
        <vt:lpwstr/>
      </vt:variant>
      <vt:variant>
        <vt:lpwstr>_Toc312050249</vt:lpwstr>
      </vt:variant>
      <vt:variant>
        <vt:i4>1179702</vt:i4>
      </vt:variant>
      <vt:variant>
        <vt:i4>140</vt:i4>
      </vt:variant>
      <vt:variant>
        <vt:i4>0</vt:i4>
      </vt:variant>
      <vt:variant>
        <vt:i4>5</vt:i4>
      </vt:variant>
      <vt:variant>
        <vt:lpwstr/>
      </vt:variant>
      <vt:variant>
        <vt:lpwstr>_Toc312050248</vt:lpwstr>
      </vt:variant>
      <vt:variant>
        <vt:i4>1179702</vt:i4>
      </vt:variant>
      <vt:variant>
        <vt:i4>134</vt:i4>
      </vt:variant>
      <vt:variant>
        <vt:i4>0</vt:i4>
      </vt:variant>
      <vt:variant>
        <vt:i4>5</vt:i4>
      </vt:variant>
      <vt:variant>
        <vt:lpwstr/>
      </vt:variant>
      <vt:variant>
        <vt:lpwstr>_Toc312050247</vt:lpwstr>
      </vt:variant>
      <vt:variant>
        <vt:i4>1179702</vt:i4>
      </vt:variant>
      <vt:variant>
        <vt:i4>128</vt:i4>
      </vt:variant>
      <vt:variant>
        <vt:i4>0</vt:i4>
      </vt:variant>
      <vt:variant>
        <vt:i4>5</vt:i4>
      </vt:variant>
      <vt:variant>
        <vt:lpwstr/>
      </vt:variant>
      <vt:variant>
        <vt:lpwstr>_Toc312050246</vt:lpwstr>
      </vt:variant>
      <vt:variant>
        <vt:i4>1179702</vt:i4>
      </vt:variant>
      <vt:variant>
        <vt:i4>122</vt:i4>
      </vt:variant>
      <vt:variant>
        <vt:i4>0</vt:i4>
      </vt:variant>
      <vt:variant>
        <vt:i4>5</vt:i4>
      </vt:variant>
      <vt:variant>
        <vt:lpwstr/>
      </vt:variant>
      <vt:variant>
        <vt:lpwstr>_Toc312050245</vt:lpwstr>
      </vt:variant>
      <vt:variant>
        <vt:i4>1179702</vt:i4>
      </vt:variant>
      <vt:variant>
        <vt:i4>116</vt:i4>
      </vt:variant>
      <vt:variant>
        <vt:i4>0</vt:i4>
      </vt:variant>
      <vt:variant>
        <vt:i4>5</vt:i4>
      </vt:variant>
      <vt:variant>
        <vt:lpwstr/>
      </vt:variant>
      <vt:variant>
        <vt:lpwstr>_Toc312050244</vt:lpwstr>
      </vt:variant>
      <vt:variant>
        <vt:i4>1179702</vt:i4>
      </vt:variant>
      <vt:variant>
        <vt:i4>110</vt:i4>
      </vt:variant>
      <vt:variant>
        <vt:i4>0</vt:i4>
      </vt:variant>
      <vt:variant>
        <vt:i4>5</vt:i4>
      </vt:variant>
      <vt:variant>
        <vt:lpwstr/>
      </vt:variant>
      <vt:variant>
        <vt:lpwstr>_Toc312050243</vt:lpwstr>
      </vt:variant>
      <vt:variant>
        <vt:i4>1179702</vt:i4>
      </vt:variant>
      <vt:variant>
        <vt:i4>104</vt:i4>
      </vt:variant>
      <vt:variant>
        <vt:i4>0</vt:i4>
      </vt:variant>
      <vt:variant>
        <vt:i4>5</vt:i4>
      </vt:variant>
      <vt:variant>
        <vt:lpwstr/>
      </vt:variant>
      <vt:variant>
        <vt:lpwstr>_Toc312050242</vt:lpwstr>
      </vt:variant>
      <vt:variant>
        <vt:i4>1179702</vt:i4>
      </vt:variant>
      <vt:variant>
        <vt:i4>98</vt:i4>
      </vt:variant>
      <vt:variant>
        <vt:i4>0</vt:i4>
      </vt:variant>
      <vt:variant>
        <vt:i4>5</vt:i4>
      </vt:variant>
      <vt:variant>
        <vt:lpwstr/>
      </vt:variant>
      <vt:variant>
        <vt:lpwstr>_Toc312050241</vt:lpwstr>
      </vt:variant>
      <vt:variant>
        <vt:i4>1179702</vt:i4>
      </vt:variant>
      <vt:variant>
        <vt:i4>92</vt:i4>
      </vt:variant>
      <vt:variant>
        <vt:i4>0</vt:i4>
      </vt:variant>
      <vt:variant>
        <vt:i4>5</vt:i4>
      </vt:variant>
      <vt:variant>
        <vt:lpwstr/>
      </vt:variant>
      <vt:variant>
        <vt:lpwstr>_Toc312050240</vt:lpwstr>
      </vt:variant>
      <vt:variant>
        <vt:i4>1376310</vt:i4>
      </vt:variant>
      <vt:variant>
        <vt:i4>86</vt:i4>
      </vt:variant>
      <vt:variant>
        <vt:i4>0</vt:i4>
      </vt:variant>
      <vt:variant>
        <vt:i4>5</vt:i4>
      </vt:variant>
      <vt:variant>
        <vt:lpwstr/>
      </vt:variant>
      <vt:variant>
        <vt:lpwstr>_Toc312050239</vt:lpwstr>
      </vt:variant>
      <vt:variant>
        <vt:i4>1376310</vt:i4>
      </vt:variant>
      <vt:variant>
        <vt:i4>80</vt:i4>
      </vt:variant>
      <vt:variant>
        <vt:i4>0</vt:i4>
      </vt:variant>
      <vt:variant>
        <vt:i4>5</vt:i4>
      </vt:variant>
      <vt:variant>
        <vt:lpwstr/>
      </vt:variant>
      <vt:variant>
        <vt:lpwstr>_Toc312050238</vt:lpwstr>
      </vt:variant>
      <vt:variant>
        <vt:i4>1376310</vt:i4>
      </vt:variant>
      <vt:variant>
        <vt:i4>74</vt:i4>
      </vt:variant>
      <vt:variant>
        <vt:i4>0</vt:i4>
      </vt:variant>
      <vt:variant>
        <vt:i4>5</vt:i4>
      </vt:variant>
      <vt:variant>
        <vt:lpwstr/>
      </vt:variant>
      <vt:variant>
        <vt:lpwstr>_Toc312050237</vt:lpwstr>
      </vt:variant>
      <vt:variant>
        <vt:i4>1376310</vt:i4>
      </vt:variant>
      <vt:variant>
        <vt:i4>68</vt:i4>
      </vt:variant>
      <vt:variant>
        <vt:i4>0</vt:i4>
      </vt:variant>
      <vt:variant>
        <vt:i4>5</vt:i4>
      </vt:variant>
      <vt:variant>
        <vt:lpwstr/>
      </vt:variant>
      <vt:variant>
        <vt:lpwstr>_Toc312050236</vt:lpwstr>
      </vt:variant>
      <vt:variant>
        <vt:i4>1376310</vt:i4>
      </vt:variant>
      <vt:variant>
        <vt:i4>62</vt:i4>
      </vt:variant>
      <vt:variant>
        <vt:i4>0</vt:i4>
      </vt:variant>
      <vt:variant>
        <vt:i4>5</vt:i4>
      </vt:variant>
      <vt:variant>
        <vt:lpwstr/>
      </vt:variant>
      <vt:variant>
        <vt:lpwstr>_Toc312050235</vt:lpwstr>
      </vt:variant>
      <vt:variant>
        <vt:i4>1376310</vt:i4>
      </vt:variant>
      <vt:variant>
        <vt:i4>56</vt:i4>
      </vt:variant>
      <vt:variant>
        <vt:i4>0</vt:i4>
      </vt:variant>
      <vt:variant>
        <vt:i4>5</vt:i4>
      </vt:variant>
      <vt:variant>
        <vt:lpwstr/>
      </vt:variant>
      <vt:variant>
        <vt:lpwstr>_Toc312050234</vt:lpwstr>
      </vt:variant>
      <vt:variant>
        <vt:i4>1376310</vt:i4>
      </vt:variant>
      <vt:variant>
        <vt:i4>50</vt:i4>
      </vt:variant>
      <vt:variant>
        <vt:i4>0</vt:i4>
      </vt:variant>
      <vt:variant>
        <vt:i4>5</vt:i4>
      </vt:variant>
      <vt:variant>
        <vt:lpwstr/>
      </vt:variant>
      <vt:variant>
        <vt:lpwstr>_Toc312050233</vt:lpwstr>
      </vt:variant>
      <vt:variant>
        <vt:i4>1310774</vt:i4>
      </vt:variant>
      <vt:variant>
        <vt:i4>44</vt:i4>
      </vt:variant>
      <vt:variant>
        <vt:i4>0</vt:i4>
      </vt:variant>
      <vt:variant>
        <vt:i4>5</vt:i4>
      </vt:variant>
      <vt:variant>
        <vt:lpwstr/>
      </vt:variant>
      <vt:variant>
        <vt:lpwstr>_Toc312050229</vt:lpwstr>
      </vt:variant>
      <vt:variant>
        <vt:i4>1310774</vt:i4>
      </vt:variant>
      <vt:variant>
        <vt:i4>38</vt:i4>
      </vt:variant>
      <vt:variant>
        <vt:i4>0</vt:i4>
      </vt:variant>
      <vt:variant>
        <vt:i4>5</vt:i4>
      </vt:variant>
      <vt:variant>
        <vt:lpwstr/>
      </vt:variant>
      <vt:variant>
        <vt:lpwstr>_Toc312050228</vt:lpwstr>
      </vt:variant>
      <vt:variant>
        <vt:i4>1310774</vt:i4>
      </vt:variant>
      <vt:variant>
        <vt:i4>32</vt:i4>
      </vt:variant>
      <vt:variant>
        <vt:i4>0</vt:i4>
      </vt:variant>
      <vt:variant>
        <vt:i4>5</vt:i4>
      </vt:variant>
      <vt:variant>
        <vt:lpwstr/>
      </vt:variant>
      <vt:variant>
        <vt:lpwstr>_Toc312050227</vt:lpwstr>
      </vt:variant>
      <vt:variant>
        <vt:i4>1310774</vt:i4>
      </vt:variant>
      <vt:variant>
        <vt:i4>26</vt:i4>
      </vt:variant>
      <vt:variant>
        <vt:i4>0</vt:i4>
      </vt:variant>
      <vt:variant>
        <vt:i4>5</vt:i4>
      </vt:variant>
      <vt:variant>
        <vt:lpwstr/>
      </vt:variant>
      <vt:variant>
        <vt:lpwstr>_Toc312050226</vt:lpwstr>
      </vt:variant>
      <vt:variant>
        <vt:i4>1310774</vt:i4>
      </vt:variant>
      <vt:variant>
        <vt:i4>20</vt:i4>
      </vt:variant>
      <vt:variant>
        <vt:i4>0</vt:i4>
      </vt:variant>
      <vt:variant>
        <vt:i4>5</vt:i4>
      </vt:variant>
      <vt:variant>
        <vt:lpwstr/>
      </vt:variant>
      <vt:variant>
        <vt:lpwstr>_Toc312050225</vt:lpwstr>
      </vt:variant>
      <vt:variant>
        <vt:i4>1310774</vt:i4>
      </vt:variant>
      <vt:variant>
        <vt:i4>14</vt:i4>
      </vt:variant>
      <vt:variant>
        <vt:i4>0</vt:i4>
      </vt:variant>
      <vt:variant>
        <vt:i4>5</vt:i4>
      </vt:variant>
      <vt:variant>
        <vt:lpwstr/>
      </vt:variant>
      <vt:variant>
        <vt:lpwstr>_Toc312050224</vt:lpwstr>
      </vt:variant>
      <vt:variant>
        <vt:i4>1310774</vt:i4>
      </vt:variant>
      <vt:variant>
        <vt:i4>8</vt:i4>
      </vt:variant>
      <vt:variant>
        <vt:i4>0</vt:i4>
      </vt:variant>
      <vt:variant>
        <vt:i4>5</vt:i4>
      </vt:variant>
      <vt:variant>
        <vt:lpwstr/>
      </vt:variant>
      <vt:variant>
        <vt:lpwstr>_Toc312050223</vt:lpwstr>
      </vt:variant>
      <vt:variant>
        <vt:i4>1310774</vt:i4>
      </vt:variant>
      <vt:variant>
        <vt:i4>2</vt:i4>
      </vt:variant>
      <vt:variant>
        <vt:i4>0</vt:i4>
      </vt:variant>
      <vt:variant>
        <vt:i4>5</vt:i4>
      </vt:variant>
      <vt:variant>
        <vt:lpwstr/>
      </vt:variant>
      <vt:variant>
        <vt:lpwstr>_Toc312050222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Kirkman</dc:creator>
  <cp:lastModifiedBy>Bell Gully</cp:lastModifiedBy>
  <cp:revision>91</cp:revision>
  <cp:lastPrinted>2018-08-15T23:43:00Z</cp:lastPrinted>
  <dcterms:created xsi:type="dcterms:W3CDTF">2018-07-23T05:05:00Z</dcterms:created>
  <dcterms:modified xsi:type="dcterms:W3CDTF">2018-08-20T03:05:00Z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oFAAspTNh41gn7Cl4Y5WxYOTNQyCLKNbRTvIvM2x4+ntbtSCGs0pvA0r/Jhd76qxS2MvGIQfCtojCF+M_x000d_
I20MRfnt2Sxpnkd50cmzNabxbCPxXQYL4qPiToEdVJpde5YMUPKo7CHKeZoUTY9Y1lGKKl/vlRz9_x000d_
10vNh9GbKDNym7AD4V3hJL9aPEUZTndEOTfr1LFAWfFokrEZ6+coA5l0GGlBNnHNsfuJhgw9ndQH_x000d_
R8OdYqpmcAgFVIiCl</vt:lpwstr>
  </property>
  <property fmtid="{D5CDD505-2E9C-101B-9397-08002B2CF9AE}" pid="3" name="MAIL_MSG_ID2">
    <vt:lpwstr>dxc1FUxD3DSpgmVY6ERgLq9nKwOtS47zHh7hWWtYbqvJUAuR8OyjaJoMRMh_x000d_
mEXwmVxnA9pXznJuYG5yhEoqmNLP0vNKPJ8h7iFxzV1KOlsO</vt:lpwstr>
  </property>
  <property fmtid="{D5CDD505-2E9C-101B-9397-08002B2CF9AE}" pid="4" name="RESPONSE_SENDER_NAME">
    <vt:lpwstr>sAAAb0xRtPDW5UtvQ6+TW9GTwyp2tgNV9U1agyYeKStkfQU=</vt:lpwstr>
  </property>
  <property fmtid="{D5CDD505-2E9C-101B-9397-08002B2CF9AE}" pid="5" name="EMAIL_OWNER_ADDRESS">
    <vt:lpwstr>ABAAdnH19QYq2YVd+l70YEX3PKgTofs3zcoE/QQfBI/5UJMzXBx1CCSj9C59+eOtfkht</vt:lpwstr>
  </property>
  <property fmtid="{D5CDD505-2E9C-101B-9397-08002B2CF9AE}" pid="6" name="IsACTDocument">
    <vt:lpwstr>False</vt:lpwstr>
  </property>
  <property fmtid="{D5CDD505-2E9C-101B-9397-08002B2CF9AE}" pid="7" name="DOCSAuthorInitials">
    <vt:lpwstr>LWC</vt:lpwstr>
  </property>
  <property fmtid="{D5CDD505-2E9C-101B-9397-08002B2CF9AE}" pid="8" name="DOCSDocumentNumber">
    <vt:lpwstr>1431521</vt:lpwstr>
  </property>
  <property fmtid="{D5CDD505-2E9C-101B-9397-08002B2CF9AE}" pid="9" name="DOCSVersionNumber">
    <vt:lpwstr>2-Bi</vt:lpwstr>
  </property>
  <property fmtid="{D5CDD505-2E9C-101B-9397-08002B2CF9AE}" pid="10" name="DOCSMatterNumber">
    <vt:lpwstr>091281591</vt:lpwstr>
  </property>
  <property fmtid="{D5CDD505-2E9C-101B-9397-08002B2CF9AE}" pid="11" name="DOCSMatterName">
    <vt:lpwstr>PC Docs / Correspondence</vt:lpwstr>
  </property>
  <property fmtid="{D5CDD505-2E9C-101B-9397-08002B2CF9AE}" pid="12" name="DOCSClientName">
    <vt:lpwstr>Chapman Tripp</vt:lpwstr>
  </property>
  <property fmtid="{D5CDD505-2E9C-101B-9397-08002B2CF9AE}" pid="13" name="DOCSLastEditDate">
    <vt:lpwstr>23/06/2010</vt:lpwstr>
  </property>
  <property fmtid="{D5CDD505-2E9C-101B-9397-08002B2CF9AE}" pid="14" name="DOCSLastEditTime">
    <vt:lpwstr>12:08:02 p.m.</vt:lpwstr>
  </property>
  <property fmtid="{D5CDD505-2E9C-101B-9397-08002B2CF9AE}" pid="15" name="bgAuthorInitials">
    <vt:lpwstr>DQC</vt:lpwstr>
  </property>
  <property fmtid="{D5CDD505-2E9C-101B-9397-08002B2CF9AE}" pid="16" name="bgOperatorInitials">
    <vt:lpwstr>PHZ</vt:lpwstr>
  </property>
  <property fmtid="{D5CDD505-2E9C-101B-9397-08002B2CF9AE}" pid="17" name="imClass">
    <vt:lpwstr>GENERAL</vt:lpwstr>
  </property>
  <property fmtid="{D5CDD505-2E9C-101B-9397-08002B2CF9AE}" pid="18" name="imType">
    <vt:lpwstr>WORDX</vt:lpwstr>
  </property>
  <property fmtid="{D5CDD505-2E9C-101B-9397-08002B2CF9AE}" pid="19" name="imDocumentNumber">
    <vt:i4>22838241</vt:i4>
  </property>
  <property fmtid="{D5CDD505-2E9C-101B-9397-08002B2CF9AE}" pid="20" name="imVersionNumber">
    <vt:i4>2</vt:i4>
  </property>
  <property fmtid="{D5CDD505-2E9C-101B-9397-08002B2CF9AE}" pid="21" name="bgTitle">
    <vt:lpwstr>Interconnection-Agreement-for-Delivery-Points-clean</vt:lpwstr>
  </property>
  <property fmtid="{D5CDD505-2E9C-101B-9397-08002B2CF9AE}" pid="22" name="bgClientNumber">
    <vt:lpwstr>302007</vt:lpwstr>
  </property>
  <property fmtid="{D5CDD505-2E9C-101B-9397-08002B2CF9AE}" pid="23" name="bgClient">
    <vt:lpwstr>First Gas</vt:lpwstr>
  </property>
  <property fmtid="{D5CDD505-2E9C-101B-9397-08002B2CF9AE}" pid="24" name="bgMatterNumber">
    <vt:lpwstr>402-8677</vt:lpwstr>
  </property>
  <property fmtid="{D5CDD505-2E9C-101B-9397-08002B2CF9AE}" pid="25" name="bgMatterDescription">
    <vt:lpwstr>GTAC Phase 2</vt:lpwstr>
  </property>
  <property fmtid="{D5CDD505-2E9C-101B-9397-08002B2CF9AE}" pid="26" name="bgPartnerInitials">
    <vt:lpwstr>DQC</vt:lpwstr>
  </property>
  <property fmtid="{D5CDD505-2E9C-101B-9397-08002B2CF9AE}" pid="27" name="bgSecondAuthorInitials">
    <vt:lpwstr/>
  </property>
  <property fmtid="{D5CDD505-2E9C-101B-9397-08002B2CF9AE}" pid="28" name="bgDocumentName">
    <vt:lpwstr>22838241</vt:lpwstr>
  </property>
  <property fmtid="{D5CDD505-2E9C-101B-9397-08002B2CF9AE}" pid="29" name="PrintButton">
    <vt:lpwstr/>
  </property>
  <property fmtid="{D5CDD505-2E9C-101B-9397-08002B2CF9AE}" pid="30" name="ContentTypeId">
    <vt:lpwstr>0x0101003593C24482F4F84682E15959E040775E00E1DE81743FDE1A469CC2F7660EA26071</vt:lpwstr>
  </property>
  <property fmtid="{D5CDD505-2E9C-101B-9397-08002B2CF9AE}" pid="31" name="Bussiness Unit">
    <vt:lpwstr>1;#Commercial ＆ Regulatory|cac558ab-2122-4a4f-af0e-421912ea6db2</vt:lpwstr>
  </property>
  <property fmtid="{D5CDD505-2E9C-101B-9397-08002B2CF9AE}" pid="32" name="Business Function">
    <vt:lpwstr>3;#Commercial ＆ Regulatory|6815f2e2-240a-4938-818a-809c08a97263</vt:lpwstr>
  </property>
</Properties>
</file>